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E6475B" w14:textId="77777777" w:rsidR="00CD1524" w:rsidRPr="00C1057A" w:rsidRDefault="00CD1524" w:rsidP="00FD1326">
      <w:pPr>
        <w:keepLines/>
        <w:widowControl w:val="0"/>
        <w:ind w:right="1132"/>
        <w:rPr>
          <w:rFonts w:ascii="Tahoma" w:hAnsi="Tahoma" w:cs="Tahoma"/>
          <w:b/>
        </w:rPr>
      </w:pPr>
    </w:p>
    <w:p w14:paraId="7D4C55D5" w14:textId="77777777" w:rsidR="00CD3F61" w:rsidRPr="007124F0" w:rsidRDefault="00CD3F61" w:rsidP="00FD1326">
      <w:pPr>
        <w:keepLines/>
        <w:widowControl w:val="0"/>
        <w:rPr>
          <w:rFonts w:ascii="Tahoma" w:hAnsi="Tahoma" w:cs="Tahoma"/>
          <w:b/>
          <w:bCs/>
          <w:i/>
          <w:szCs w:val="22"/>
          <w:u w:val="single"/>
        </w:rPr>
      </w:pPr>
      <w:r w:rsidRPr="007124F0">
        <w:rPr>
          <w:rFonts w:ascii="Tahoma" w:hAnsi="Tahoma" w:cs="Tahoma"/>
          <w:b/>
          <w:bCs/>
          <w:i/>
          <w:szCs w:val="22"/>
          <w:u w:val="single"/>
        </w:rPr>
        <w:t>Naročnik:</w:t>
      </w:r>
    </w:p>
    <w:tbl>
      <w:tblPr>
        <w:tblW w:w="9390" w:type="dxa"/>
        <w:tblLook w:val="04A0" w:firstRow="1" w:lastRow="0" w:firstColumn="1" w:lastColumn="0" w:noHBand="0" w:noVBand="1"/>
      </w:tblPr>
      <w:tblGrid>
        <w:gridCol w:w="4570"/>
        <w:gridCol w:w="4820"/>
      </w:tblGrid>
      <w:tr w:rsidR="00CD3F61" w:rsidRPr="007124F0" w14:paraId="50DA98E2" w14:textId="77777777" w:rsidTr="00E06BC4">
        <w:tc>
          <w:tcPr>
            <w:tcW w:w="4570" w:type="dxa"/>
          </w:tcPr>
          <w:p w14:paraId="7485BC2B" w14:textId="77777777" w:rsidR="00CD3F61" w:rsidRPr="007124F0" w:rsidRDefault="00CD3F61" w:rsidP="00F548FF">
            <w:pPr>
              <w:keepLines/>
              <w:widowControl w:val="0"/>
              <w:rPr>
                <w:rFonts w:ascii="Tahoma" w:hAnsi="Tahoma" w:cs="Tahoma"/>
              </w:rPr>
            </w:pPr>
          </w:p>
        </w:tc>
        <w:tc>
          <w:tcPr>
            <w:tcW w:w="4820" w:type="dxa"/>
          </w:tcPr>
          <w:p w14:paraId="4990BE1F" w14:textId="77777777" w:rsidR="00CD3F61" w:rsidRPr="007124F0" w:rsidRDefault="00CD3F61" w:rsidP="00FD1326">
            <w:pPr>
              <w:keepLines/>
              <w:widowControl w:val="0"/>
              <w:rPr>
                <w:rFonts w:ascii="Tahoma" w:hAnsi="Tahoma" w:cs="Tahoma"/>
                <w:bCs/>
              </w:rPr>
            </w:pPr>
          </w:p>
        </w:tc>
      </w:tr>
      <w:tr w:rsidR="00CD3F61" w:rsidRPr="007124F0" w14:paraId="5ACFAF44" w14:textId="77777777" w:rsidTr="00E06BC4">
        <w:tc>
          <w:tcPr>
            <w:tcW w:w="4570" w:type="dxa"/>
          </w:tcPr>
          <w:p w14:paraId="6D27E5F9" w14:textId="77777777" w:rsidR="00CD3F61" w:rsidRPr="007124F0" w:rsidRDefault="00473F90" w:rsidP="00FD1326">
            <w:pPr>
              <w:keepLines/>
              <w:widowControl w:val="0"/>
              <w:ind w:left="-60"/>
              <w:rPr>
                <w:rFonts w:ascii="Tahoma" w:hAnsi="Tahoma" w:cs="Tahoma"/>
                <w:b/>
                <w:bCs/>
              </w:rPr>
            </w:pPr>
            <w:r>
              <w:rPr>
                <w:rFonts w:ascii="Tahoma" w:hAnsi="Tahoma" w:cs="Tahoma"/>
                <w:b/>
                <w:bCs/>
              </w:rPr>
              <w:t>JAVNO PODJETJE VODOVOD KANALIZACIJA SNAGA d.o.o.</w:t>
            </w:r>
            <w:r w:rsidR="00CD3F61" w:rsidRPr="007124F0">
              <w:rPr>
                <w:rFonts w:ascii="Tahoma" w:hAnsi="Tahoma" w:cs="Tahoma"/>
                <w:b/>
                <w:bCs/>
              </w:rPr>
              <w:t xml:space="preserve"> </w:t>
            </w:r>
          </w:p>
          <w:p w14:paraId="2EAE736D" w14:textId="77777777" w:rsidR="00CD3F61" w:rsidRPr="007124F0" w:rsidRDefault="00473F90" w:rsidP="00FD1326">
            <w:pPr>
              <w:keepLines/>
              <w:widowControl w:val="0"/>
              <w:ind w:left="-60"/>
              <w:rPr>
                <w:rFonts w:ascii="Tahoma" w:hAnsi="Tahoma" w:cs="Tahoma"/>
                <w:bCs/>
              </w:rPr>
            </w:pPr>
            <w:r>
              <w:rPr>
                <w:rFonts w:ascii="Tahoma" w:hAnsi="Tahoma" w:cs="Tahoma"/>
                <w:bCs/>
              </w:rPr>
              <w:t>Vodovodna cesta 90</w:t>
            </w:r>
          </w:p>
          <w:p w14:paraId="758EDAB6" w14:textId="77777777" w:rsidR="00CD3F61" w:rsidRPr="007124F0" w:rsidRDefault="00CD3F61" w:rsidP="00FD1326">
            <w:pPr>
              <w:keepLines/>
              <w:widowControl w:val="0"/>
              <w:ind w:left="-60"/>
              <w:rPr>
                <w:rFonts w:ascii="Tahoma" w:hAnsi="Tahoma" w:cs="Tahoma"/>
                <w:bCs/>
              </w:rPr>
            </w:pPr>
            <w:r w:rsidRPr="007124F0">
              <w:rPr>
                <w:rFonts w:ascii="Tahoma" w:hAnsi="Tahoma" w:cs="Tahoma"/>
                <w:bCs/>
              </w:rPr>
              <w:t>1000 Ljubljana</w:t>
            </w:r>
          </w:p>
        </w:tc>
        <w:tc>
          <w:tcPr>
            <w:tcW w:w="4820" w:type="dxa"/>
          </w:tcPr>
          <w:p w14:paraId="04696837" w14:textId="77777777" w:rsidR="00CD3F61" w:rsidRPr="007124F0" w:rsidRDefault="00CD3F61" w:rsidP="00FD1326">
            <w:pPr>
              <w:keepLines/>
              <w:widowControl w:val="0"/>
              <w:rPr>
                <w:rFonts w:ascii="Tahoma" w:hAnsi="Tahoma" w:cs="Tahoma"/>
                <w:bCs/>
              </w:rPr>
            </w:pPr>
          </w:p>
        </w:tc>
      </w:tr>
    </w:tbl>
    <w:p w14:paraId="6C83A0C3" w14:textId="77777777" w:rsidR="00BB5DA1" w:rsidRPr="007124F0" w:rsidRDefault="00BB5DA1" w:rsidP="00FD1326">
      <w:pPr>
        <w:keepLines/>
        <w:widowControl w:val="0"/>
        <w:rPr>
          <w:rFonts w:ascii="Tahoma" w:hAnsi="Tahoma" w:cs="Tahoma"/>
          <w:b/>
          <w:color w:val="000000" w:themeColor="text1"/>
          <w:sz w:val="12"/>
        </w:rPr>
      </w:pPr>
    </w:p>
    <w:p w14:paraId="10BB499C" w14:textId="77777777" w:rsidR="00BB5DA1" w:rsidRPr="007124F0" w:rsidRDefault="00BB5DA1" w:rsidP="00FD1326">
      <w:pPr>
        <w:keepLines/>
        <w:widowControl w:val="0"/>
        <w:rPr>
          <w:rFonts w:ascii="Tahoma" w:hAnsi="Tahoma" w:cs="Tahoma"/>
          <w:b/>
          <w:color w:val="000000" w:themeColor="text1"/>
        </w:rPr>
      </w:pPr>
      <w:r w:rsidRPr="007124F0">
        <w:rPr>
          <w:rFonts w:ascii="Tahoma" w:hAnsi="Tahoma" w:cs="Tahoma"/>
          <w:b/>
          <w:color w:val="000000" w:themeColor="text1"/>
        </w:rPr>
        <w:t>Po pooblastilu javno naročilo vodi:</w:t>
      </w:r>
    </w:p>
    <w:p w14:paraId="7C03A761" w14:textId="77777777" w:rsidR="00BB5DA1" w:rsidRPr="007124F0" w:rsidRDefault="00BB5DA1" w:rsidP="00FD1326">
      <w:pPr>
        <w:keepLines/>
        <w:widowControl w:val="0"/>
        <w:rPr>
          <w:rFonts w:ascii="Tahoma" w:hAnsi="Tahoma" w:cs="Tahoma"/>
          <w:color w:val="000000" w:themeColor="text1"/>
          <w:sz w:val="12"/>
        </w:rPr>
      </w:pPr>
    </w:p>
    <w:p w14:paraId="33393FE8" w14:textId="77777777" w:rsidR="00BB5DA1" w:rsidRPr="007124F0" w:rsidRDefault="00BB5DA1" w:rsidP="00FD1326">
      <w:pPr>
        <w:keepLines/>
        <w:widowControl w:val="0"/>
        <w:rPr>
          <w:rFonts w:ascii="Tahoma" w:hAnsi="Tahoma" w:cs="Tahoma"/>
          <w:b/>
          <w:bCs/>
          <w:color w:val="000000" w:themeColor="text1"/>
        </w:rPr>
      </w:pPr>
      <w:r w:rsidRPr="007124F0">
        <w:rPr>
          <w:rFonts w:ascii="Tahoma" w:hAnsi="Tahoma" w:cs="Tahoma"/>
          <w:b/>
          <w:bCs/>
          <w:color w:val="000000" w:themeColor="text1"/>
        </w:rPr>
        <w:t xml:space="preserve">JAVNI HOLDING Ljubljana, d.o.o. </w:t>
      </w:r>
    </w:p>
    <w:p w14:paraId="365570F0" w14:textId="77777777" w:rsidR="00BB5DA1" w:rsidRPr="007124F0" w:rsidRDefault="00BB5DA1" w:rsidP="00FD1326">
      <w:pPr>
        <w:keepLines/>
        <w:widowControl w:val="0"/>
        <w:rPr>
          <w:rFonts w:ascii="Tahoma" w:hAnsi="Tahoma" w:cs="Tahoma"/>
          <w:color w:val="000000" w:themeColor="text1"/>
        </w:rPr>
      </w:pPr>
      <w:r w:rsidRPr="007124F0">
        <w:rPr>
          <w:rFonts w:ascii="Tahoma" w:hAnsi="Tahoma" w:cs="Tahoma"/>
          <w:color w:val="000000" w:themeColor="text1"/>
        </w:rPr>
        <w:t>Verovškova ulica 70</w:t>
      </w:r>
    </w:p>
    <w:p w14:paraId="06DA6FDF" w14:textId="77777777" w:rsidR="00BB5DA1" w:rsidRPr="007124F0" w:rsidRDefault="00BB5DA1" w:rsidP="00FD1326">
      <w:pPr>
        <w:keepLines/>
        <w:widowControl w:val="0"/>
        <w:rPr>
          <w:rFonts w:ascii="Tahoma" w:hAnsi="Tahoma" w:cs="Tahoma"/>
          <w:color w:val="000000" w:themeColor="text1"/>
        </w:rPr>
      </w:pPr>
      <w:r w:rsidRPr="007124F0">
        <w:rPr>
          <w:rFonts w:ascii="Tahoma" w:hAnsi="Tahoma" w:cs="Tahoma"/>
          <w:color w:val="000000" w:themeColor="text1"/>
        </w:rPr>
        <w:t>1000 Ljubljana</w:t>
      </w:r>
    </w:p>
    <w:p w14:paraId="050278D6" w14:textId="77777777" w:rsidR="00BB5DA1" w:rsidRDefault="00BB5DA1" w:rsidP="00FD1326">
      <w:pPr>
        <w:keepLines/>
        <w:widowControl w:val="0"/>
        <w:rPr>
          <w:rFonts w:ascii="Tahoma" w:hAnsi="Tahoma" w:cs="Tahoma"/>
          <w:sz w:val="16"/>
        </w:rPr>
      </w:pPr>
    </w:p>
    <w:p w14:paraId="4AE24D68" w14:textId="77777777" w:rsidR="005C5A81" w:rsidRDefault="005C5A81" w:rsidP="00FD1326">
      <w:pPr>
        <w:keepLines/>
        <w:widowControl w:val="0"/>
        <w:rPr>
          <w:rFonts w:ascii="Tahoma" w:hAnsi="Tahoma" w:cs="Tahoma"/>
          <w:sz w:val="16"/>
        </w:rPr>
      </w:pPr>
    </w:p>
    <w:p w14:paraId="66C07A4D" w14:textId="77777777" w:rsidR="005C5A81" w:rsidRPr="007124F0" w:rsidRDefault="005C5A81" w:rsidP="00FD1326">
      <w:pPr>
        <w:keepLines/>
        <w:widowControl w:val="0"/>
        <w:rPr>
          <w:rFonts w:ascii="Tahoma" w:hAnsi="Tahoma" w:cs="Tahoma"/>
          <w:sz w:val="16"/>
        </w:rPr>
      </w:pPr>
    </w:p>
    <w:p w14:paraId="0120CEEB" w14:textId="77777777" w:rsidR="00BB5DA1" w:rsidRPr="007124F0" w:rsidRDefault="00BB5DA1" w:rsidP="00FD1326">
      <w:pPr>
        <w:keepLines/>
        <w:widowControl w:val="0"/>
        <w:rPr>
          <w:rFonts w:ascii="Tahoma" w:hAnsi="Tahoma" w:cs="Tahoma"/>
          <w:sz w:val="16"/>
        </w:rPr>
      </w:pPr>
    </w:p>
    <w:p w14:paraId="62AEB2E9" w14:textId="2771AF2F" w:rsidR="00BB5DA1" w:rsidRPr="007124F0" w:rsidRDefault="00BB5DA1" w:rsidP="00FD1326">
      <w:pPr>
        <w:keepLines/>
        <w:widowControl w:val="0"/>
        <w:rPr>
          <w:rFonts w:ascii="Tahoma" w:hAnsi="Tahoma" w:cs="Tahoma"/>
        </w:rPr>
      </w:pPr>
      <w:r w:rsidRPr="007124F0">
        <w:rPr>
          <w:rFonts w:ascii="Tahoma" w:hAnsi="Tahoma" w:cs="Tahoma"/>
        </w:rPr>
        <w:t xml:space="preserve">Številka:  </w:t>
      </w:r>
      <w:r w:rsidR="00473F90">
        <w:rPr>
          <w:rFonts w:ascii="Tahoma" w:hAnsi="Tahoma" w:cs="Tahoma"/>
          <w:b/>
        </w:rPr>
        <w:t>VKS-</w:t>
      </w:r>
      <w:r w:rsidR="004876C4">
        <w:rPr>
          <w:rFonts w:ascii="Tahoma" w:hAnsi="Tahoma" w:cs="Tahoma"/>
          <w:b/>
        </w:rPr>
        <w:t>6/25</w:t>
      </w:r>
      <w:r w:rsidRPr="007124F0">
        <w:rPr>
          <w:rFonts w:ascii="Tahoma" w:hAnsi="Tahoma" w:cs="Tahoma"/>
          <w:b/>
        </w:rPr>
        <w:t xml:space="preserve"> </w:t>
      </w:r>
    </w:p>
    <w:p w14:paraId="63126E8F" w14:textId="77777777" w:rsidR="00BB5DA1" w:rsidRPr="007124F0" w:rsidRDefault="00BB5DA1" w:rsidP="00FD1326">
      <w:pPr>
        <w:keepLines/>
        <w:widowControl w:val="0"/>
        <w:rPr>
          <w:rFonts w:ascii="Tahoma" w:hAnsi="Tahoma" w:cs="Tahoma"/>
        </w:rPr>
      </w:pPr>
    </w:p>
    <w:p w14:paraId="5528480D" w14:textId="77777777" w:rsidR="00BB5DA1" w:rsidRPr="007124F0" w:rsidRDefault="00BB5DA1" w:rsidP="00FD1326">
      <w:pPr>
        <w:keepLines/>
        <w:widowControl w:val="0"/>
        <w:rPr>
          <w:rFonts w:ascii="Tahoma" w:hAnsi="Tahoma" w:cs="Tahoma"/>
        </w:rPr>
      </w:pPr>
    </w:p>
    <w:tbl>
      <w:tblPr>
        <w:tblW w:w="0" w:type="auto"/>
        <w:tblInd w:w="1063"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512"/>
      </w:tblGrid>
      <w:tr w:rsidR="00BB5DA1" w:rsidRPr="007124F0" w14:paraId="49062F11" w14:textId="77777777" w:rsidTr="00411688">
        <w:trPr>
          <w:trHeight w:val="1172"/>
        </w:trPr>
        <w:tc>
          <w:tcPr>
            <w:tcW w:w="7512" w:type="dxa"/>
            <w:shd w:val="pct12" w:color="auto" w:fill="FFFFFF"/>
          </w:tcPr>
          <w:p w14:paraId="05610E57" w14:textId="77777777" w:rsidR="00BB5DA1" w:rsidRPr="007124F0" w:rsidRDefault="00BB5DA1" w:rsidP="00FD1326">
            <w:pPr>
              <w:keepLines/>
              <w:widowControl w:val="0"/>
              <w:jc w:val="center"/>
              <w:outlineLvl w:val="3"/>
              <w:rPr>
                <w:rFonts w:ascii="Tahoma" w:hAnsi="Tahoma" w:cs="Tahoma"/>
                <w:b/>
                <w:sz w:val="16"/>
                <w:szCs w:val="16"/>
              </w:rPr>
            </w:pPr>
          </w:p>
          <w:p w14:paraId="776FDD7E" w14:textId="77777777" w:rsidR="00BB5DA1" w:rsidRPr="007124F0" w:rsidRDefault="00BB5DA1" w:rsidP="00FD1326">
            <w:pPr>
              <w:keepLines/>
              <w:widowControl w:val="0"/>
              <w:jc w:val="center"/>
              <w:outlineLvl w:val="3"/>
              <w:rPr>
                <w:rFonts w:ascii="Tahoma" w:hAnsi="Tahoma" w:cs="Tahoma"/>
                <w:b/>
                <w:sz w:val="36"/>
                <w:szCs w:val="34"/>
              </w:rPr>
            </w:pPr>
            <w:r w:rsidRPr="007124F0">
              <w:rPr>
                <w:rFonts w:ascii="Tahoma" w:hAnsi="Tahoma" w:cs="Tahoma"/>
                <w:b/>
                <w:sz w:val="32"/>
                <w:szCs w:val="34"/>
              </w:rPr>
              <w:t>DOKUMENTACIJ</w:t>
            </w:r>
            <w:r w:rsidR="00F548FF">
              <w:rPr>
                <w:rFonts w:ascii="Tahoma" w:hAnsi="Tahoma" w:cs="Tahoma"/>
                <w:b/>
                <w:sz w:val="32"/>
                <w:szCs w:val="34"/>
              </w:rPr>
              <w:t>A</w:t>
            </w:r>
            <w:r w:rsidRPr="007124F0">
              <w:rPr>
                <w:rFonts w:ascii="Tahoma" w:hAnsi="Tahoma" w:cs="Tahoma"/>
                <w:b/>
                <w:sz w:val="32"/>
                <w:szCs w:val="34"/>
              </w:rPr>
              <w:t xml:space="preserve"> V ZVEZI Z ODDAJO JAVNEGA NAROČILA</w:t>
            </w:r>
          </w:p>
          <w:p w14:paraId="19912C54" w14:textId="77777777" w:rsidR="00BB5DA1" w:rsidRPr="007124F0" w:rsidRDefault="00BB5DA1" w:rsidP="00FD1326">
            <w:pPr>
              <w:keepLines/>
              <w:widowControl w:val="0"/>
              <w:jc w:val="center"/>
              <w:outlineLvl w:val="3"/>
              <w:rPr>
                <w:rFonts w:ascii="Tahoma" w:hAnsi="Tahoma" w:cs="Tahoma"/>
                <w:b/>
                <w:sz w:val="24"/>
                <w:szCs w:val="26"/>
              </w:rPr>
            </w:pPr>
            <w:r w:rsidRPr="007124F0">
              <w:rPr>
                <w:rFonts w:ascii="Tahoma" w:hAnsi="Tahoma" w:cs="Tahoma"/>
                <w:b/>
                <w:sz w:val="24"/>
                <w:szCs w:val="26"/>
              </w:rPr>
              <w:t>(</w:t>
            </w:r>
            <w:r w:rsidRPr="007124F0">
              <w:rPr>
                <w:rFonts w:ascii="Tahoma" w:hAnsi="Tahoma" w:cs="Tahoma"/>
                <w:b/>
                <w:sz w:val="28"/>
                <w:szCs w:val="26"/>
              </w:rPr>
              <w:t>RAZPISNA  DOKUMENTACIJA</w:t>
            </w:r>
            <w:r w:rsidRPr="007124F0">
              <w:rPr>
                <w:rFonts w:ascii="Tahoma" w:hAnsi="Tahoma" w:cs="Tahoma"/>
                <w:b/>
                <w:sz w:val="24"/>
                <w:szCs w:val="26"/>
              </w:rPr>
              <w:t>)</w:t>
            </w:r>
          </w:p>
          <w:p w14:paraId="715E483D" w14:textId="77777777" w:rsidR="00BB5DA1" w:rsidRPr="007124F0" w:rsidRDefault="00BB5DA1" w:rsidP="00FD1326">
            <w:pPr>
              <w:keepLines/>
              <w:widowControl w:val="0"/>
              <w:rPr>
                <w:rFonts w:ascii="Tahoma" w:hAnsi="Tahoma" w:cs="Tahoma"/>
                <w:sz w:val="16"/>
              </w:rPr>
            </w:pPr>
          </w:p>
        </w:tc>
      </w:tr>
    </w:tbl>
    <w:p w14:paraId="0D487007" w14:textId="77777777" w:rsidR="00BB5DA1" w:rsidRPr="007124F0" w:rsidRDefault="00BB5DA1" w:rsidP="00FD1326">
      <w:pPr>
        <w:keepLines/>
        <w:widowControl w:val="0"/>
        <w:rPr>
          <w:rFonts w:ascii="Tahoma" w:hAnsi="Tahoma" w:cs="Tahoma"/>
        </w:rPr>
      </w:pPr>
    </w:p>
    <w:p w14:paraId="2EFE6FA5" w14:textId="77777777" w:rsidR="00BB5DA1" w:rsidRPr="007124F0" w:rsidRDefault="00BB5DA1" w:rsidP="00FD1326">
      <w:pPr>
        <w:keepLines/>
        <w:widowControl w:val="0"/>
        <w:jc w:val="center"/>
        <w:rPr>
          <w:rFonts w:ascii="Tahoma" w:hAnsi="Tahoma" w:cs="Tahoma"/>
          <w:sz w:val="24"/>
          <w:szCs w:val="24"/>
        </w:rPr>
      </w:pPr>
      <w:r w:rsidRPr="007124F0">
        <w:rPr>
          <w:rFonts w:ascii="Tahoma" w:hAnsi="Tahoma" w:cs="Tahoma"/>
          <w:sz w:val="24"/>
          <w:szCs w:val="24"/>
        </w:rPr>
        <w:t>ZA ODDAJO JAVNEGA NAROČILA</w:t>
      </w:r>
    </w:p>
    <w:p w14:paraId="720DE222" w14:textId="77777777" w:rsidR="00BB5DA1" w:rsidRPr="007124F0" w:rsidRDefault="00BB5DA1" w:rsidP="00FD1326">
      <w:pPr>
        <w:keepLines/>
        <w:widowControl w:val="0"/>
        <w:ind w:right="424"/>
        <w:jc w:val="center"/>
        <w:rPr>
          <w:rFonts w:ascii="Tahoma" w:hAnsi="Tahoma" w:cs="Tahoma"/>
        </w:rPr>
      </w:pPr>
      <w:r w:rsidRPr="007124F0">
        <w:rPr>
          <w:rFonts w:ascii="Tahoma" w:hAnsi="Tahoma" w:cs="Tahoma"/>
          <w:sz w:val="24"/>
        </w:rPr>
        <w:t xml:space="preserve">      PO ODPRTEM POSTOPKU</w:t>
      </w:r>
    </w:p>
    <w:p w14:paraId="19A92059" w14:textId="77777777" w:rsidR="007C70A1" w:rsidRPr="007124F0" w:rsidRDefault="007C70A1" w:rsidP="00FD1326">
      <w:pPr>
        <w:keepLines/>
        <w:widowControl w:val="0"/>
        <w:rPr>
          <w:rFonts w:ascii="Tahoma" w:hAnsi="Tahoma" w:cs="Tahoma"/>
        </w:rPr>
      </w:pPr>
    </w:p>
    <w:p w14:paraId="084AC2B0" w14:textId="77777777" w:rsidR="007C70A1" w:rsidRPr="007124F0" w:rsidRDefault="007C70A1" w:rsidP="00FD1326">
      <w:pPr>
        <w:keepLines/>
        <w:widowControl w:val="0"/>
        <w:rPr>
          <w:rFonts w:ascii="Tahoma" w:hAnsi="Tahoma" w:cs="Tahoma"/>
        </w:rPr>
      </w:pPr>
    </w:p>
    <w:p w14:paraId="371B90F0" w14:textId="77777777" w:rsidR="00A9387B" w:rsidRPr="007124F0" w:rsidRDefault="00A9387B" w:rsidP="00FD1326">
      <w:pPr>
        <w:keepLines/>
        <w:widowControl w:val="0"/>
        <w:tabs>
          <w:tab w:val="left" w:pos="9356"/>
        </w:tabs>
        <w:rPr>
          <w:rFonts w:ascii="Tahoma" w:hAnsi="Tahoma" w:cs="Tahoma"/>
        </w:rPr>
      </w:pPr>
    </w:p>
    <w:p w14:paraId="3794071A" w14:textId="43E5609B" w:rsidR="007C70A1" w:rsidRPr="007124F0" w:rsidRDefault="00F43C71" w:rsidP="00FD1326">
      <w:pPr>
        <w:keepLines/>
        <w:widowControl w:val="0"/>
        <w:jc w:val="center"/>
        <w:rPr>
          <w:rFonts w:ascii="Tahoma" w:hAnsi="Tahoma" w:cs="Tahoma"/>
        </w:rPr>
      </w:pPr>
      <w:r>
        <w:rPr>
          <w:rFonts w:ascii="Tahoma" w:hAnsi="Tahoma" w:cs="Tahoma"/>
          <w:b/>
          <w:color w:val="000000"/>
          <w:sz w:val="28"/>
          <w:szCs w:val="28"/>
        </w:rPr>
        <w:t>Dobava sezonskega cvetja, trajnic in substratov ter dendrološkega materiala</w:t>
      </w:r>
    </w:p>
    <w:p w14:paraId="44E147F6" w14:textId="77777777" w:rsidR="007C70A1" w:rsidRPr="007124F0" w:rsidRDefault="007C70A1" w:rsidP="00FD1326">
      <w:pPr>
        <w:keepLines/>
        <w:widowControl w:val="0"/>
        <w:jc w:val="center"/>
        <w:rPr>
          <w:rFonts w:ascii="Tahoma" w:hAnsi="Tahoma" w:cs="Tahoma"/>
          <w:b/>
        </w:rPr>
      </w:pPr>
    </w:p>
    <w:p w14:paraId="11928834" w14:textId="77777777" w:rsidR="007C70A1" w:rsidRPr="007124F0" w:rsidRDefault="007C70A1" w:rsidP="00FD1326">
      <w:pPr>
        <w:keepLines/>
        <w:widowControl w:val="0"/>
        <w:jc w:val="center"/>
        <w:rPr>
          <w:rFonts w:ascii="Tahoma" w:hAnsi="Tahoma" w:cs="Tahoma"/>
        </w:rPr>
      </w:pPr>
    </w:p>
    <w:p w14:paraId="3D7FF295" w14:textId="77777777" w:rsidR="007C70A1" w:rsidRPr="007124F0" w:rsidRDefault="007C70A1" w:rsidP="00FD1326">
      <w:pPr>
        <w:keepLines/>
        <w:widowControl w:val="0"/>
        <w:rPr>
          <w:rFonts w:ascii="Tahoma" w:hAnsi="Tahoma" w:cs="Tahoma"/>
        </w:rPr>
      </w:pPr>
    </w:p>
    <w:p w14:paraId="708A00BD" w14:textId="68F48F1D" w:rsidR="007C70A1" w:rsidRPr="007124F0" w:rsidRDefault="007C70A1" w:rsidP="00FD1326">
      <w:pPr>
        <w:pStyle w:val="Naslov3"/>
        <w:keepNext w:val="0"/>
        <w:keepLines/>
        <w:widowControl w:val="0"/>
        <w:rPr>
          <w:rFonts w:ascii="Tahoma" w:hAnsi="Tahoma" w:cs="Tahoma"/>
          <w:b w:val="0"/>
          <w:sz w:val="20"/>
        </w:rPr>
      </w:pPr>
      <w:r w:rsidRPr="007124F0">
        <w:rPr>
          <w:rFonts w:ascii="Tahoma" w:hAnsi="Tahoma" w:cs="Tahoma"/>
          <w:b w:val="0"/>
          <w:sz w:val="20"/>
        </w:rPr>
        <w:t xml:space="preserve">Ljubljana, </w:t>
      </w:r>
      <w:r w:rsidR="00185F8E">
        <w:rPr>
          <w:rFonts w:ascii="Tahoma" w:hAnsi="Tahoma" w:cs="Tahoma"/>
          <w:b w:val="0"/>
          <w:sz w:val="20"/>
        </w:rPr>
        <w:t>marec</w:t>
      </w:r>
      <w:r w:rsidR="002F5C6C" w:rsidRPr="007124F0">
        <w:rPr>
          <w:rFonts w:ascii="Tahoma" w:hAnsi="Tahoma" w:cs="Tahoma"/>
          <w:b w:val="0"/>
          <w:sz w:val="20"/>
        </w:rPr>
        <w:t xml:space="preserve"> </w:t>
      </w:r>
      <w:r w:rsidR="00941517" w:rsidRPr="007124F0">
        <w:rPr>
          <w:rFonts w:ascii="Tahoma" w:hAnsi="Tahoma" w:cs="Tahoma"/>
          <w:b w:val="0"/>
          <w:sz w:val="20"/>
        </w:rPr>
        <w:t>202</w:t>
      </w:r>
      <w:r w:rsidR="00185F8E">
        <w:rPr>
          <w:rFonts w:ascii="Tahoma" w:hAnsi="Tahoma" w:cs="Tahoma"/>
          <w:b w:val="0"/>
          <w:sz w:val="20"/>
        </w:rPr>
        <w:t>5</w:t>
      </w:r>
    </w:p>
    <w:p w14:paraId="794B3EDA" w14:textId="77777777" w:rsidR="007C70A1" w:rsidRPr="007124F0" w:rsidRDefault="007C70A1" w:rsidP="00FD1326">
      <w:pPr>
        <w:keepLines/>
        <w:widowControl w:val="0"/>
        <w:jc w:val="center"/>
        <w:rPr>
          <w:rFonts w:ascii="Tahoma" w:hAnsi="Tahoma" w:cs="Tahoma"/>
          <w:noProof/>
        </w:rPr>
      </w:pPr>
    </w:p>
    <w:p w14:paraId="56B73C7C" w14:textId="77777777" w:rsidR="007C70A1" w:rsidRPr="007124F0" w:rsidRDefault="007C70A1" w:rsidP="00FD1326">
      <w:pPr>
        <w:keepLines/>
        <w:widowControl w:val="0"/>
        <w:jc w:val="center"/>
        <w:rPr>
          <w:rFonts w:ascii="Tahoma" w:hAnsi="Tahoma" w:cs="Tahoma"/>
          <w:noProof/>
        </w:rPr>
      </w:pPr>
    </w:p>
    <w:p w14:paraId="4E9854A9" w14:textId="77777777" w:rsidR="00413199" w:rsidRPr="007124F0" w:rsidRDefault="00413199" w:rsidP="00FD1326">
      <w:pPr>
        <w:keepLines/>
        <w:widowControl w:val="0"/>
        <w:jc w:val="center"/>
        <w:rPr>
          <w:rFonts w:ascii="Tahoma" w:hAnsi="Tahoma" w:cs="Tahoma"/>
          <w:noProof/>
        </w:rPr>
        <w:sectPr w:rsidR="00413199" w:rsidRPr="007124F0" w:rsidSect="00185F8E">
          <w:headerReference w:type="default" r:id="rId8"/>
          <w:footerReference w:type="default" r:id="rId9"/>
          <w:headerReference w:type="first" r:id="rId10"/>
          <w:footerReference w:type="first" r:id="rId11"/>
          <w:type w:val="continuous"/>
          <w:pgSz w:w="11906" w:h="16838" w:code="9"/>
          <w:pgMar w:top="709" w:right="991" w:bottom="1701" w:left="1276" w:header="426" w:footer="567" w:gutter="0"/>
          <w:cols w:space="708"/>
          <w:titlePg/>
          <w:docGrid w:linePitch="272"/>
        </w:sectPr>
      </w:pPr>
    </w:p>
    <w:p w14:paraId="5DC5A121" w14:textId="0AD7D7BE" w:rsidR="005C5A81" w:rsidRDefault="005C5A81" w:rsidP="00185F8E">
      <w:pPr>
        <w:keepLines/>
        <w:widowControl w:val="0"/>
        <w:rPr>
          <w:rFonts w:ascii="Tahoma" w:hAnsi="Tahoma" w:cs="Tahoma"/>
          <w:sz w:val="28"/>
          <w:szCs w:val="28"/>
        </w:rPr>
      </w:pPr>
      <w:bookmarkStart w:id="0" w:name="_Toc178483388"/>
    </w:p>
    <w:p w14:paraId="01C364EE" w14:textId="77777777" w:rsidR="00832A7F" w:rsidRPr="007124F0" w:rsidRDefault="00832A7F" w:rsidP="00FD1326">
      <w:pPr>
        <w:pStyle w:val="Naslov1"/>
        <w:keepNext w:val="0"/>
        <w:keepLines/>
        <w:widowControl w:val="0"/>
        <w:jc w:val="center"/>
        <w:rPr>
          <w:rFonts w:ascii="Tahoma" w:hAnsi="Tahoma" w:cs="Tahoma"/>
          <w:sz w:val="28"/>
          <w:szCs w:val="28"/>
        </w:rPr>
      </w:pPr>
      <w:r w:rsidRPr="007124F0">
        <w:rPr>
          <w:rFonts w:ascii="Tahoma" w:hAnsi="Tahoma" w:cs="Tahoma"/>
          <w:sz w:val="28"/>
          <w:szCs w:val="28"/>
        </w:rPr>
        <w:t>POVABILO K ODDAJI PONUDBE</w:t>
      </w:r>
    </w:p>
    <w:p w14:paraId="4003BC94" w14:textId="77777777" w:rsidR="00832A7F" w:rsidRPr="007124F0" w:rsidRDefault="00832A7F" w:rsidP="00FD1326">
      <w:pPr>
        <w:keepLines/>
        <w:widowControl w:val="0"/>
        <w:rPr>
          <w:rFonts w:ascii="Tahoma" w:hAnsi="Tahoma" w:cs="Tahoma"/>
        </w:rPr>
      </w:pPr>
    </w:p>
    <w:p w14:paraId="6A66437F" w14:textId="77777777" w:rsidR="00832A7F" w:rsidRPr="007124F0" w:rsidRDefault="00832A7F" w:rsidP="00FD1326">
      <w:pPr>
        <w:keepLines/>
        <w:widowControl w:val="0"/>
        <w:rPr>
          <w:rFonts w:ascii="Tahoma" w:hAnsi="Tahoma" w:cs="Tahoma"/>
        </w:rPr>
      </w:pPr>
    </w:p>
    <w:p w14:paraId="703845C9" w14:textId="77777777" w:rsidR="00832A7F" w:rsidRPr="007124F0" w:rsidRDefault="00832A7F" w:rsidP="00FD1326">
      <w:pPr>
        <w:keepLines/>
        <w:widowControl w:val="0"/>
        <w:rPr>
          <w:rFonts w:ascii="Tahoma" w:hAnsi="Tahoma" w:cs="Tahoma"/>
        </w:rPr>
      </w:pPr>
    </w:p>
    <w:p w14:paraId="39DA2A61" w14:textId="77777777" w:rsidR="00F548FF" w:rsidRPr="008A3D17" w:rsidRDefault="00F548FF" w:rsidP="00F548FF">
      <w:pPr>
        <w:keepNext/>
        <w:keepLines/>
        <w:rPr>
          <w:rFonts w:ascii="Tahoma" w:hAnsi="Tahoma" w:cs="Tahoma"/>
        </w:rPr>
      </w:pPr>
    </w:p>
    <w:p w14:paraId="0198968C" w14:textId="5EC36B97" w:rsidR="00F548FF" w:rsidRPr="008A3D17" w:rsidRDefault="00F548FF" w:rsidP="00F548FF">
      <w:pPr>
        <w:keepNext/>
        <w:keepLines/>
        <w:jc w:val="both"/>
        <w:rPr>
          <w:rFonts w:ascii="Tahoma" w:hAnsi="Tahoma" w:cs="Tahoma"/>
        </w:rPr>
      </w:pPr>
      <w:r w:rsidRPr="008A3D17">
        <w:rPr>
          <w:rFonts w:ascii="Tahoma" w:hAnsi="Tahoma" w:cs="Tahoma"/>
        </w:rPr>
        <w:t xml:space="preserve">JAVNI HOLDING Ljubljana, d.o.o., Verovškova ulica 70, Ljubljana, na podlagi pooblastila </w:t>
      </w:r>
      <w:r w:rsidR="00E919E7">
        <w:rPr>
          <w:rFonts w:ascii="Tahoma" w:hAnsi="Tahoma" w:cs="Tahoma"/>
        </w:rPr>
        <w:t xml:space="preserve">naročnika </w:t>
      </w:r>
      <w:r w:rsidR="00473F90">
        <w:rPr>
          <w:rFonts w:ascii="Tahoma" w:hAnsi="Tahoma" w:cs="Tahoma"/>
        </w:rPr>
        <w:t>JAVNO PODJETJE VODOVOD KANALIZACIJA SNAGA d.o.o.</w:t>
      </w:r>
      <w:r w:rsidRPr="008A3D17">
        <w:rPr>
          <w:rFonts w:ascii="Tahoma" w:hAnsi="Tahoma" w:cs="Tahoma"/>
        </w:rPr>
        <w:t xml:space="preserve">, </w:t>
      </w:r>
      <w:r w:rsidR="00473F90">
        <w:rPr>
          <w:rFonts w:ascii="Tahoma" w:hAnsi="Tahoma" w:cs="Tahoma"/>
        </w:rPr>
        <w:t>Vodovodna cesta 90</w:t>
      </w:r>
      <w:r w:rsidRPr="008A3D17">
        <w:rPr>
          <w:rFonts w:ascii="Tahoma" w:hAnsi="Tahoma" w:cs="Tahoma"/>
        </w:rPr>
        <w:t>, 1000 Ljubljana</w:t>
      </w:r>
      <w:r w:rsidRPr="008A3D17">
        <w:rPr>
          <w:rFonts w:ascii="Tahoma" w:hAnsi="Tahoma" w:cs="Tahoma"/>
          <w:bCs/>
        </w:rPr>
        <w:t>,</w:t>
      </w:r>
    </w:p>
    <w:p w14:paraId="55D41B07" w14:textId="77777777" w:rsidR="009243B6" w:rsidRPr="007124F0" w:rsidRDefault="009243B6" w:rsidP="00FD1326">
      <w:pPr>
        <w:keepLines/>
        <w:widowControl w:val="0"/>
        <w:jc w:val="both"/>
        <w:rPr>
          <w:rFonts w:ascii="Tahoma" w:eastAsia="Calibri" w:hAnsi="Tahoma" w:cs="Tahoma"/>
        </w:rPr>
      </w:pPr>
    </w:p>
    <w:p w14:paraId="451DAECA" w14:textId="77777777" w:rsidR="009243B6" w:rsidRPr="007124F0" w:rsidRDefault="009243B6" w:rsidP="00FD1326">
      <w:pPr>
        <w:keepLines/>
        <w:widowControl w:val="0"/>
        <w:jc w:val="both"/>
        <w:rPr>
          <w:rFonts w:ascii="Tahoma" w:eastAsia="Calibri" w:hAnsi="Tahoma" w:cs="Tahoma"/>
        </w:rPr>
      </w:pPr>
    </w:p>
    <w:p w14:paraId="1EC7591F" w14:textId="77777777" w:rsidR="009243B6" w:rsidRPr="007124F0" w:rsidRDefault="009243B6" w:rsidP="00FD1326">
      <w:pPr>
        <w:keepLines/>
        <w:widowControl w:val="0"/>
        <w:jc w:val="both"/>
        <w:rPr>
          <w:rFonts w:ascii="Tahoma" w:eastAsia="Calibri" w:hAnsi="Tahoma" w:cs="Tahoma"/>
        </w:rPr>
      </w:pPr>
    </w:p>
    <w:p w14:paraId="60B2B6A7" w14:textId="77777777" w:rsidR="009243B6" w:rsidRPr="007124F0" w:rsidRDefault="009243B6" w:rsidP="00FD1326">
      <w:pPr>
        <w:keepLines/>
        <w:widowControl w:val="0"/>
        <w:jc w:val="both"/>
        <w:rPr>
          <w:rFonts w:ascii="Tahoma" w:eastAsia="Calibri" w:hAnsi="Tahoma" w:cs="Tahoma"/>
          <w:b/>
        </w:rPr>
      </w:pPr>
      <w:r w:rsidRPr="007124F0">
        <w:rPr>
          <w:rFonts w:ascii="Tahoma" w:eastAsia="Calibri" w:hAnsi="Tahoma" w:cs="Tahoma"/>
          <w:b/>
        </w:rPr>
        <w:t xml:space="preserve"> vabi </w:t>
      </w:r>
    </w:p>
    <w:p w14:paraId="43160DF1" w14:textId="77777777" w:rsidR="009243B6" w:rsidRPr="007124F0" w:rsidRDefault="009243B6" w:rsidP="00FD1326">
      <w:pPr>
        <w:keepLines/>
        <w:widowControl w:val="0"/>
        <w:jc w:val="both"/>
        <w:rPr>
          <w:rFonts w:ascii="Tahoma" w:eastAsia="Calibri" w:hAnsi="Tahoma" w:cs="Tahoma"/>
        </w:rPr>
      </w:pPr>
    </w:p>
    <w:p w14:paraId="4021B842" w14:textId="77777777" w:rsidR="009243B6" w:rsidRPr="007124F0" w:rsidRDefault="009243B6" w:rsidP="00FD1326">
      <w:pPr>
        <w:keepLines/>
        <w:widowControl w:val="0"/>
        <w:jc w:val="both"/>
        <w:rPr>
          <w:rFonts w:ascii="Tahoma" w:eastAsia="Calibri" w:hAnsi="Tahoma" w:cs="Tahoma"/>
        </w:rPr>
      </w:pPr>
    </w:p>
    <w:p w14:paraId="68A6906B" w14:textId="77777777" w:rsidR="009243B6" w:rsidRPr="007124F0" w:rsidRDefault="009243B6" w:rsidP="00FD1326">
      <w:pPr>
        <w:keepLines/>
        <w:widowControl w:val="0"/>
        <w:jc w:val="both"/>
        <w:rPr>
          <w:rFonts w:ascii="Tahoma" w:eastAsia="Calibri" w:hAnsi="Tahoma" w:cs="Tahoma"/>
        </w:rPr>
      </w:pPr>
    </w:p>
    <w:p w14:paraId="58FF4DE8" w14:textId="77777777" w:rsidR="00832A7F" w:rsidRPr="007124F0" w:rsidRDefault="009243B6" w:rsidP="00FD1326">
      <w:pPr>
        <w:keepLines/>
        <w:widowControl w:val="0"/>
        <w:jc w:val="both"/>
        <w:rPr>
          <w:rFonts w:ascii="Tahoma" w:hAnsi="Tahoma" w:cs="Tahoma"/>
        </w:rPr>
      </w:pPr>
      <w:r w:rsidRPr="007124F0">
        <w:rPr>
          <w:rFonts w:ascii="Tahoma" w:eastAsia="Calibri" w:hAnsi="Tahoma" w:cs="Tahoma"/>
        </w:rPr>
        <w:t>vse zainteresirane ponudnike, da predložijo svojo ponudbo po zahtevah razpisne dokumentacije za oddajo javnega naročila:</w:t>
      </w:r>
    </w:p>
    <w:p w14:paraId="555CB2D8" w14:textId="77777777" w:rsidR="00832A7F" w:rsidRPr="007124F0" w:rsidRDefault="00832A7F" w:rsidP="00FD1326">
      <w:pPr>
        <w:keepLines/>
        <w:widowControl w:val="0"/>
        <w:rPr>
          <w:rFonts w:ascii="Tahoma" w:hAnsi="Tahoma" w:cs="Tahoma"/>
        </w:rPr>
      </w:pPr>
    </w:p>
    <w:p w14:paraId="6045E215" w14:textId="77777777" w:rsidR="00832A7F" w:rsidRPr="007124F0" w:rsidRDefault="00832A7F" w:rsidP="00FD1326">
      <w:pPr>
        <w:keepLines/>
        <w:widowControl w:val="0"/>
        <w:rPr>
          <w:rFonts w:ascii="Tahoma" w:hAnsi="Tahoma" w:cs="Tahoma"/>
        </w:rPr>
      </w:pPr>
    </w:p>
    <w:p w14:paraId="7F6602C3" w14:textId="77777777" w:rsidR="006241E2" w:rsidRDefault="00F43C71" w:rsidP="00FD1326">
      <w:pPr>
        <w:keepLines/>
        <w:widowControl w:val="0"/>
        <w:jc w:val="center"/>
        <w:rPr>
          <w:rFonts w:ascii="Tahoma" w:hAnsi="Tahoma" w:cs="Tahoma"/>
          <w:b/>
          <w:color w:val="000000"/>
          <w:sz w:val="28"/>
          <w:szCs w:val="28"/>
        </w:rPr>
      </w:pPr>
      <w:r>
        <w:rPr>
          <w:rFonts w:ascii="Tahoma" w:hAnsi="Tahoma" w:cs="Tahoma"/>
          <w:b/>
          <w:color w:val="000000"/>
          <w:sz w:val="28"/>
          <w:szCs w:val="28"/>
        </w:rPr>
        <w:t xml:space="preserve">Dobava sezonskega cvetja, trajnic in </w:t>
      </w:r>
    </w:p>
    <w:p w14:paraId="73FF22C2" w14:textId="2F558898" w:rsidR="00CE74FF" w:rsidRPr="007124F0" w:rsidRDefault="00F43C71" w:rsidP="00FD1326">
      <w:pPr>
        <w:keepLines/>
        <w:widowControl w:val="0"/>
        <w:jc w:val="center"/>
        <w:rPr>
          <w:rFonts w:ascii="Tahoma" w:hAnsi="Tahoma" w:cs="Tahoma"/>
        </w:rPr>
      </w:pPr>
      <w:r>
        <w:rPr>
          <w:rFonts w:ascii="Tahoma" w:hAnsi="Tahoma" w:cs="Tahoma"/>
          <w:b/>
          <w:color w:val="000000"/>
          <w:sz w:val="28"/>
          <w:szCs w:val="28"/>
        </w:rPr>
        <w:t>substratov ter dendrološkega materiala</w:t>
      </w:r>
    </w:p>
    <w:p w14:paraId="1DE5523B" w14:textId="77777777" w:rsidR="00832A7F" w:rsidRPr="007124F0" w:rsidRDefault="00832A7F" w:rsidP="00FD1326">
      <w:pPr>
        <w:keepLines/>
        <w:widowControl w:val="0"/>
        <w:jc w:val="center"/>
        <w:rPr>
          <w:rFonts w:ascii="Tahoma" w:hAnsi="Tahoma" w:cs="Tahoma"/>
        </w:rPr>
      </w:pPr>
    </w:p>
    <w:p w14:paraId="01906EB0" w14:textId="77777777" w:rsidR="00832A7F" w:rsidRPr="007124F0" w:rsidRDefault="00832A7F" w:rsidP="00FD1326">
      <w:pPr>
        <w:keepLines/>
        <w:widowControl w:val="0"/>
        <w:jc w:val="center"/>
        <w:rPr>
          <w:rFonts w:ascii="Tahoma" w:hAnsi="Tahoma" w:cs="Tahoma"/>
        </w:rPr>
      </w:pPr>
    </w:p>
    <w:p w14:paraId="1CF313D5" w14:textId="77777777" w:rsidR="00832A7F" w:rsidRPr="007124F0" w:rsidRDefault="00832A7F" w:rsidP="00FD1326">
      <w:pPr>
        <w:keepLines/>
        <w:widowControl w:val="0"/>
        <w:jc w:val="both"/>
        <w:rPr>
          <w:rFonts w:ascii="Tahoma" w:hAnsi="Tahoma" w:cs="Tahoma"/>
        </w:rPr>
      </w:pPr>
    </w:p>
    <w:p w14:paraId="344C8735" w14:textId="77777777" w:rsidR="002974FF" w:rsidRPr="007124F0" w:rsidRDefault="002974FF" w:rsidP="00FD1326">
      <w:pPr>
        <w:keepLines/>
        <w:widowControl w:val="0"/>
        <w:spacing w:line="288" w:lineRule="auto"/>
        <w:jc w:val="both"/>
        <w:rPr>
          <w:rFonts w:ascii="Tahoma" w:hAnsi="Tahoma" w:cs="Tahoma"/>
        </w:rPr>
      </w:pPr>
      <w:r w:rsidRPr="007124F0">
        <w:rPr>
          <w:rFonts w:ascii="Tahoma" w:hAnsi="Tahoma" w:cs="Tahoma"/>
        </w:rPr>
        <w:t xml:space="preserve">Dokumentacija v zvezi z oddajo javnega naročila (v nadaljevanju tudi: razpisna dokumentacija) natančno določa predmet javnega naročila ter pogoje in merila za izbiro najugodnejšega ponudnika </w:t>
      </w:r>
      <w:r w:rsidR="00C46967" w:rsidRPr="007124F0">
        <w:rPr>
          <w:rFonts w:ascii="Tahoma" w:hAnsi="Tahoma" w:cs="Tahoma"/>
        </w:rPr>
        <w:t>(</w:t>
      </w:r>
      <w:r w:rsidRPr="007124F0">
        <w:rPr>
          <w:rFonts w:ascii="Tahoma" w:hAnsi="Tahoma" w:cs="Tahoma"/>
        </w:rPr>
        <w:t>za posamezni sklop</w:t>
      </w:r>
      <w:r w:rsidR="00C46967" w:rsidRPr="007124F0">
        <w:rPr>
          <w:rFonts w:ascii="Tahoma" w:hAnsi="Tahoma" w:cs="Tahoma"/>
        </w:rPr>
        <w:t>)</w:t>
      </w:r>
      <w:r w:rsidRPr="007124F0">
        <w:rPr>
          <w:rFonts w:ascii="Tahoma" w:hAnsi="Tahoma" w:cs="Tahoma"/>
        </w:rPr>
        <w:t>, s katerim bo sklenjen okvirni sporazum za posamezni sklop predmetnega javnega naročila.</w:t>
      </w:r>
    </w:p>
    <w:p w14:paraId="76EBBD67" w14:textId="77777777" w:rsidR="00A1586A" w:rsidRPr="007124F0" w:rsidRDefault="00A1586A" w:rsidP="00FD1326">
      <w:pPr>
        <w:keepLines/>
        <w:widowControl w:val="0"/>
        <w:spacing w:line="288" w:lineRule="auto"/>
        <w:rPr>
          <w:rFonts w:ascii="Tahoma" w:hAnsi="Tahoma" w:cs="Tahoma"/>
          <w:color w:val="FF0000"/>
        </w:rPr>
      </w:pPr>
    </w:p>
    <w:p w14:paraId="4CCE0301" w14:textId="77777777" w:rsidR="00832A7F" w:rsidRPr="007124F0" w:rsidRDefault="00A1586A" w:rsidP="00253C1A">
      <w:pPr>
        <w:keepLines/>
        <w:widowControl w:val="0"/>
        <w:spacing w:line="288" w:lineRule="auto"/>
        <w:jc w:val="both"/>
        <w:rPr>
          <w:rFonts w:ascii="Tahoma" w:hAnsi="Tahoma" w:cs="Tahoma"/>
          <w:b/>
          <w:noProof/>
        </w:rPr>
      </w:pPr>
      <w:r w:rsidRPr="007124F0">
        <w:rPr>
          <w:rFonts w:ascii="Tahoma" w:hAnsi="Tahoma" w:cs="Tahoma"/>
        </w:rPr>
        <w:t>Sestavni del razpisne dokumentacije so tudi morebitne spremembe, dopolnitve in pojasnila razpisne dokumentacije ter odgovori na vprašanja gospodarskih subjektov.</w:t>
      </w:r>
    </w:p>
    <w:p w14:paraId="165612DC" w14:textId="77777777" w:rsidR="00832A7F" w:rsidRPr="007124F0" w:rsidRDefault="00832A7F" w:rsidP="00FD1326">
      <w:pPr>
        <w:keepLines/>
        <w:widowControl w:val="0"/>
        <w:rPr>
          <w:rFonts w:ascii="Tahoma" w:hAnsi="Tahoma" w:cs="Tahoma"/>
        </w:rPr>
      </w:pPr>
    </w:p>
    <w:p w14:paraId="7F1E3F0F" w14:textId="77777777" w:rsidR="00832A7F" w:rsidRPr="007124F0" w:rsidRDefault="00832A7F" w:rsidP="00FD1326">
      <w:pPr>
        <w:keepLines/>
        <w:widowControl w:val="0"/>
        <w:rPr>
          <w:rFonts w:ascii="Tahoma" w:hAnsi="Tahoma" w:cs="Tahoma"/>
        </w:rPr>
      </w:pPr>
    </w:p>
    <w:p w14:paraId="46662B0B" w14:textId="77777777" w:rsidR="00832A7F" w:rsidRPr="007124F0" w:rsidRDefault="00832A7F" w:rsidP="00FD1326">
      <w:pPr>
        <w:keepLines/>
        <w:widowControl w:val="0"/>
        <w:rPr>
          <w:rFonts w:ascii="Tahoma" w:hAnsi="Tahoma" w:cs="Tahoma"/>
        </w:rPr>
      </w:pPr>
      <w:r w:rsidRPr="007124F0">
        <w:rPr>
          <w:rFonts w:ascii="Tahoma" w:hAnsi="Tahoma" w:cs="Tahoma"/>
        </w:rPr>
        <w:t>S spoštovanjem!</w:t>
      </w:r>
    </w:p>
    <w:p w14:paraId="588E23EE" w14:textId="77777777" w:rsidR="00832A7F" w:rsidRPr="007124F0" w:rsidRDefault="00832A7F" w:rsidP="00FD1326">
      <w:pPr>
        <w:keepLines/>
        <w:widowControl w:val="0"/>
        <w:autoSpaceDE w:val="0"/>
        <w:autoSpaceDN w:val="0"/>
        <w:adjustRightInd w:val="0"/>
        <w:rPr>
          <w:rFonts w:ascii="Tahoma" w:hAnsi="Tahoma" w:cs="Tahoma"/>
        </w:rPr>
      </w:pPr>
    </w:p>
    <w:p w14:paraId="6005409E" w14:textId="77777777" w:rsidR="00832A7F" w:rsidRPr="007124F0" w:rsidRDefault="00832A7F" w:rsidP="00FD1326">
      <w:pPr>
        <w:keepLines/>
        <w:widowControl w:val="0"/>
        <w:autoSpaceDE w:val="0"/>
        <w:autoSpaceDN w:val="0"/>
        <w:adjustRightInd w:val="0"/>
        <w:jc w:val="right"/>
        <w:rPr>
          <w:rFonts w:ascii="Tahoma,Bold" w:hAnsi="Tahoma,Bold" w:cs="Tahoma,Bold"/>
          <w:bCs/>
        </w:rPr>
      </w:pPr>
    </w:p>
    <w:p w14:paraId="448CE176" w14:textId="77777777" w:rsidR="00832A7F" w:rsidRPr="007124F0" w:rsidRDefault="00832A7F" w:rsidP="00FD1326">
      <w:pPr>
        <w:keepLines/>
        <w:widowControl w:val="0"/>
        <w:autoSpaceDE w:val="0"/>
        <w:autoSpaceDN w:val="0"/>
        <w:adjustRightInd w:val="0"/>
        <w:jc w:val="right"/>
        <w:rPr>
          <w:rFonts w:ascii="Tahoma,Bold" w:hAnsi="Tahoma,Bold" w:cs="Tahoma,Bold"/>
          <w:bCs/>
        </w:rPr>
      </w:pPr>
    </w:p>
    <w:p w14:paraId="6BB25391" w14:textId="77777777" w:rsidR="00832A7F" w:rsidRPr="007124F0" w:rsidRDefault="00832A7F" w:rsidP="00FD1326">
      <w:pPr>
        <w:keepLines/>
        <w:widowControl w:val="0"/>
        <w:autoSpaceDE w:val="0"/>
        <w:autoSpaceDN w:val="0"/>
        <w:adjustRightInd w:val="0"/>
        <w:jc w:val="right"/>
        <w:rPr>
          <w:rFonts w:ascii="Tahoma,Bold" w:hAnsi="Tahoma,Bold" w:cs="Tahoma,Bold"/>
          <w:bCs/>
        </w:rPr>
      </w:pPr>
    </w:p>
    <w:p w14:paraId="333CCA80" w14:textId="77777777" w:rsidR="00832A7F" w:rsidRPr="007124F0" w:rsidRDefault="00832A7F" w:rsidP="00FD1326">
      <w:pPr>
        <w:keepLines/>
        <w:widowControl w:val="0"/>
        <w:autoSpaceDE w:val="0"/>
        <w:autoSpaceDN w:val="0"/>
        <w:adjustRightInd w:val="0"/>
        <w:jc w:val="right"/>
        <w:rPr>
          <w:rFonts w:ascii="Tahoma,Bold" w:hAnsi="Tahoma,Bold" w:cs="Tahoma,Bold"/>
          <w:bCs/>
        </w:rPr>
      </w:pPr>
    </w:p>
    <w:p w14:paraId="3E316ED6" w14:textId="77777777" w:rsidR="00832A7F" w:rsidRPr="007124F0" w:rsidRDefault="008D6B1B" w:rsidP="00FD1326">
      <w:pPr>
        <w:keepLines/>
        <w:widowControl w:val="0"/>
        <w:autoSpaceDE w:val="0"/>
        <w:autoSpaceDN w:val="0"/>
        <w:adjustRightInd w:val="0"/>
        <w:ind w:left="6372"/>
        <w:rPr>
          <w:rFonts w:ascii="Tahoma,Bold" w:hAnsi="Tahoma,Bold" w:cs="Tahoma,Bold"/>
          <w:bCs/>
        </w:rPr>
      </w:pPr>
      <w:r w:rsidRPr="007124F0">
        <w:rPr>
          <w:rFonts w:ascii="Tahoma,Bold" w:hAnsi="Tahoma,Bold" w:cs="Tahoma,Bold"/>
          <w:bCs/>
        </w:rPr>
        <w:t xml:space="preserve">      </w:t>
      </w:r>
      <w:r w:rsidR="00373556" w:rsidRPr="007124F0">
        <w:rPr>
          <w:rFonts w:ascii="Tahoma,Bold" w:hAnsi="Tahoma,Bold" w:cs="Tahoma,Bold"/>
          <w:bCs/>
        </w:rPr>
        <w:t xml:space="preserve">  </w:t>
      </w:r>
      <w:r w:rsidRPr="007124F0">
        <w:rPr>
          <w:rFonts w:ascii="Tahoma,Bold" w:hAnsi="Tahoma,Bold" w:cs="Tahoma,Bold"/>
          <w:bCs/>
        </w:rPr>
        <w:t>Direktor</w:t>
      </w:r>
    </w:p>
    <w:p w14:paraId="0975D585" w14:textId="77777777" w:rsidR="00832A7F" w:rsidRPr="007124F0" w:rsidRDefault="008D6B1B" w:rsidP="00FD1326">
      <w:pPr>
        <w:keepLines/>
        <w:widowControl w:val="0"/>
        <w:ind w:left="6372"/>
        <w:rPr>
          <w:rFonts w:ascii="Tahoma" w:hAnsi="Tahoma" w:cs="Tahoma"/>
        </w:rPr>
      </w:pPr>
      <w:r w:rsidRPr="007124F0">
        <w:rPr>
          <w:rFonts w:ascii="Tahoma,Bold" w:hAnsi="Tahoma,Bold" w:cs="Tahoma,Bold"/>
          <w:bCs/>
        </w:rPr>
        <w:t xml:space="preserve"> </w:t>
      </w:r>
      <w:proofErr w:type="spellStart"/>
      <w:r w:rsidR="004D2B25" w:rsidRPr="007124F0">
        <w:rPr>
          <w:rFonts w:ascii="Tahoma,Bold" w:hAnsi="Tahoma,Bold" w:cs="Tahoma,Bold"/>
          <w:bCs/>
        </w:rPr>
        <w:t>l.r</w:t>
      </w:r>
      <w:proofErr w:type="spellEnd"/>
      <w:r w:rsidR="004D2B25" w:rsidRPr="007124F0">
        <w:rPr>
          <w:rFonts w:ascii="Tahoma,Bold" w:hAnsi="Tahoma,Bold" w:cs="Tahoma,Bold"/>
          <w:bCs/>
        </w:rPr>
        <w:t>.</w:t>
      </w:r>
      <w:r w:rsidRPr="007124F0">
        <w:rPr>
          <w:rFonts w:ascii="Tahoma,Bold" w:hAnsi="Tahoma,Bold" w:cs="Tahoma,Bold"/>
          <w:bCs/>
        </w:rPr>
        <w:t xml:space="preserve"> Krištof Mlakar</w:t>
      </w:r>
    </w:p>
    <w:p w14:paraId="088D17A0" w14:textId="77777777" w:rsidR="00A43EED" w:rsidRPr="007124F0" w:rsidRDefault="00A43EED" w:rsidP="00FD1326">
      <w:pPr>
        <w:pStyle w:val="Naslov1"/>
        <w:keepNext w:val="0"/>
        <w:keepLines/>
        <w:widowControl w:val="0"/>
        <w:jc w:val="center"/>
        <w:rPr>
          <w:rFonts w:ascii="Tahoma" w:hAnsi="Tahoma" w:cs="Tahoma"/>
          <w:sz w:val="28"/>
          <w:szCs w:val="28"/>
        </w:rPr>
      </w:pPr>
    </w:p>
    <w:bookmarkEnd w:id="0"/>
    <w:p w14:paraId="27D01378" w14:textId="77777777" w:rsidR="006402A9" w:rsidRPr="007124F0" w:rsidRDefault="006402A9" w:rsidP="00FD1326">
      <w:pPr>
        <w:pStyle w:val="Naslov2"/>
        <w:keepNext w:val="0"/>
        <w:keepLines/>
        <w:widowControl w:val="0"/>
        <w:numPr>
          <w:ilvl w:val="1"/>
          <w:numId w:val="0"/>
        </w:numPr>
        <w:tabs>
          <w:tab w:val="clear" w:pos="567"/>
          <w:tab w:val="clear" w:pos="1134"/>
          <w:tab w:val="clear" w:pos="8080"/>
          <w:tab w:val="left" w:pos="0"/>
          <w:tab w:val="left" w:pos="720"/>
          <w:tab w:val="left" w:pos="851"/>
        </w:tabs>
        <w:jc w:val="left"/>
        <w:rPr>
          <w:b w:val="0"/>
          <w:i/>
          <w:sz w:val="22"/>
          <w:u w:val="single"/>
        </w:rPr>
      </w:pPr>
    </w:p>
    <w:p w14:paraId="74879ADD" w14:textId="77777777" w:rsidR="00832A7F" w:rsidRPr="007124F0" w:rsidRDefault="00267A10" w:rsidP="00331106">
      <w:pPr>
        <w:keepNext/>
        <w:keepLines/>
        <w:numPr>
          <w:ilvl w:val="0"/>
          <w:numId w:val="2"/>
        </w:numPr>
        <w:jc w:val="both"/>
        <w:rPr>
          <w:rFonts w:ascii="Tahoma" w:hAnsi="Tahoma" w:cs="Tahoma"/>
          <w:b/>
          <w:sz w:val="24"/>
        </w:rPr>
      </w:pPr>
      <w:r w:rsidRPr="007124F0">
        <w:rPr>
          <w:rFonts w:ascii="Tahoma" w:hAnsi="Tahoma" w:cs="Tahoma"/>
          <w:b/>
          <w:sz w:val="24"/>
        </w:rPr>
        <w:br w:type="page"/>
      </w:r>
      <w:r w:rsidR="00832A7F" w:rsidRPr="007124F0">
        <w:rPr>
          <w:rFonts w:ascii="Tahoma" w:hAnsi="Tahoma" w:cs="Tahoma"/>
          <w:b/>
          <w:sz w:val="24"/>
        </w:rPr>
        <w:lastRenderedPageBreak/>
        <w:t xml:space="preserve">SPLOŠNA DOLOČILA </w:t>
      </w:r>
    </w:p>
    <w:p w14:paraId="114CF9F0" w14:textId="77777777" w:rsidR="00832A7F" w:rsidRPr="007124F0" w:rsidRDefault="00832A7F" w:rsidP="00331106">
      <w:pPr>
        <w:keepNext/>
        <w:keepLines/>
        <w:jc w:val="both"/>
        <w:rPr>
          <w:rFonts w:ascii="Tahoma" w:hAnsi="Tahoma" w:cs="Tahoma"/>
          <w:b/>
          <w:sz w:val="18"/>
        </w:rPr>
      </w:pPr>
    </w:p>
    <w:p w14:paraId="511D2429" w14:textId="77777777" w:rsidR="00D61FBD" w:rsidRPr="007124F0" w:rsidRDefault="00832A7F" w:rsidP="00331106">
      <w:pPr>
        <w:keepNext/>
        <w:keepLines/>
        <w:numPr>
          <w:ilvl w:val="1"/>
          <w:numId w:val="2"/>
        </w:numPr>
        <w:jc w:val="both"/>
        <w:rPr>
          <w:rFonts w:ascii="Tahoma" w:hAnsi="Tahoma" w:cs="Tahoma"/>
          <w:b/>
        </w:rPr>
      </w:pPr>
      <w:r w:rsidRPr="007124F0">
        <w:rPr>
          <w:rFonts w:ascii="Tahoma" w:hAnsi="Tahoma" w:cs="Tahoma"/>
          <w:b/>
        </w:rPr>
        <w:t xml:space="preserve">Predmet javnega naročila </w:t>
      </w:r>
    </w:p>
    <w:p w14:paraId="660106AB" w14:textId="77777777" w:rsidR="00074B25" w:rsidRPr="007124F0" w:rsidRDefault="00074B25" w:rsidP="00331106">
      <w:pPr>
        <w:keepNext/>
        <w:keepLines/>
        <w:jc w:val="both"/>
        <w:rPr>
          <w:rFonts w:ascii="Tahoma" w:hAnsi="Tahoma" w:cs="Tahoma"/>
          <w:b/>
          <w:sz w:val="18"/>
        </w:rPr>
      </w:pPr>
    </w:p>
    <w:p w14:paraId="5069BCCA" w14:textId="6E180D69" w:rsidR="00D61FBD" w:rsidRPr="007124F0" w:rsidRDefault="00D61FBD" w:rsidP="00331106">
      <w:pPr>
        <w:keepNext/>
        <w:keepLines/>
        <w:tabs>
          <w:tab w:val="left" w:pos="9496"/>
        </w:tabs>
        <w:ind w:right="-4"/>
        <w:jc w:val="both"/>
        <w:rPr>
          <w:rFonts w:ascii="Tahoma" w:hAnsi="Tahoma" w:cs="Tahoma"/>
        </w:rPr>
      </w:pPr>
      <w:r w:rsidRPr="007124F0">
        <w:rPr>
          <w:rFonts w:ascii="Tahoma" w:hAnsi="Tahoma" w:cs="Tahoma"/>
        </w:rPr>
        <w:t>Predmet javnega naročila je »</w:t>
      </w:r>
      <w:r w:rsidR="00F43C71">
        <w:rPr>
          <w:rFonts w:ascii="Tahoma" w:hAnsi="Tahoma" w:cs="Tahoma"/>
          <w:b/>
        </w:rPr>
        <w:t>Dobava sezonskega cvetja, trajnic in substratov ter dendrološkega materiala</w:t>
      </w:r>
      <w:r w:rsidRPr="007124F0">
        <w:rPr>
          <w:rFonts w:ascii="Tahoma" w:hAnsi="Tahoma" w:cs="Tahoma"/>
        </w:rPr>
        <w:t xml:space="preserve">«. </w:t>
      </w:r>
    </w:p>
    <w:p w14:paraId="037C7617" w14:textId="77777777" w:rsidR="00D61FBD" w:rsidRPr="007124F0" w:rsidRDefault="00D61FBD" w:rsidP="00331106">
      <w:pPr>
        <w:keepNext/>
        <w:keepLines/>
        <w:ind w:right="565"/>
        <w:rPr>
          <w:rFonts w:ascii="Tahoma" w:hAnsi="Tahoma" w:cs="Tahoma"/>
        </w:rPr>
      </w:pPr>
    </w:p>
    <w:p w14:paraId="58CB08A0" w14:textId="77777777" w:rsidR="00D61FBD" w:rsidRPr="0095010C" w:rsidRDefault="00D61FBD" w:rsidP="00331106">
      <w:pPr>
        <w:keepNext/>
        <w:keepLines/>
        <w:spacing w:after="60" w:line="276" w:lineRule="auto"/>
        <w:jc w:val="both"/>
        <w:rPr>
          <w:rFonts w:ascii="Tahoma" w:hAnsi="Tahoma" w:cs="Tahoma"/>
          <w:b/>
        </w:rPr>
      </w:pPr>
      <w:r w:rsidRPr="0095010C">
        <w:rPr>
          <w:rFonts w:ascii="Tahoma" w:hAnsi="Tahoma" w:cs="Tahoma"/>
          <w:b/>
        </w:rPr>
        <w:t xml:space="preserve">Predmet javnega naročila je razdeljen na naslednje sklope: </w:t>
      </w:r>
    </w:p>
    <w:p w14:paraId="0016CBC7" w14:textId="1EA3E6FD" w:rsidR="00F548FF" w:rsidRPr="0095010C" w:rsidRDefault="00F548FF" w:rsidP="00331106">
      <w:pPr>
        <w:keepNext/>
        <w:keepLines/>
        <w:numPr>
          <w:ilvl w:val="0"/>
          <w:numId w:val="3"/>
        </w:numPr>
        <w:spacing w:after="40"/>
        <w:ind w:left="714" w:hanging="357"/>
        <w:jc w:val="both"/>
        <w:rPr>
          <w:rFonts w:ascii="Tahoma" w:hAnsi="Tahoma" w:cs="Tahoma"/>
        </w:rPr>
      </w:pPr>
      <w:r w:rsidRPr="0095010C">
        <w:rPr>
          <w:rFonts w:ascii="Tahoma" w:hAnsi="Tahoma" w:cs="Tahoma"/>
        </w:rPr>
        <w:t xml:space="preserve">sklop 1: </w:t>
      </w:r>
      <w:r w:rsidR="00BD507B" w:rsidRPr="0095010C">
        <w:rPr>
          <w:rFonts w:ascii="Tahoma" w:hAnsi="Tahoma" w:cs="Tahoma"/>
        </w:rPr>
        <w:t>Dobava sezonskega cvetja, trajnic in substratov</w:t>
      </w:r>
      <w:r w:rsidRPr="0095010C">
        <w:rPr>
          <w:rFonts w:ascii="Tahoma" w:hAnsi="Tahoma" w:cs="Tahoma"/>
        </w:rPr>
        <w:t xml:space="preserve"> - </w:t>
      </w:r>
      <w:r w:rsidR="00BD507B" w:rsidRPr="0095010C">
        <w:rPr>
          <w:rFonts w:ascii="Tahoma" w:hAnsi="Tahoma" w:cs="Tahoma"/>
        </w:rPr>
        <w:t>za obdobje 4 let</w:t>
      </w:r>
      <w:r w:rsidRPr="0095010C">
        <w:rPr>
          <w:rFonts w:ascii="Tahoma" w:hAnsi="Tahoma" w:cs="Tahoma"/>
        </w:rPr>
        <w:t xml:space="preserve">, </w:t>
      </w:r>
    </w:p>
    <w:p w14:paraId="0594491E" w14:textId="4B2130E1" w:rsidR="00F548FF" w:rsidRPr="0095010C" w:rsidRDefault="00F548FF" w:rsidP="00331106">
      <w:pPr>
        <w:keepNext/>
        <w:keepLines/>
        <w:numPr>
          <w:ilvl w:val="0"/>
          <w:numId w:val="3"/>
        </w:numPr>
        <w:spacing w:after="40"/>
        <w:ind w:left="714" w:hanging="357"/>
        <w:jc w:val="both"/>
        <w:rPr>
          <w:rFonts w:ascii="Tahoma" w:hAnsi="Tahoma" w:cs="Tahoma"/>
        </w:rPr>
      </w:pPr>
      <w:r w:rsidRPr="0095010C">
        <w:rPr>
          <w:rFonts w:ascii="Tahoma" w:hAnsi="Tahoma" w:cs="Tahoma"/>
        </w:rPr>
        <w:t xml:space="preserve">sklop 2: </w:t>
      </w:r>
      <w:r w:rsidR="00BD507B" w:rsidRPr="0095010C">
        <w:rPr>
          <w:rFonts w:ascii="Tahoma" w:hAnsi="Tahoma" w:cs="Tahoma"/>
        </w:rPr>
        <w:t>Dobava dendrološkega materiala - za obdobje 3 let.</w:t>
      </w:r>
    </w:p>
    <w:p w14:paraId="24C5C3BE" w14:textId="77777777" w:rsidR="00D61FBD" w:rsidRPr="007124F0" w:rsidRDefault="00D61FBD" w:rsidP="00331106">
      <w:pPr>
        <w:keepNext/>
        <w:keepLines/>
        <w:jc w:val="both"/>
        <w:rPr>
          <w:rFonts w:ascii="Tahoma" w:hAnsi="Tahoma" w:cs="Tahoma"/>
        </w:rPr>
      </w:pPr>
    </w:p>
    <w:p w14:paraId="51F307DD" w14:textId="61FC6EF7" w:rsidR="00F548FF" w:rsidRPr="00555F32" w:rsidRDefault="00BD507B" w:rsidP="00331106">
      <w:pPr>
        <w:keepNext/>
        <w:keepLines/>
        <w:jc w:val="both"/>
        <w:rPr>
          <w:rFonts w:ascii="Tahoma" w:hAnsi="Tahoma" w:cs="Tahoma"/>
          <w:color w:val="000000"/>
        </w:rPr>
      </w:pPr>
      <w:r>
        <w:rPr>
          <w:rFonts w:ascii="Tahoma" w:hAnsi="Tahoma" w:cs="Tahoma"/>
        </w:rPr>
        <w:t xml:space="preserve">Predmet javnega naročila je okoljsko manj obremenjujoče blago. </w:t>
      </w:r>
      <w:r w:rsidR="00F548FF" w:rsidRPr="00555F32">
        <w:rPr>
          <w:rFonts w:ascii="Tahoma" w:hAnsi="Tahoma" w:cs="Tahoma"/>
          <w:color w:val="000000"/>
        </w:rPr>
        <w:t>Pri oddaji predmeta se upoštevajo ok</w:t>
      </w:r>
      <w:r w:rsidR="00F548FF">
        <w:rPr>
          <w:rFonts w:ascii="Tahoma" w:hAnsi="Tahoma" w:cs="Tahoma"/>
          <w:color w:val="000000"/>
        </w:rPr>
        <w:t xml:space="preserve">oljske zahteve oz. cilji </w:t>
      </w:r>
      <w:r w:rsidR="00F548FF" w:rsidRPr="00555F32">
        <w:rPr>
          <w:rFonts w:ascii="Tahoma" w:hAnsi="Tahoma" w:cs="Tahoma"/>
          <w:color w:val="000000"/>
        </w:rPr>
        <w:t xml:space="preserve">iz Uredbe o zelenem javnem naročanju (Ur. l. RS, </w:t>
      </w:r>
      <w:r w:rsidR="00F548FF" w:rsidRPr="00842B69">
        <w:rPr>
          <w:rFonts w:ascii="Tahoma" w:hAnsi="Tahoma" w:cs="Tahoma"/>
        </w:rPr>
        <w:t xml:space="preserve">št. 51/17, </w:t>
      </w:r>
      <w:r w:rsidR="00F548FF" w:rsidRPr="00555F32">
        <w:rPr>
          <w:rFonts w:ascii="Tahoma" w:hAnsi="Tahoma" w:cs="Tahoma"/>
          <w:color w:val="000000"/>
        </w:rPr>
        <w:t>s spremembami).</w:t>
      </w:r>
      <w:r w:rsidR="00F548FF">
        <w:rPr>
          <w:rFonts w:ascii="Tahoma" w:hAnsi="Tahoma" w:cs="Tahoma"/>
          <w:color w:val="000000"/>
        </w:rPr>
        <w:t xml:space="preserve"> </w:t>
      </w:r>
    </w:p>
    <w:p w14:paraId="7381879E" w14:textId="26E7A422" w:rsidR="00F548FF" w:rsidRDefault="00F548FF" w:rsidP="00331106">
      <w:pPr>
        <w:keepNext/>
        <w:keepLines/>
        <w:tabs>
          <w:tab w:val="left" w:pos="1702"/>
        </w:tabs>
        <w:jc w:val="both"/>
        <w:rPr>
          <w:rFonts w:ascii="Tahoma" w:hAnsi="Tahoma" w:cs="Tahoma"/>
        </w:rPr>
      </w:pPr>
    </w:p>
    <w:p w14:paraId="0171116A" w14:textId="46EED3E2" w:rsidR="00BD507B" w:rsidRPr="00F6289A" w:rsidRDefault="00BD507B" w:rsidP="00BD507B">
      <w:pPr>
        <w:keepNext/>
        <w:keepLines/>
        <w:jc w:val="both"/>
        <w:rPr>
          <w:rFonts w:ascii="Tahoma" w:hAnsi="Tahoma" w:cs="Tahoma"/>
          <w:bCs/>
        </w:rPr>
      </w:pPr>
      <w:r w:rsidRPr="00F6289A">
        <w:rPr>
          <w:rFonts w:ascii="Tahoma" w:hAnsi="Tahoma" w:cs="Tahoma"/>
          <w:bCs/>
        </w:rPr>
        <w:t xml:space="preserve">Okvirni sporazum se sklepa za </w:t>
      </w:r>
      <w:r>
        <w:rPr>
          <w:rFonts w:ascii="Tahoma" w:hAnsi="Tahoma" w:cs="Tahoma"/>
          <w:bCs/>
        </w:rPr>
        <w:t xml:space="preserve">sklop 1 za </w:t>
      </w:r>
      <w:r w:rsidRPr="00F6289A">
        <w:rPr>
          <w:rFonts w:ascii="Tahoma" w:hAnsi="Tahoma" w:cs="Tahoma"/>
          <w:bCs/>
        </w:rPr>
        <w:t xml:space="preserve">obdobje </w:t>
      </w:r>
      <w:r>
        <w:rPr>
          <w:rFonts w:ascii="Tahoma" w:hAnsi="Tahoma" w:cs="Tahoma"/>
          <w:bCs/>
        </w:rPr>
        <w:t>štirih (4)</w:t>
      </w:r>
      <w:r w:rsidRPr="00F6289A">
        <w:rPr>
          <w:rFonts w:ascii="Tahoma" w:hAnsi="Tahoma" w:cs="Tahoma"/>
          <w:bCs/>
        </w:rPr>
        <w:t xml:space="preserve"> let</w:t>
      </w:r>
      <w:r>
        <w:rPr>
          <w:rFonts w:ascii="Tahoma" w:hAnsi="Tahoma" w:cs="Tahoma"/>
          <w:bCs/>
        </w:rPr>
        <w:t xml:space="preserve">, za sklop 2 pa za obdobje treh (3) let </w:t>
      </w:r>
      <w:r w:rsidRPr="00F6289A">
        <w:rPr>
          <w:rFonts w:ascii="Tahoma" w:hAnsi="Tahoma" w:cs="Tahoma"/>
          <w:bCs/>
        </w:rPr>
        <w:t>od datuma sklenitve okvirnega sporazuma s strani obeh strank okvirnega sporazuma oziroma do izčrpanja vrednosti okvirnega sporazuma, kar nastop</w:t>
      </w:r>
      <w:r>
        <w:rPr>
          <w:rFonts w:ascii="Tahoma" w:hAnsi="Tahoma" w:cs="Tahoma"/>
          <w:bCs/>
        </w:rPr>
        <w:t>i prej.</w:t>
      </w:r>
    </w:p>
    <w:p w14:paraId="1F9064A0" w14:textId="77777777" w:rsidR="00BD507B" w:rsidRPr="00555F32" w:rsidRDefault="00BD507B" w:rsidP="00331106">
      <w:pPr>
        <w:keepNext/>
        <w:keepLines/>
        <w:tabs>
          <w:tab w:val="left" w:pos="1702"/>
        </w:tabs>
        <w:jc w:val="both"/>
        <w:rPr>
          <w:rFonts w:ascii="Tahoma" w:hAnsi="Tahoma" w:cs="Tahoma"/>
        </w:rPr>
      </w:pPr>
    </w:p>
    <w:p w14:paraId="1F6E5723" w14:textId="563DA56E" w:rsidR="00F548FF" w:rsidRPr="00555F32" w:rsidRDefault="00F548FF" w:rsidP="00331106">
      <w:pPr>
        <w:keepNext/>
        <w:keepLines/>
        <w:jc w:val="both"/>
        <w:rPr>
          <w:rFonts w:ascii="Tahoma" w:hAnsi="Tahoma" w:cs="Tahoma"/>
        </w:rPr>
      </w:pPr>
      <w:r w:rsidRPr="00555F32">
        <w:rPr>
          <w:rFonts w:ascii="Tahoma" w:hAnsi="Tahoma" w:cs="Tahoma"/>
        </w:rPr>
        <w:t>Ponujen</w:t>
      </w:r>
      <w:r w:rsidR="00BD507B">
        <w:rPr>
          <w:rFonts w:ascii="Tahoma" w:hAnsi="Tahoma" w:cs="Tahoma"/>
        </w:rPr>
        <w:t>o</w:t>
      </w:r>
      <w:r w:rsidRPr="00555F32">
        <w:rPr>
          <w:rFonts w:ascii="Tahoma" w:hAnsi="Tahoma" w:cs="Tahoma"/>
        </w:rPr>
        <w:t xml:space="preserve"> </w:t>
      </w:r>
      <w:r w:rsidR="00BD507B">
        <w:rPr>
          <w:rFonts w:ascii="Tahoma" w:hAnsi="Tahoma" w:cs="Tahoma"/>
        </w:rPr>
        <w:t>blago</w:t>
      </w:r>
      <w:r w:rsidRPr="00555F32">
        <w:rPr>
          <w:rFonts w:ascii="Tahoma" w:hAnsi="Tahoma" w:cs="Tahoma"/>
        </w:rPr>
        <w:t xml:space="preserve"> mora izpolnjevati ali presegati obvezne minimalne tehnične zahteve, ki so navedene v tehnični specifikaciji predmeta javnega naročila. V primeru, da </w:t>
      </w:r>
      <w:r w:rsidR="00BD507B">
        <w:rPr>
          <w:rFonts w:ascii="Tahoma" w:hAnsi="Tahoma" w:cs="Tahoma"/>
        </w:rPr>
        <w:t>blago</w:t>
      </w:r>
      <w:r w:rsidRPr="00555F32">
        <w:rPr>
          <w:rFonts w:ascii="Tahoma" w:hAnsi="Tahoma" w:cs="Tahoma"/>
        </w:rPr>
        <w:t xml:space="preserve"> ne bodo izpolnjeval</w:t>
      </w:r>
      <w:r w:rsidR="00BD507B">
        <w:rPr>
          <w:rFonts w:ascii="Tahoma" w:hAnsi="Tahoma" w:cs="Tahoma"/>
        </w:rPr>
        <w:t>o</w:t>
      </w:r>
      <w:r w:rsidRPr="00555F32">
        <w:rPr>
          <w:rFonts w:ascii="Tahoma" w:hAnsi="Tahoma" w:cs="Tahoma"/>
        </w:rPr>
        <w:t xml:space="preserve"> minimalnih tehničnih zahtev, bo naročnik tako ponudbo kot neprimerno izločil iz nadaljnje obravnave.</w:t>
      </w:r>
    </w:p>
    <w:p w14:paraId="671189E4" w14:textId="77777777" w:rsidR="00F548FF" w:rsidRPr="008A3D17" w:rsidRDefault="00F548FF" w:rsidP="00331106">
      <w:pPr>
        <w:keepNext/>
        <w:keepLines/>
        <w:jc w:val="both"/>
        <w:rPr>
          <w:rFonts w:ascii="Tahoma" w:hAnsi="Tahoma" w:cs="Tahoma"/>
        </w:rPr>
      </w:pPr>
    </w:p>
    <w:p w14:paraId="26E3E82A" w14:textId="77777777" w:rsidR="00F548FF" w:rsidRPr="008A3D17" w:rsidRDefault="00F548FF" w:rsidP="00331106">
      <w:pPr>
        <w:keepNext/>
        <w:keepLines/>
        <w:jc w:val="both"/>
        <w:rPr>
          <w:rFonts w:ascii="Tahoma" w:hAnsi="Tahoma" w:cs="Tahoma"/>
        </w:rPr>
      </w:pPr>
      <w:r w:rsidRPr="008A3D17">
        <w:rPr>
          <w:rFonts w:ascii="Tahoma" w:hAnsi="Tahoma" w:cs="Tahoma"/>
        </w:rPr>
        <w:t xml:space="preserve">Podroben opis predmeta javnega naročila je razviden v nadaljevanju te razpisne dokumentacije. </w:t>
      </w:r>
    </w:p>
    <w:p w14:paraId="104E6229" w14:textId="77777777" w:rsidR="00F548FF" w:rsidRPr="008A3D17" w:rsidRDefault="00F548FF" w:rsidP="00331106">
      <w:pPr>
        <w:keepNext/>
        <w:keepLines/>
        <w:jc w:val="both"/>
        <w:rPr>
          <w:rFonts w:ascii="Tahoma" w:hAnsi="Tahoma" w:cs="Tahoma"/>
        </w:rPr>
      </w:pPr>
    </w:p>
    <w:p w14:paraId="2A187CA3" w14:textId="19CEB878" w:rsidR="00F548FF" w:rsidRPr="008A3D17" w:rsidRDefault="00F43C71" w:rsidP="00331106">
      <w:pPr>
        <w:keepNext/>
        <w:keepLines/>
        <w:jc w:val="both"/>
        <w:rPr>
          <w:rFonts w:ascii="Tahoma" w:hAnsi="Tahoma" w:cs="Tahoma"/>
        </w:rPr>
      </w:pPr>
      <w:r>
        <w:rPr>
          <w:rFonts w:ascii="Tahoma" w:hAnsi="Tahoma" w:cs="Tahoma"/>
        </w:rPr>
        <w:t>Dobava sezonskega cvetja, trajnic in substratov ter dendrološkega materiala</w:t>
      </w:r>
      <w:r w:rsidR="00F548FF" w:rsidRPr="008A3D17">
        <w:rPr>
          <w:rFonts w:ascii="Tahoma" w:hAnsi="Tahoma" w:cs="Tahoma"/>
        </w:rPr>
        <w:t xml:space="preserve"> bo potekala sukcesivno ves čas veljavnosti okvirnega sporazuma. Količine, navedene v razpisni dokumentaciji so v času veljavnosti okvirnega sporazuma okvirne in za naročnika niso zavezujoče. </w:t>
      </w:r>
    </w:p>
    <w:p w14:paraId="08724678" w14:textId="77777777" w:rsidR="00F548FF" w:rsidRPr="008A3D17" w:rsidRDefault="00F548FF" w:rsidP="00331106">
      <w:pPr>
        <w:keepNext/>
        <w:keepLines/>
        <w:jc w:val="both"/>
        <w:rPr>
          <w:rFonts w:ascii="Tahoma" w:hAnsi="Tahoma" w:cs="Tahoma"/>
        </w:rPr>
      </w:pPr>
    </w:p>
    <w:p w14:paraId="2306277D" w14:textId="77777777" w:rsidR="00F548FF" w:rsidRPr="008A3D17" w:rsidRDefault="00F548FF" w:rsidP="00331106">
      <w:pPr>
        <w:keepNext/>
        <w:keepLines/>
        <w:jc w:val="both"/>
        <w:rPr>
          <w:rFonts w:ascii="Tahoma" w:hAnsi="Tahoma" w:cs="Tahoma"/>
        </w:rPr>
      </w:pPr>
      <w:r w:rsidRPr="008A3D17">
        <w:rPr>
          <w:rFonts w:ascii="Tahoma" w:hAnsi="Tahoma" w:cs="Tahoma"/>
          <w:bCs/>
        </w:rPr>
        <w:t xml:space="preserve">Ponudnik lahko odda ponudbo za enega ali </w:t>
      </w:r>
      <w:r>
        <w:rPr>
          <w:rFonts w:ascii="Tahoma" w:hAnsi="Tahoma" w:cs="Tahoma"/>
          <w:bCs/>
        </w:rPr>
        <w:t>oba</w:t>
      </w:r>
      <w:r w:rsidRPr="008A3D17">
        <w:rPr>
          <w:rFonts w:ascii="Tahoma" w:hAnsi="Tahoma" w:cs="Tahoma"/>
          <w:bCs/>
        </w:rPr>
        <w:t xml:space="preserve"> sklop</w:t>
      </w:r>
      <w:r>
        <w:rPr>
          <w:rFonts w:ascii="Tahoma" w:hAnsi="Tahoma" w:cs="Tahoma"/>
          <w:bCs/>
        </w:rPr>
        <w:t>a</w:t>
      </w:r>
      <w:r w:rsidRPr="008A3D17">
        <w:rPr>
          <w:rFonts w:ascii="Tahoma" w:hAnsi="Tahoma" w:cs="Tahoma"/>
          <w:bCs/>
        </w:rPr>
        <w:t>, pri čemer mora oddati ponudbo za celoten posamezen sklop javnega naročila, v skladu</w:t>
      </w:r>
      <w:r w:rsidRPr="008A3D17">
        <w:rPr>
          <w:rFonts w:ascii="Tahoma" w:hAnsi="Tahoma" w:cs="Tahoma"/>
        </w:rPr>
        <w:t xml:space="preserve"> z vsemi zahtevami in pogoji naročnika, navedenimi v razpisni dokumentaciji in njenih prilogah. </w:t>
      </w:r>
    </w:p>
    <w:p w14:paraId="3E259B3C" w14:textId="77777777" w:rsidR="00F548FF" w:rsidRPr="008A3D17" w:rsidRDefault="00F548FF" w:rsidP="00331106">
      <w:pPr>
        <w:keepNext/>
        <w:keepLines/>
        <w:jc w:val="both"/>
        <w:rPr>
          <w:rFonts w:ascii="Tahoma" w:hAnsi="Tahoma" w:cs="Tahoma"/>
        </w:rPr>
      </w:pPr>
    </w:p>
    <w:p w14:paraId="43C128CF" w14:textId="77777777" w:rsidR="00F548FF" w:rsidRPr="008A3D17" w:rsidRDefault="00F548FF" w:rsidP="00331106">
      <w:pPr>
        <w:keepNext/>
        <w:keepLines/>
        <w:jc w:val="both"/>
        <w:rPr>
          <w:rFonts w:ascii="Tahoma" w:hAnsi="Tahoma" w:cs="Tahoma"/>
          <w:i/>
          <w:u w:val="single"/>
        </w:rPr>
      </w:pPr>
      <w:r w:rsidRPr="008A3D17">
        <w:rPr>
          <w:rFonts w:ascii="Tahoma" w:hAnsi="Tahoma" w:cs="Tahoma"/>
          <w:i/>
          <w:u w:val="single"/>
        </w:rPr>
        <w:t xml:space="preserve">Razpisna dokumentacija v nadaljevanju določa predmet (vsebino) javnega naročila ter zahteve in pogoje naročnika za izbiro ponudnika, in sicer za </w:t>
      </w:r>
      <w:r>
        <w:rPr>
          <w:rFonts w:ascii="Tahoma" w:hAnsi="Tahoma" w:cs="Tahoma"/>
          <w:i/>
          <w:u w:val="single"/>
        </w:rPr>
        <w:t>oba sklopa,</w:t>
      </w:r>
      <w:r w:rsidRPr="008A3D17">
        <w:rPr>
          <w:rFonts w:ascii="Tahoma" w:hAnsi="Tahoma" w:cs="Tahoma"/>
          <w:i/>
          <w:u w:val="single"/>
        </w:rPr>
        <w:t xml:space="preserve"> razen v delih kjer je vsebina razdeljena na posamezen sklop oziroma je iz vsebine to jasno razvidno.</w:t>
      </w:r>
      <w:r w:rsidRPr="008A3D17">
        <w:rPr>
          <w:rFonts w:ascii="Tahoma" w:hAnsi="Tahoma" w:cs="Tahoma"/>
        </w:rPr>
        <w:t xml:space="preserve"> </w:t>
      </w:r>
    </w:p>
    <w:p w14:paraId="64476922" w14:textId="77777777" w:rsidR="00BA0C16" w:rsidRPr="007124F0" w:rsidRDefault="00BA0C16" w:rsidP="00331106">
      <w:pPr>
        <w:keepNext/>
        <w:keepLines/>
        <w:jc w:val="both"/>
        <w:rPr>
          <w:rFonts w:ascii="Tahoma" w:hAnsi="Tahoma" w:cs="Tahoma"/>
        </w:rPr>
      </w:pPr>
    </w:p>
    <w:p w14:paraId="229938B0" w14:textId="77777777" w:rsidR="00832A7F" w:rsidRPr="007124F0" w:rsidRDefault="00832A7F" w:rsidP="00331106">
      <w:pPr>
        <w:keepNext/>
        <w:keepLines/>
        <w:numPr>
          <w:ilvl w:val="1"/>
          <w:numId w:val="2"/>
        </w:numPr>
        <w:jc w:val="both"/>
        <w:rPr>
          <w:rFonts w:ascii="Tahoma" w:hAnsi="Tahoma" w:cs="Tahoma"/>
          <w:b/>
        </w:rPr>
      </w:pPr>
      <w:r w:rsidRPr="007124F0">
        <w:rPr>
          <w:rFonts w:ascii="Tahoma" w:hAnsi="Tahoma" w:cs="Tahoma"/>
          <w:b/>
        </w:rPr>
        <w:t>Podatki o naročniku</w:t>
      </w:r>
    </w:p>
    <w:p w14:paraId="6B206AA9" w14:textId="77777777" w:rsidR="00832A7F" w:rsidRPr="007124F0" w:rsidRDefault="00832A7F" w:rsidP="00331106">
      <w:pPr>
        <w:keepNext/>
        <w:keepLines/>
        <w:jc w:val="both"/>
        <w:rPr>
          <w:rFonts w:ascii="Tahoma" w:hAnsi="Tahoma" w:cs="Tahoma"/>
          <w:sz w:val="18"/>
        </w:rPr>
      </w:pPr>
    </w:p>
    <w:p w14:paraId="55A8D479" w14:textId="77777777" w:rsidR="006E25F2" w:rsidRPr="008A3D17" w:rsidRDefault="006E25F2" w:rsidP="00331106">
      <w:pPr>
        <w:keepNext/>
        <w:keepLines/>
        <w:jc w:val="both"/>
        <w:rPr>
          <w:rFonts w:ascii="Tahoma" w:hAnsi="Tahoma" w:cs="Tahoma"/>
        </w:rPr>
      </w:pPr>
      <w:r w:rsidRPr="008A3D17">
        <w:rPr>
          <w:rFonts w:ascii="Tahoma" w:hAnsi="Tahoma" w:cs="Tahoma"/>
        </w:rPr>
        <w:t xml:space="preserve">Naročnik javnega naročila je </w:t>
      </w:r>
      <w:r w:rsidR="00473F90">
        <w:rPr>
          <w:rFonts w:ascii="Tahoma" w:hAnsi="Tahoma" w:cs="Tahoma"/>
        </w:rPr>
        <w:t>JAVNO PODJETJE VODOVOD KANALIZACIJA SNAGA d.o.o.</w:t>
      </w:r>
      <w:r w:rsidRPr="00766DDD">
        <w:rPr>
          <w:rFonts w:ascii="Tahoma" w:hAnsi="Tahoma" w:cs="Tahoma"/>
        </w:rPr>
        <w:t xml:space="preserve">, </w:t>
      </w:r>
      <w:r w:rsidR="00473F90">
        <w:rPr>
          <w:rFonts w:ascii="Tahoma" w:hAnsi="Tahoma" w:cs="Tahoma"/>
        </w:rPr>
        <w:t>Vodovodna cesta 90</w:t>
      </w:r>
      <w:r w:rsidRPr="00766DDD">
        <w:rPr>
          <w:rFonts w:ascii="Tahoma" w:hAnsi="Tahoma" w:cs="Tahoma"/>
        </w:rPr>
        <w:t>, 1000 Ljubljana, ki je na podlagi pooblastila, prenesel izvedbo postopka oddaje predmetnega javnega naročila</w:t>
      </w:r>
      <w:r w:rsidRPr="008A3D17">
        <w:rPr>
          <w:rFonts w:ascii="Tahoma" w:hAnsi="Tahoma" w:cs="Tahoma"/>
        </w:rPr>
        <w:t xml:space="preserve"> na JAVNI HOLDING Ljubljana, d.o.o., Verovškova ulica 70, 1000 Ljubljana. </w:t>
      </w:r>
    </w:p>
    <w:p w14:paraId="48EC0232" w14:textId="77777777" w:rsidR="004055E7" w:rsidRPr="007124F0" w:rsidRDefault="004055E7" w:rsidP="00331106">
      <w:pPr>
        <w:keepNext/>
        <w:keepLines/>
        <w:jc w:val="both"/>
        <w:rPr>
          <w:rFonts w:ascii="Tahoma" w:hAnsi="Tahoma" w:cs="Tahoma"/>
          <w:sz w:val="18"/>
        </w:rPr>
      </w:pPr>
    </w:p>
    <w:p w14:paraId="211D02A5" w14:textId="77777777" w:rsidR="00832A7F" w:rsidRPr="007124F0" w:rsidRDefault="00832A7F" w:rsidP="00331106">
      <w:pPr>
        <w:keepNext/>
        <w:keepLines/>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7124F0">
        <w:rPr>
          <w:rFonts w:ascii="Tahoma" w:hAnsi="Tahoma" w:cs="Tahoma"/>
          <w:b/>
        </w:rPr>
        <w:t>Pravna podlaga</w:t>
      </w:r>
      <w:r w:rsidR="002E69DE" w:rsidRPr="007124F0">
        <w:rPr>
          <w:rFonts w:ascii="Tahoma" w:hAnsi="Tahoma" w:cs="Tahoma"/>
          <w:b/>
        </w:rPr>
        <w:t>, opredelitev postopka in odločitev o oddaji javnega naročila</w:t>
      </w:r>
    </w:p>
    <w:p w14:paraId="70FB3C8B" w14:textId="77777777" w:rsidR="00832A7F" w:rsidRPr="007124F0" w:rsidRDefault="00832A7F" w:rsidP="00331106">
      <w:pPr>
        <w:keepNext/>
        <w:keepLines/>
        <w:jc w:val="both"/>
        <w:rPr>
          <w:rFonts w:ascii="Tahoma" w:hAnsi="Tahoma" w:cs="Tahoma"/>
          <w:sz w:val="18"/>
        </w:rPr>
      </w:pPr>
    </w:p>
    <w:p w14:paraId="714EA112" w14:textId="77777777" w:rsidR="002E69DE" w:rsidRPr="007124F0" w:rsidRDefault="002E69DE" w:rsidP="00331106">
      <w:pPr>
        <w:keepNext/>
        <w:keepLines/>
        <w:jc w:val="both"/>
        <w:rPr>
          <w:rFonts w:ascii="Tahoma" w:hAnsi="Tahoma" w:cs="Tahoma"/>
        </w:rPr>
      </w:pPr>
      <w:r w:rsidRPr="007124F0">
        <w:rPr>
          <w:rFonts w:ascii="Tahoma" w:hAnsi="Tahoma" w:cs="Tahoma"/>
        </w:rPr>
        <w:t xml:space="preserve">Javno naročilo se izvaja skladno </w:t>
      </w:r>
      <w:r w:rsidR="002B3292">
        <w:rPr>
          <w:rFonts w:ascii="Tahoma" w:hAnsi="Tahoma" w:cs="Tahoma"/>
        </w:rPr>
        <w:t>z</w:t>
      </w:r>
      <w:r w:rsidRPr="007124F0">
        <w:rPr>
          <w:rFonts w:ascii="Tahoma" w:hAnsi="Tahoma" w:cs="Tahoma"/>
        </w:rPr>
        <w:t xml:space="preserve"> določbami:</w:t>
      </w:r>
    </w:p>
    <w:p w14:paraId="7086240D" w14:textId="1063399F" w:rsidR="002E69DE" w:rsidRPr="007124F0" w:rsidRDefault="002E69DE" w:rsidP="00331106">
      <w:pPr>
        <w:keepNext/>
        <w:keepLines/>
        <w:numPr>
          <w:ilvl w:val="0"/>
          <w:numId w:val="3"/>
        </w:numPr>
        <w:ind w:left="567"/>
        <w:jc w:val="both"/>
        <w:rPr>
          <w:rFonts w:ascii="Tahoma" w:hAnsi="Tahoma" w:cs="Tahoma"/>
        </w:rPr>
      </w:pPr>
      <w:r w:rsidRPr="007124F0">
        <w:rPr>
          <w:rFonts w:ascii="Tahoma" w:hAnsi="Tahoma" w:cs="Tahoma"/>
        </w:rPr>
        <w:t xml:space="preserve">Zakona o javnem naročanju (Ur. l. RS, št. 91/15 </w:t>
      </w:r>
      <w:r w:rsidR="00DE6D74" w:rsidRPr="00555F32">
        <w:rPr>
          <w:rFonts w:ascii="Tahoma" w:hAnsi="Tahoma" w:cs="Tahoma"/>
          <w:color w:val="000000"/>
        </w:rPr>
        <w:t>s spremembami</w:t>
      </w:r>
      <w:r w:rsidRPr="007124F0">
        <w:rPr>
          <w:rFonts w:ascii="Tahoma" w:hAnsi="Tahoma" w:cs="Tahoma"/>
        </w:rPr>
        <w:t>; v nadaljevanju: ZJN-3),</w:t>
      </w:r>
    </w:p>
    <w:p w14:paraId="6521F1F1" w14:textId="77777777" w:rsidR="002E69DE" w:rsidRDefault="002E69DE" w:rsidP="00331106">
      <w:pPr>
        <w:keepNext/>
        <w:keepLines/>
        <w:numPr>
          <w:ilvl w:val="0"/>
          <w:numId w:val="3"/>
        </w:numPr>
        <w:ind w:left="567"/>
        <w:jc w:val="both"/>
        <w:rPr>
          <w:rFonts w:ascii="Tahoma" w:hAnsi="Tahoma" w:cs="Tahoma"/>
        </w:rPr>
      </w:pPr>
      <w:r w:rsidRPr="007124F0">
        <w:rPr>
          <w:rFonts w:ascii="Tahoma" w:hAnsi="Tahoma" w:cs="Tahoma"/>
        </w:rPr>
        <w:t xml:space="preserve">Zakona o pravnem varstvu v postopkih javnega naročanja (Ur. l. RS, št. 43/11 </w:t>
      </w:r>
      <w:r w:rsidR="00595587" w:rsidRPr="00555F32">
        <w:rPr>
          <w:rFonts w:ascii="Tahoma" w:hAnsi="Tahoma" w:cs="Tahoma"/>
          <w:color w:val="000000"/>
        </w:rPr>
        <w:t>s spremembami</w:t>
      </w:r>
      <w:r w:rsidRPr="007124F0">
        <w:rPr>
          <w:rFonts w:ascii="Tahoma" w:hAnsi="Tahoma" w:cs="Tahoma"/>
        </w:rPr>
        <w:t>; v nadaljevanju: ZPVPJN),</w:t>
      </w:r>
    </w:p>
    <w:p w14:paraId="624BA80E" w14:textId="77777777" w:rsidR="003C1290" w:rsidRDefault="003C1290" w:rsidP="00331106">
      <w:pPr>
        <w:keepNext/>
        <w:keepLines/>
        <w:numPr>
          <w:ilvl w:val="0"/>
          <w:numId w:val="3"/>
        </w:numPr>
        <w:ind w:left="567"/>
        <w:jc w:val="both"/>
        <w:rPr>
          <w:rFonts w:ascii="Tahoma" w:hAnsi="Tahoma" w:cs="Tahoma"/>
        </w:rPr>
      </w:pPr>
      <w:r w:rsidRPr="00555F32">
        <w:rPr>
          <w:rFonts w:ascii="Tahoma" w:hAnsi="Tahoma" w:cs="Tahoma"/>
          <w:color w:val="000000"/>
        </w:rPr>
        <w:t xml:space="preserve">Uredbe o zelenem javnem naročanju (Ur. l. RS, </w:t>
      </w:r>
      <w:r w:rsidRPr="00842B69">
        <w:rPr>
          <w:rFonts w:ascii="Tahoma" w:hAnsi="Tahoma" w:cs="Tahoma"/>
        </w:rPr>
        <w:t xml:space="preserve">št. 51/17 </w:t>
      </w:r>
      <w:r w:rsidRPr="00555F32">
        <w:rPr>
          <w:rFonts w:ascii="Tahoma" w:hAnsi="Tahoma" w:cs="Tahoma"/>
          <w:color w:val="000000"/>
        </w:rPr>
        <w:t>s spremembami)</w:t>
      </w:r>
      <w:r>
        <w:rPr>
          <w:rFonts w:ascii="Tahoma" w:hAnsi="Tahoma" w:cs="Tahoma"/>
          <w:color w:val="000000"/>
        </w:rPr>
        <w:t>,</w:t>
      </w:r>
    </w:p>
    <w:p w14:paraId="09663759" w14:textId="77777777" w:rsidR="002E69DE" w:rsidRPr="007124F0" w:rsidRDefault="002E69DE" w:rsidP="00331106">
      <w:pPr>
        <w:keepNext/>
        <w:keepLines/>
        <w:numPr>
          <w:ilvl w:val="0"/>
          <w:numId w:val="3"/>
        </w:numPr>
        <w:ind w:left="567"/>
        <w:jc w:val="both"/>
        <w:rPr>
          <w:rFonts w:ascii="Tahoma" w:hAnsi="Tahoma" w:cs="Tahoma"/>
        </w:rPr>
      </w:pPr>
      <w:r w:rsidRPr="007124F0">
        <w:rPr>
          <w:rFonts w:ascii="Tahoma" w:hAnsi="Tahoma" w:cs="Tahoma"/>
        </w:rPr>
        <w:t xml:space="preserve">ostalih predpisov, ki temeljijo na zgoraj navedenih zakonih ter </w:t>
      </w:r>
    </w:p>
    <w:p w14:paraId="31661212" w14:textId="77777777" w:rsidR="002E69DE" w:rsidRPr="007124F0" w:rsidRDefault="002E69DE" w:rsidP="00331106">
      <w:pPr>
        <w:keepNext/>
        <w:keepLines/>
        <w:numPr>
          <w:ilvl w:val="0"/>
          <w:numId w:val="3"/>
        </w:numPr>
        <w:ind w:left="567"/>
        <w:jc w:val="both"/>
        <w:rPr>
          <w:rFonts w:ascii="Tahoma" w:hAnsi="Tahoma" w:cs="Tahoma"/>
        </w:rPr>
      </w:pPr>
      <w:r w:rsidRPr="007124F0">
        <w:rPr>
          <w:rFonts w:ascii="Tahoma" w:hAnsi="Tahoma" w:cs="Tahoma"/>
        </w:rPr>
        <w:t xml:space="preserve">ostalih predpisov, ki se nanašajo na predmet naročila. </w:t>
      </w:r>
    </w:p>
    <w:p w14:paraId="33D013FB" w14:textId="77777777" w:rsidR="00D1288B" w:rsidRPr="007124F0" w:rsidRDefault="00D1288B" w:rsidP="00331106">
      <w:pPr>
        <w:keepNext/>
        <w:keepLines/>
        <w:jc w:val="both"/>
        <w:rPr>
          <w:rFonts w:ascii="Tahoma" w:hAnsi="Tahoma" w:cs="Tahoma"/>
          <w:sz w:val="16"/>
        </w:rPr>
      </w:pPr>
    </w:p>
    <w:p w14:paraId="509B5D0C" w14:textId="016FBE2E" w:rsidR="002E69DE" w:rsidRPr="007124F0" w:rsidRDefault="002E69DE" w:rsidP="00331106">
      <w:pPr>
        <w:keepNext/>
        <w:keepLines/>
        <w:jc w:val="both"/>
        <w:rPr>
          <w:rFonts w:ascii="Tahoma" w:hAnsi="Tahoma" w:cs="Tahoma"/>
        </w:rPr>
      </w:pPr>
      <w:r w:rsidRPr="007124F0">
        <w:rPr>
          <w:rFonts w:ascii="Tahoma" w:hAnsi="Tahoma" w:cs="Tahoma"/>
        </w:rPr>
        <w:t xml:space="preserve">Naročnik izvaja javno naročilo </w:t>
      </w:r>
      <w:r w:rsidRPr="007124F0">
        <w:rPr>
          <w:rFonts w:ascii="Tahoma" w:hAnsi="Tahoma" w:cs="Tahoma"/>
          <w:b/>
          <w:u w:val="single"/>
        </w:rPr>
        <w:t>po</w:t>
      </w:r>
      <w:r w:rsidRPr="007124F0">
        <w:rPr>
          <w:rFonts w:ascii="Tahoma" w:hAnsi="Tahoma" w:cs="Tahoma"/>
          <w:u w:val="single"/>
        </w:rPr>
        <w:t xml:space="preserve"> </w:t>
      </w:r>
      <w:r w:rsidRPr="007124F0">
        <w:rPr>
          <w:rFonts w:ascii="Tahoma" w:hAnsi="Tahoma" w:cs="Tahoma"/>
          <w:b/>
          <w:u w:val="single"/>
        </w:rPr>
        <w:t>odprtem postopku v skladu s 40. členom ZJN-3</w:t>
      </w:r>
      <w:r w:rsidRPr="007124F0">
        <w:rPr>
          <w:rFonts w:ascii="Tahoma" w:hAnsi="Tahoma" w:cs="Tahoma"/>
        </w:rPr>
        <w:t xml:space="preserve">. Naročnik bo po pregledu in ocenjevanju ponudb izbral ponudnika </w:t>
      </w:r>
      <w:r w:rsidR="00FD688C" w:rsidRPr="007124F0">
        <w:rPr>
          <w:rFonts w:ascii="Tahoma" w:hAnsi="Tahoma" w:cs="Tahoma"/>
        </w:rPr>
        <w:t>(za posamez</w:t>
      </w:r>
      <w:r w:rsidR="00DE6D74">
        <w:rPr>
          <w:rFonts w:ascii="Tahoma" w:hAnsi="Tahoma" w:cs="Tahoma"/>
        </w:rPr>
        <w:t>en</w:t>
      </w:r>
      <w:r w:rsidR="00FD688C" w:rsidRPr="007124F0">
        <w:rPr>
          <w:rFonts w:ascii="Tahoma" w:hAnsi="Tahoma" w:cs="Tahoma"/>
        </w:rPr>
        <w:t xml:space="preserve"> sklop) </w:t>
      </w:r>
      <w:r w:rsidRPr="007124F0">
        <w:rPr>
          <w:rFonts w:ascii="Tahoma" w:hAnsi="Tahoma" w:cs="Tahoma"/>
        </w:rPr>
        <w:t>z najugodnejšo ponudbo glede na postavljena merila.</w:t>
      </w:r>
    </w:p>
    <w:p w14:paraId="734D7F88" w14:textId="77777777" w:rsidR="002E69DE" w:rsidRPr="007124F0" w:rsidRDefault="0008533C" w:rsidP="00331106">
      <w:pPr>
        <w:keepNext/>
        <w:keepLines/>
        <w:jc w:val="both"/>
        <w:rPr>
          <w:rFonts w:ascii="Tahoma" w:hAnsi="Tahoma" w:cs="Tahoma"/>
        </w:rPr>
      </w:pPr>
      <w:r w:rsidRPr="007124F0">
        <w:rPr>
          <w:rFonts w:ascii="Tahoma" w:hAnsi="Tahoma" w:cs="Tahoma"/>
        </w:rPr>
        <w:t xml:space="preserve"> </w:t>
      </w:r>
    </w:p>
    <w:p w14:paraId="7F226D01" w14:textId="77777777" w:rsidR="002E69DE" w:rsidRPr="007124F0" w:rsidRDefault="002E69DE" w:rsidP="00331106">
      <w:pPr>
        <w:keepNext/>
        <w:keepLines/>
        <w:jc w:val="both"/>
        <w:rPr>
          <w:rFonts w:ascii="Tahoma" w:hAnsi="Tahoma" w:cs="Tahoma"/>
        </w:rPr>
      </w:pPr>
      <w:r w:rsidRPr="007124F0">
        <w:rPr>
          <w:rFonts w:ascii="Tahoma" w:hAnsi="Tahoma" w:cs="Tahoma"/>
        </w:rPr>
        <w:lastRenderedPageBreak/>
        <w:t xml:space="preserve">Naročnik bo o vseh odločitvah v skladu </w:t>
      </w:r>
      <w:r w:rsidR="00F879B9" w:rsidRPr="007124F0">
        <w:rPr>
          <w:rFonts w:ascii="Tahoma" w:hAnsi="Tahoma" w:cs="Tahoma"/>
        </w:rPr>
        <w:t>z</w:t>
      </w:r>
      <w:r w:rsidRPr="007124F0">
        <w:rPr>
          <w:rFonts w:ascii="Tahoma" w:hAnsi="Tahoma" w:cs="Tahoma"/>
        </w:rPr>
        <w:t xml:space="preserve"> 90. členom ZJN-3 obvestil ponudnike na način, da bo podpisano odločitev iz tega člena objavil na Portalu javnih naročil. </w:t>
      </w:r>
    </w:p>
    <w:p w14:paraId="66BCAF14" w14:textId="77777777" w:rsidR="00182268" w:rsidRPr="007124F0" w:rsidRDefault="00182268" w:rsidP="00331106">
      <w:pPr>
        <w:keepNext/>
        <w:keepLines/>
        <w:jc w:val="both"/>
        <w:rPr>
          <w:rFonts w:ascii="Tahoma" w:hAnsi="Tahoma" w:cs="Tahoma"/>
        </w:rPr>
      </w:pPr>
    </w:p>
    <w:p w14:paraId="6F958BDF" w14:textId="77777777" w:rsidR="0048450B" w:rsidRPr="007124F0" w:rsidRDefault="002E69DE" w:rsidP="00331106">
      <w:pPr>
        <w:keepNext/>
        <w:keepLines/>
        <w:jc w:val="both"/>
        <w:rPr>
          <w:rFonts w:ascii="Tahoma" w:hAnsi="Tahoma" w:cs="Tahoma"/>
        </w:rPr>
      </w:pPr>
      <w:r w:rsidRPr="007124F0">
        <w:rPr>
          <w:rFonts w:ascii="Tahoma" w:hAnsi="Tahoma" w:cs="Tahoma"/>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5723E2A5" w14:textId="77777777" w:rsidR="00182268" w:rsidRPr="007124F0" w:rsidRDefault="00182268" w:rsidP="00331106">
      <w:pPr>
        <w:keepNext/>
        <w:keepLines/>
        <w:jc w:val="both"/>
        <w:rPr>
          <w:rFonts w:ascii="Tahoma" w:hAnsi="Tahoma" w:cs="Tahoma"/>
        </w:rPr>
      </w:pPr>
    </w:p>
    <w:p w14:paraId="16BABEDE" w14:textId="77777777" w:rsidR="00FD688C" w:rsidRPr="007124F0" w:rsidRDefault="00FD688C" w:rsidP="00331106">
      <w:pPr>
        <w:keepNext/>
        <w:keepLines/>
        <w:numPr>
          <w:ilvl w:val="2"/>
          <w:numId w:val="2"/>
        </w:numPr>
        <w:jc w:val="both"/>
        <w:rPr>
          <w:rFonts w:ascii="Tahoma" w:hAnsi="Tahoma" w:cs="Tahoma"/>
          <w:b/>
        </w:rPr>
      </w:pPr>
      <w:r w:rsidRPr="007124F0">
        <w:rPr>
          <w:rFonts w:ascii="Tahoma" w:hAnsi="Tahoma" w:cs="Tahoma"/>
          <w:b/>
        </w:rPr>
        <w:t>Sklenitev okvirnih sporazumov za posamez</w:t>
      </w:r>
      <w:r w:rsidR="00783936">
        <w:rPr>
          <w:rFonts w:ascii="Tahoma" w:hAnsi="Tahoma" w:cs="Tahoma"/>
          <w:b/>
        </w:rPr>
        <w:t>en</w:t>
      </w:r>
      <w:r w:rsidRPr="007124F0">
        <w:rPr>
          <w:rFonts w:ascii="Tahoma" w:hAnsi="Tahoma" w:cs="Tahoma"/>
          <w:b/>
        </w:rPr>
        <w:t xml:space="preserve"> sklop </w:t>
      </w:r>
    </w:p>
    <w:p w14:paraId="153905D8" w14:textId="77777777" w:rsidR="00FD688C" w:rsidRPr="007124F0" w:rsidRDefault="00FD688C" w:rsidP="00331106">
      <w:pPr>
        <w:keepNext/>
        <w:keepLines/>
        <w:jc w:val="both"/>
        <w:rPr>
          <w:rFonts w:ascii="Tahoma" w:hAnsi="Tahoma" w:cs="Tahoma"/>
        </w:rPr>
      </w:pPr>
    </w:p>
    <w:p w14:paraId="47A1F5FA" w14:textId="77777777" w:rsidR="0038773D" w:rsidRPr="007124F0" w:rsidRDefault="0038773D" w:rsidP="00331106">
      <w:pPr>
        <w:keepNext/>
        <w:keepLines/>
        <w:jc w:val="both"/>
        <w:rPr>
          <w:rFonts w:ascii="Tahoma" w:hAnsi="Tahoma" w:cs="Tahoma"/>
        </w:rPr>
      </w:pPr>
      <w:r w:rsidRPr="007124F0">
        <w:rPr>
          <w:rFonts w:ascii="Tahoma" w:hAnsi="Tahoma" w:cs="Tahoma"/>
        </w:rPr>
        <w:t>Okvirni/e sporazum/e z izbranim ponudnikom sklene naročnik v svojem imenu in za svoj račun</w:t>
      </w:r>
      <w:r w:rsidR="0096172D" w:rsidRPr="007124F0">
        <w:rPr>
          <w:rFonts w:ascii="Tahoma" w:hAnsi="Tahoma" w:cs="Tahoma"/>
        </w:rPr>
        <w:t xml:space="preserve"> (za posamezni sklop v katerem sodeluje)</w:t>
      </w:r>
      <w:r w:rsidRPr="007124F0">
        <w:rPr>
          <w:rFonts w:ascii="Tahoma" w:hAnsi="Tahoma" w:cs="Tahoma"/>
        </w:rPr>
        <w:t>.</w:t>
      </w:r>
    </w:p>
    <w:p w14:paraId="2B664EBD" w14:textId="77777777" w:rsidR="0038773D" w:rsidRPr="007124F0" w:rsidRDefault="0038773D" w:rsidP="00331106">
      <w:pPr>
        <w:keepNext/>
        <w:keepLines/>
        <w:jc w:val="both"/>
        <w:rPr>
          <w:rFonts w:ascii="Tahoma" w:hAnsi="Tahoma" w:cs="Tahoma"/>
        </w:rPr>
      </w:pPr>
    </w:p>
    <w:p w14:paraId="0EE7771D" w14:textId="4A7936D6" w:rsidR="00FD688C" w:rsidRPr="007124F0" w:rsidRDefault="00FD688C" w:rsidP="00331106">
      <w:pPr>
        <w:keepNext/>
        <w:keepLines/>
        <w:jc w:val="both"/>
        <w:rPr>
          <w:rFonts w:ascii="Tahoma" w:hAnsi="Tahoma" w:cs="Tahoma"/>
        </w:rPr>
      </w:pPr>
      <w:r w:rsidRPr="007124F0">
        <w:rPr>
          <w:rFonts w:ascii="Tahoma" w:hAnsi="Tahoma" w:cs="Tahoma"/>
        </w:rPr>
        <w:t xml:space="preserve">Okvirni sporazum za posamezni sklop je sklenjen in prične veljati z dnem podpisa okvirnega sporazuma s strani obeh strank okvirnega sporazuma, pod pogojem kot izhaja iz posameznega okvirnega sporazuma, ter velja </w:t>
      </w:r>
      <w:r w:rsidR="00390C7E">
        <w:rPr>
          <w:rFonts w:ascii="Tahoma" w:hAnsi="Tahoma" w:cs="Tahoma"/>
        </w:rPr>
        <w:t xml:space="preserve">za zgoraj določeno obdobje </w:t>
      </w:r>
      <w:r w:rsidRPr="007124F0">
        <w:rPr>
          <w:rFonts w:ascii="Tahoma" w:hAnsi="Tahoma" w:cs="Tahoma"/>
        </w:rPr>
        <w:t>od dneva sklenitve oziroma do izčrpanja ocenjene vrednosti posameznega okvirne</w:t>
      </w:r>
      <w:r w:rsidR="00CA609B" w:rsidRPr="007124F0">
        <w:rPr>
          <w:rFonts w:ascii="Tahoma" w:hAnsi="Tahoma" w:cs="Tahoma"/>
        </w:rPr>
        <w:t xml:space="preserve">ga sporazuma, kar nastopi prej. Začetek uporabe oz. izvajanja okvirnega sporazuma za posamezni sklop </w:t>
      </w:r>
      <w:r w:rsidR="00037EDC" w:rsidRPr="007124F0">
        <w:rPr>
          <w:rFonts w:ascii="Tahoma" w:hAnsi="Tahoma" w:cs="Tahoma"/>
        </w:rPr>
        <w:t xml:space="preserve">posameznega naročnika </w:t>
      </w:r>
      <w:r w:rsidR="00CA609B" w:rsidRPr="007124F0">
        <w:rPr>
          <w:rFonts w:ascii="Tahoma" w:hAnsi="Tahoma" w:cs="Tahoma"/>
        </w:rPr>
        <w:t>je lahko različen.</w:t>
      </w:r>
    </w:p>
    <w:p w14:paraId="60D14DD4" w14:textId="77777777" w:rsidR="00223473" w:rsidRPr="007124F0" w:rsidRDefault="00223473" w:rsidP="00331106">
      <w:pPr>
        <w:keepNext/>
        <w:keepLines/>
        <w:jc w:val="both"/>
        <w:rPr>
          <w:rFonts w:ascii="Tahoma" w:hAnsi="Tahoma" w:cs="Tahoma"/>
        </w:rPr>
      </w:pPr>
    </w:p>
    <w:bookmarkEnd w:id="1"/>
    <w:bookmarkEnd w:id="2"/>
    <w:bookmarkEnd w:id="3"/>
    <w:bookmarkEnd w:id="4"/>
    <w:bookmarkEnd w:id="5"/>
    <w:p w14:paraId="58A3A3FE" w14:textId="77777777" w:rsidR="00F70DDF" w:rsidRPr="00BC5D10" w:rsidRDefault="00F70DDF" w:rsidP="00331106">
      <w:pPr>
        <w:keepNext/>
        <w:keepLines/>
        <w:numPr>
          <w:ilvl w:val="1"/>
          <w:numId w:val="2"/>
        </w:numPr>
        <w:jc w:val="both"/>
        <w:rPr>
          <w:rFonts w:ascii="Tahoma" w:hAnsi="Tahoma" w:cs="Tahoma"/>
          <w:b/>
        </w:rPr>
      </w:pPr>
      <w:r w:rsidRPr="007124F0">
        <w:rPr>
          <w:rFonts w:ascii="Tahoma" w:hAnsi="Tahoma" w:cs="Tahoma"/>
          <w:b/>
        </w:rPr>
        <w:t xml:space="preserve">Rok in način </w:t>
      </w:r>
      <w:r w:rsidRPr="00BC5D10">
        <w:rPr>
          <w:rFonts w:ascii="Tahoma" w:hAnsi="Tahoma" w:cs="Tahoma"/>
          <w:b/>
        </w:rPr>
        <w:t xml:space="preserve">oddaje ponudbe </w:t>
      </w:r>
    </w:p>
    <w:p w14:paraId="18D72948" w14:textId="77777777" w:rsidR="00F70DDF" w:rsidRPr="00BC5D10" w:rsidRDefault="00F70DDF" w:rsidP="00331106">
      <w:pPr>
        <w:keepNext/>
        <w:keepLines/>
        <w:jc w:val="both"/>
        <w:rPr>
          <w:rFonts w:ascii="Tahoma" w:hAnsi="Tahoma" w:cs="Tahoma"/>
        </w:rPr>
      </w:pPr>
    </w:p>
    <w:p w14:paraId="1157791D" w14:textId="1406C5F3" w:rsidR="00113FA5" w:rsidRPr="00D34700" w:rsidRDefault="00113FA5" w:rsidP="00331106">
      <w:pPr>
        <w:keepNext/>
        <w:keepLines/>
        <w:jc w:val="both"/>
        <w:rPr>
          <w:rFonts w:ascii="Tahoma" w:hAnsi="Tahoma" w:cs="Tahoma"/>
        </w:rPr>
      </w:pPr>
      <w:r w:rsidRPr="00D34700">
        <w:rPr>
          <w:rFonts w:ascii="Tahoma" w:hAnsi="Tahoma" w:cs="Tahoma"/>
          <w:b/>
          <w:u w:val="single"/>
        </w:rPr>
        <w:t>Rok za oddajo ponudbe</w:t>
      </w:r>
      <w:r w:rsidRPr="00D34700">
        <w:rPr>
          <w:rFonts w:ascii="Tahoma" w:hAnsi="Tahoma" w:cs="Tahoma"/>
          <w:b/>
        </w:rPr>
        <w:t xml:space="preserve"> je</w:t>
      </w:r>
      <w:r w:rsidR="00253C1A" w:rsidRPr="00D34700">
        <w:rPr>
          <w:rFonts w:ascii="Tahoma" w:hAnsi="Tahoma" w:cs="Tahoma"/>
          <w:b/>
        </w:rPr>
        <w:t xml:space="preserve"> </w:t>
      </w:r>
      <w:r w:rsidR="009C0AB7" w:rsidRPr="00D34700">
        <w:rPr>
          <w:rFonts w:ascii="Tahoma" w:hAnsi="Tahoma" w:cs="Tahoma"/>
          <w:b/>
          <w:u w:val="single"/>
        </w:rPr>
        <w:t>1</w:t>
      </w:r>
      <w:r w:rsidR="00E5300A" w:rsidRPr="00D34700">
        <w:rPr>
          <w:rFonts w:ascii="Tahoma" w:hAnsi="Tahoma" w:cs="Tahoma"/>
          <w:b/>
          <w:u w:val="single"/>
        </w:rPr>
        <w:t>5</w:t>
      </w:r>
      <w:r w:rsidR="009C0AB7" w:rsidRPr="00D34700">
        <w:rPr>
          <w:rFonts w:ascii="Tahoma" w:hAnsi="Tahoma" w:cs="Tahoma"/>
          <w:b/>
          <w:u w:val="single"/>
        </w:rPr>
        <w:t>.4.</w:t>
      </w:r>
      <w:r w:rsidR="00E37DE5" w:rsidRPr="00D34700">
        <w:rPr>
          <w:rFonts w:ascii="Tahoma" w:hAnsi="Tahoma" w:cs="Tahoma"/>
          <w:b/>
          <w:u w:val="single"/>
        </w:rPr>
        <w:t>202</w:t>
      </w:r>
      <w:r w:rsidR="00390C7E" w:rsidRPr="00D34700">
        <w:rPr>
          <w:rFonts w:ascii="Tahoma" w:hAnsi="Tahoma" w:cs="Tahoma"/>
          <w:b/>
          <w:u w:val="single"/>
        </w:rPr>
        <w:t>5</w:t>
      </w:r>
      <w:r w:rsidR="00F6526C" w:rsidRPr="00D34700">
        <w:rPr>
          <w:rFonts w:ascii="Tahoma" w:hAnsi="Tahoma" w:cs="Tahoma"/>
          <w:b/>
          <w:u w:val="single"/>
        </w:rPr>
        <w:t xml:space="preserve"> </w:t>
      </w:r>
      <w:r w:rsidRPr="00D34700">
        <w:rPr>
          <w:rFonts w:ascii="Tahoma" w:hAnsi="Tahoma" w:cs="Tahoma"/>
          <w:b/>
          <w:u w:val="single"/>
        </w:rPr>
        <w:t>do 10:00 ure</w:t>
      </w:r>
      <w:r w:rsidRPr="00D34700">
        <w:rPr>
          <w:rFonts w:ascii="Tahoma" w:hAnsi="Tahoma" w:cs="Tahoma"/>
        </w:rPr>
        <w:t xml:space="preserve">. Ponudnik nosi vse stroške priprave in predložitve ponudbe. </w:t>
      </w:r>
    </w:p>
    <w:p w14:paraId="63CE0BB9" w14:textId="77777777" w:rsidR="00113FA5" w:rsidRPr="00D34700" w:rsidRDefault="00113FA5" w:rsidP="00331106">
      <w:pPr>
        <w:keepNext/>
        <w:keepLines/>
        <w:jc w:val="both"/>
        <w:rPr>
          <w:rFonts w:ascii="Tahoma" w:hAnsi="Tahoma" w:cs="Tahoma"/>
          <w:sz w:val="18"/>
        </w:rPr>
      </w:pPr>
    </w:p>
    <w:p w14:paraId="72A4AF44" w14:textId="77777777" w:rsidR="00113FA5" w:rsidRPr="00D34700" w:rsidRDefault="00113FA5" w:rsidP="00331106">
      <w:pPr>
        <w:keepNext/>
        <w:keepLines/>
        <w:jc w:val="both"/>
        <w:rPr>
          <w:rFonts w:ascii="Tahoma" w:hAnsi="Tahoma" w:cs="Tahoma"/>
        </w:rPr>
      </w:pPr>
      <w:r w:rsidRPr="00D34700">
        <w:rPr>
          <w:rFonts w:ascii="Tahoma" w:hAnsi="Tahoma" w:cs="Tahoma"/>
        </w:rPr>
        <w:t xml:space="preserve">Ponudnik </w:t>
      </w:r>
      <w:r w:rsidRPr="00D34700">
        <w:rPr>
          <w:rFonts w:ascii="Tahoma" w:hAnsi="Tahoma" w:cs="Tahoma"/>
          <w:b/>
          <w:u w:val="single"/>
        </w:rPr>
        <w:t>mora</w:t>
      </w:r>
      <w:r w:rsidRPr="00D34700">
        <w:rPr>
          <w:rFonts w:ascii="Tahoma" w:hAnsi="Tahoma" w:cs="Tahoma"/>
        </w:rPr>
        <w:t xml:space="preserve"> ponudbo </w:t>
      </w:r>
      <w:r w:rsidRPr="00D34700">
        <w:rPr>
          <w:rFonts w:ascii="Tahoma" w:hAnsi="Tahoma" w:cs="Tahoma"/>
          <w:b/>
        </w:rPr>
        <w:t>predložiti v informacijski sistem e-JN</w:t>
      </w:r>
      <w:r w:rsidRPr="00D34700">
        <w:rPr>
          <w:rFonts w:ascii="Tahoma" w:hAnsi="Tahoma" w:cs="Tahoma"/>
        </w:rPr>
        <w:t xml:space="preserve"> (elektronska oddaja ponudbe) na spletnem naslovu </w:t>
      </w:r>
      <w:hyperlink r:id="rId12" w:history="1">
        <w:r w:rsidRPr="00D34700">
          <w:rPr>
            <w:rFonts w:ascii="Tahoma" w:hAnsi="Tahoma" w:cs="Tahoma"/>
            <w:color w:val="0000FF"/>
            <w:u w:val="single"/>
          </w:rPr>
          <w:t>https://ejn.gov.si/eJN2</w:t>
        </w:r>
      </w:hyperlink>
      <w:r w:rsidRPr="00D34700">
        <w:rPr>
          <w:rFonts w:ascii="Tahoma" w:hAnsi="Tahoma" w:cs="Tahoma"/>
        </w:rPr>
        <w:t xml:space="preserve">, v skladu </w:t>
      </w:r>
      <w:r w:rsidRPr="00D34700">
        <w:rPr>
          <w:rFonts w:ascii="Tahoma" w:hAnsi="Tahoma" w:cs="Tahoma"/>
          <w:b/>
          <w:u w:val="single"/>
        </w:rPr>
        <w:t>s</w:t>
      </w:r>
      <w:r w:rsidRPr="00D34700">
        <w:rPr>
          <w:rFonts w:ascii="Tahoma" w:hAnsi="Tahoma" w:cs="Tahoma"/>
          <w:u w:val="single"/>
        </w:rPr>
        <w:t xml:space="preserve"> </w:t>
      </w:r>
      <w:r w:rsidRPr="00D34700">
        <w:rPr>
          <w:rFonts w:ascii="Tahoma" w:hAnsi="Tahoma" w:cs="Tahoma"/>
          <w:b/>
          <w:u w:val="single"/>
        </w:rPr>
        <w:t>poglavjem 6</w:t>
      </w:r>
      <w:r w:rsidRPr="00D34700">
        <w:rPr>
          <w:rFonts w:ascii="Tahoma" w:hAnsi="Tahoma" w:cs="Tahoma"/>
          <w:u w:val="single"/>
        </w:rPr>
        <w:t xml:space="preserve"> </w:t>
      </w:r>
      <w:r w:rsidRPr="00D34700">
        <w:rPr>
          <w:rFonts w:ascii="Tahoma" w:hAnsi="Tahoma" w:cs="Tahoma"/>
          <w:b/>
          <w:u w:val="single"/>
        </w:rPr>
        <w:t>razpisne dokumentacije</w:t>
      </w:r>
      <w:r w:rsidRPr="00D34700">
        <w:rPr>
          <w:rFonts w:ascii="Tahoma" w:hAnsi="Tahoma" w:cs="Tahoma"/>
        </w:rPr>
        <w:t xml:space="preserve">. </w:t>
      </w:r>
    </w:p>
    <w:p w14:paraId="32E4B598" w14:textId="77777777" w:rsidR="00F70DDF" w:rsidRPr="00D34700" w:rsidRDefault="00F70DDF" w:rsidP="00331106">
      <w:pPr>
        <w:keepNext/>
        <w:keepLines/>
        <w:jc w:val="both"/>
        <w:rPr>
          <w:rFonts w:ascii="Tahoma" w:hAnsi="Tahoma" w:cs="Tahoma"/>
        </w:rPr>
      </w:pPr>
    </w:p>
    <w:p w14:paraId="0B1765A8" w14:textId="77777777" w:rsidR="00F70DDF" w:rsidRPr="00D34700" w:rsidRDefault="00F70DDF" w:rsidP="00331106">
      <w:pPr>
        <w:keepNext/>
        <w:keepLines/>
        <w:numPr>
          <w:ilvl w:val="1"/>
          <w:numId w:val="2"/>
        </w:numPr>
        <w:jc w:val="both"/>
        <w:rPr>
          <w:rFonts w:ascii="Tahoma" w:hAnsi="Tahoma" w:cs="Tahoma"/>
          <w:b/>
        </w:rPr>
      </w:pPr>
      <w:r w:rsidRPr="00D34700">
        <w:rPr>
          <w:rFonts w:ascii="Tahoma" w:hAnsi="Tahoma" w:cs="Tahoma"/>
          <w:b/>
        </w:rPr>
        <w:t>Vprašanja oziroma dodatna pojasnila ponudnikom</w:t>
      </w:r>
    </w:p>
    <w:p w14:paraId="1BA3A4EA" w14:textId="77777777" w:rsidR="00F70DDF" w:rsidRPr="00D34700" w:rsidRDefault="00F70DDF" w:rsidP="00331106">
      <w:pPr>
        <w:keepNext/>
        <w:keepLines/>
        <w:jc w:val="both"/>
        <w:rPr>
          <w:rFonts w:ascii="Tahoma" w:hAnsi="Tahoma" w:cs="Tahoma"/>
          <w:sz w:val="18"/>
        </w:rPr>
      </w:pPr>
    </w:p>
    <w:p w14:paraId="6FFA7867" w14:textId="5F46CE39" w:rsidR="00113FA5" w:rsidRPr="00D34700" w:rsidRDefault="00113FA5" w:rsidP="00331106">
      <w:pPr>
        <w:keepNext/>
        <w:keepLines/>
        <w:jc w:val="both"/>
        <w:rPr>
          <w:rFonts w:ascii="Tahoma" w:hAnsi="Tahoma" w:cs="Tahoma"/>
        </w:rPr>
      </w:pPr>
      <w:r w:rsidRPr="00D34700">
        <w:rPr>
          <w:rFonts w:ascii="Tahoma" w:hAnsi="Tahoma" w:cs="Tahoma"/>
        </w:rPr>
        <w:t>Vprašanja oziroma dodatna pojasnila o javnem naročilu oziroma razpisni dokumentaciji, lahko ponudniki zahtevajo preko Portala javnih naročil,</w:t>
      </w:r>
      <w:r w:rsidRPr="00D34700">
        <w:rPr>
          <w:rFonts w:ascii="Tahoma" w:hAnsi="Tahoma" w:cs="Tahoma"/>
          <w:color w:val="FF0000"/>
        </w:rPr>
        <w:t xml:space="preserve"> </w:t>
      </w:r>
      <w:r w:rsidRPr="00D34700">
        <w:rPr>
          <w:rFonts w:ascii="Tahoma" w:hAnsi="Tahoma" w:cs="Tahoma"/>
          <w:b/>
          <w:u w:val="single"/>
        </w:rPr>
        <w:t xml:space="preserve">vendar najkasneje do (vključno) </w:t>
      </w:r>
      <w:r w:rsidR="009C0AB7" w:rsidRPr="00D34700">
        <w:rPr>
          <w:rFonts w:ascii="Tahoma" w:hAnsi="Tahoma" w:cs="Tahoma"/>
          <w:b/>
          <w:u w:val="single"/>
        </w:rPr>
        <w:t>4.4.</w:t>
      </w:r>
      <w:r w:rsidR="003B1DAF" w:rsidRPr="00D34700">
        <w:rPr>
          <w:rFonts w:ascii="Tahoma" w:hAnsi="Tahoma" w:cs="Tahoma"/>
          <w:b/>
          <w:u w:val="single"/>
        </w:rPr>
        <w:t>202</w:t>
      </w:r>
      <w:r w:rsidR="00390C7E" w:rsidRPr="00D34700">
        <w:rPr>
          <w:rFonts w:ascii="Tahoma" w:hAnsi="Tahoma" w:cs="Tahoma"/>
          <w:b/>
          <w:u w:val="single"/>
        </w:rPr>
        <w:t>5</w:t>
      </w:r>
      <w:r w:rsidR="00F6526C" w:rsidRPr="00D34700">
        <w:rPr>
          <w:rFonts w:ascii="Tahoma" w:hAnsi="Tahoma" w:cs="Tahoma"/>
          <w:b/>
          <w:u w:val="single"/>
        </w:rPr>
        <w:t xml:space="preserve"> </w:t>
      </w:r>
      <w:r w:rsidRPr="00D34700">
        <w:rPr>
          <w:rFonts w:ascii="Tahoma" w:hAnsi="Tahoma" w:cs="Tahoma"/>
          <w:b/>
          <w:u w:val="single"/>
        </w:rPr>
        <w:t xml:space="preserve">do </w:t>
      </w:r>
      <w:r w:rsidR="00253C1A" w:rsidRPr="00D34700">
        <w:rPr>
          <w:rFonts w:ascii="Tahoma" w:hAnsi="Tahoma" w:cs="Tahoma"/>
          <w:b/>
          <w:u w:val="single"/>
        </w:rPr>
        <w:t>10</w:t>
      </w:r>
      <w:r w:rsidRPr="00D34700">
        <w:rPr>
          <w:rFonts w:ascii="Tahoma" w:hAnsi="Tahoma" w:cs="Tahoma"/>
          <w:b/>
          <w:u w:val="single"/>
        </w:rPr>
        <w:t>.00 ure</w:t>
      </w:r>
      <w:r w:rsidRPr="00D34700">
        <w:rPr>
          <w:rFonts w:ascii="Tahoma" w:hAnsi="Tahoma" w:cs="Tahoma"/>
        </w:rPr>
        <w:t>.</w:t>
      </w:r>
      <w:r w:rsidRPr="00D34700">
        <w:rPr>
          <w:rFonts w:ascii="Tahoma" w:hAnsi="Tahoma" w:cs="Tahoma"/>
          <w:color w:val="FF0000"/>
        </w:rPr>
        <w:t xml:space="preserve">    </w:t>
      </w:r>
    </w:p>
    <w:p w14:paraId="76E9E79F" w14:textId="77777777" w:rsidR="00113FA5" w:rsidRPr="00D34700" w:rsidRDefault="00113FA5" w:rsidP="00331106">
      <w:pPr>
        <w:keepNext/>
        <w:keepLines/>
        <w:jc w:val="both"/>
        <w:rPr>
          <w:rFonts w:ascii="Tahoma" w:hAnsi="Tahoma" w:cs="Tahoma"/>
          <w:sz w:val="18"/>
        </w:rPr>
      </w:pPr>
    </w:p>
    <w:p w14:paraId="0667C7A9" w14:textId="7D9D4AEA" w:rsidR="00113FA5" w:rsidRPr="00BC5D10" w:rsidRDefault="00113FA5" w:rsidP="00331106">
      <w:pPr>
        <w:keepNext/>
        <w:keepLines/>
        <w:jc w:val="both"/>
        <w:rPr>
          <w:rFonts w:ascii="Tahoma" w:hAnsi="Tahoma" w:cs="Tahoma"/>
        </w:rPr>
      </w:pPr>
      <w:r w:rsidRPr="00D34700">
        <w:rPr>
          <w:rFonts w:ascii="Tahoma" w:hAnsi="Tahoma" w:cs="Tahoma"/>
        </w:rPr>
        <w:t xml:space="preserve">Odgovori oziroma pojasnila bodo objavljeni na Portalu javnih naročil, </w:t>
      </w:r>
      <w:r w:rsidRPr="00D34700">
        <w:rPr>
          <w:rFonts w:ascii="Tahoma" w:hAnsi="Tahoma" w:cs="Tahoma"/>
          <w:b/>
          <w:u w:val="single"/>
        </w:rPr>
        <w:t xml:space="preserve">najkasneje (vključno) dne </w:t>
      </w:r>
      <w:r w:rsidR="00E5300A" w:rsidRPr="00D34700">
        <w:rPr>
          <w:rFonts w:ascii="Tahoma" w:hAnsi="Tahoma" w:cs="Tahoma"/>
          <w:b/>
          <w:u w:val="single"/>
        </w:rPr>
        <w:t>9</w:t>
      </w:r>
      <w:r w:rsidR="009C0AB7" w:rsidRPr="00D34700">
        <w:rPr>
          <w:rFonts w:ascii="Tahoma" w:hAnsi="Tahoma" w:cs="Tahoma"/>
          <w:b/>
          <w:u w:val="single"/>
        </w:rPr>
        <w:t>.4.</w:t>
      </w:r>
      <w:r w:rsidR="00E37DE5" w:rsidRPr="00D34700">
        <w:rPr>
          <w:rFonts w:ascii="Tahoma" w:hAnsi="Tahoma" w:cs="Tahoma"/>
          <w:b/>
          <w:u w:val="single"/>
        </w:rPr>
        <w:t>202</w:t>
      </w:r>
      <w:r w:rsidR="00390C7E" w:rsidRPr="00D34700">
        <w:rPr>
          <w:rFonts w:ascii="Tahoma" w:hAnsi="Tahoma" w:cs="Tahoma"/>
          <w:b/>
          <w:u w:val="single"/>
        </w:rPr>
        <w:t>5</w:t>
      </w:r>
      <w:r w:rsidRPr="00D34700">
        <w:rPr>
          <w:rFonts w:ascii="Tahoma" w:hAnsi="Tahoma" w:cs="Tahoma"/>
        </w:rPr>
        <w:t>, pod pogojem, da bo zahteva</w:t>
      </w:r>
      <w:r w:rsidRPr="00BC5D10">
        <w:rPr>
          <w:rFonts w:ascii="Tahoma" w:hAnsi="Tahoma" w:cs="Tahoma"/>
        </w:rPr>
        <w:t xml:space="preserve"> posredovana pravočasno.</w:t>
      </w:r>
      <w:r w:rsidRPr="00BC5D10">
        <w:t xml:space="preserve"> </w:t>
      </w:r>
      <w:r w:rsidRPr="00BC5D10">
        <w:rPr>
          <w:rFonts w:ascii="Tahoma" w:hAnsi="Tahoma" w:cs="Tahoma"/>
        </w:rPr>
        <w:t xml:space="preserve">Na drugače posredovane zahteve za dodatna pojasnila ali vprašanja naročnik ni dolžan odgovoriti. </w:t>
      </w:r>
    </w:p>
    <w:p w14:paraId="56634C79" w14:textId="77777777" w:rsidR="00F70DDF" w:rsidRPr="00BC5D10" w:rsidRDefault="00F70DDF" w:rsidP="00331106">
      <w:pPr>
        <w:keepNext/>
        <w:keepLines/>
        <w:jc w:val="both"/>
        <w:rPr>
          <w:rFonts w:ascii="Tahoma" w:hAnsi="Tahoma" w:cs="Tahoma"/>
          <w:sz w:val="18"/>
        </w:rPr>
      </w:pPr>
    </w:p>
    <w:p w14:paraId="3A79B2FF" w14:textId="77777777" w:rsidR="00F70DDF" w:rsidRPr="00BC5D10" w:rsidRDefault="00F70DDF" w:rsidP="00331106">
      <w:pPr>
        <w:keepNext/>
        <w:keepLines/>
        <w:numPr>
          <w:ilvl w:val="1"/>
          <w:numId w:val="2"/>
        </w:numPr>
        <w:jc w:val="both"/>
        <w:rPr>
          <w:rFonts w:ascii="Tahoma" w:hAnsi="Tahoma" w:cs="Tahoma"/>
          <w:b/>
        </w:rPr>
      </w:pPr>
      <w:bookmarkStart w:id="6" w:name="_Toc116720500"/>
      <w:bookmarkStart w:id="7" w:name="_Toc116720564"/>
      <w:bookmarkStart w:id="8" w:name="_Toc116783473"/>
      <w:bookmarkStart w:id="9" w:name="_Toc116792907"/>
      <w:bookmarkStart w:id="10" w:name="_Toc136417479"/>
      <w:r w:rsidRPr="00BC5D10">
        <w:rPr>
          <w:rFonts w:ascii="Tahoma" w:hAnsi="Tahoma" w:cs="Tahoma"/>
          <w:b/>
        </w:rPr>
        <w:t>Odpiranje ponudb</w:t>
      </w:r>
      <w:bookmarkEnd w:id="6"/>
      <w:bookmarkEnd w:id="7"/>
      <w:bookmarkEnd w:id="8"/>
      <w:bookmarkEnd w:id="9"/>
      <w:bookmarkEnd w:id="10"/>
    </w:p>
    <w:p w14:paraId="69D4AFD5" w14:textId="77777777" w:rsidR="00F70DDF" w:rsidRPr="00BC5D10" w:rsidRDefault="00F70DDF" w:rsidP="00331106">
      <w:pPr>
        <w:keepNext/>
        <w:keepLines/>
        <w:jc w:val="both"/>
        <w:rPr>
          <w:rFonts w:ascii="Tahoma" w:hAnsi="Tahoma" w:cs="Tahoma"/>
          <w:sz w:val="18"/>
        </w:rPr>
      </w:pPr>
    </w:p>
    <w:p w14:paraId="1F6A7E5C" w14:textId="77777777" w:rsidR="00113FA5" w:rsidRPr="00BC5D10" w:rsidRDefault="00113FA5" w:rsidP="00331106">
      <w:pPr>
        <w:keepNext/>
        <w:keepLines/>
        <w:jc w:val="both"/>
        <w:rPr>
          <w:rFonts w:ascii="Tahoma" w:hAnsi="Tahoma" w:cs="Tahoma"/>
        </w:rPr>
      </w:pPr>
      <w:r w:rsidRPr="00BC5D10">
        <w:rPr>
          <w:rFonts w:ascii="Tahoma" w:hAnsi="Tahoma" w:cs="Tahoma"/>
        </w:rPr>
        <w:t xml:space="preserve">Odpiranje ponudb bo potekalo avtomatično v informacijskem sistemu e-JN </w:t>
      </w:r>
      <w:r w:rsidRPr="00BC5D10">
        <w:rPr>
          <w:rFonts w:ascii="Tahoma" w:hAnsi="Tahoma" w:cs="Tahoma"/>
          <w:b/>
        </w:rPr>
        <w:t xml:space="preserve">na dan določen za oddajo ponudb </w:t>
      </w:r>
      <w:r w:rsidRPr="00BC5D10">
        <w:rPr>
          <w:rFonts w:ascii="Tahoma" w:hAnsi="Tahoma" w:cs="Tahoma"/>
        </w:rPr>
        <w:t xml:space="preserve">in se bo začelo </w:t>
      </w:r>
      <w:r w:rsidRPr="00BC5D10">
        <w:rPr>
          <w:rFonts w:ascii="Tahoma" w:hAnsi="Tahoma" w:cs="Tahoma"/>
          <w:b/>
        </w:rPr>
        <w:t>ob 12:00 uri</w:t>
      </w:r>
      <w:r w:rsidRPr="00BC5D10">
        <w:rPr>
          <w:rFonts w:ascii="Tahoma" w:hAnsi="Tahoma" w:cs="Tahoma"/>
        </w:rPr>
        <w:t xml:space="preserve"> na spletnem naslovu </w:t>
      </w:r>
      <w:hyperlink r:id="rId13" w:history="1">
        <w:r w:rsidR="00550143" w:rsidRPr="00BC5D10">
          <w:rPr>
            <w:rStyle w:val="Hiperpovezava"/>
            <w:rFonts w:ascii="Tahoma" w:hAnsi="Tahoma" w:cs="Tahoma"/>
          </w:rPr>
          <w:t>https://ejn.gov.si/</w:t>
        </w:r>
      </w:hyperlink>
      <w:r w:rsidRPr="00BC5D10">
        <w:rPr>
          <w:rFonts w:ascii="Tahoma" w:hAnsi="Tahoma" w:cs="Tahoma"/>
        </w:rPr>
        <w:t>.  Na javnem odpiranju ponudb bo razkrit dokument, ki ga bo ponudnik pripel v Razdelek »Skupna ponudbena vrednost«, del »Predračun« v sistemu e-JN.</w:t>
      </w:r>
    </w:p>
    <w:p w14:paraId="537E4C30" w14:textId="77777777" w:rsidR="00113FA5" w:rsidRPr="00BC5D10" w:rsidRDefault="00113FA5" w:rsidP="00331106">
      <w:pPr>
        <w:keepNext/>
        <w:keepLines/>
        <w:jc w:val="both"/>
        <w:rPr>
          <w:rFonts w:ascii="Tahoma" w:hAnsi="Tahoma" w:cs="Tahoma"/>
          <w:sz w:val="19"/>
          <w:szCs w:val="19"/>
        </w:rPr>
      </w:pPr>
    </w:p>
    <w:p w14:paraId="2F3DB331" w14:textId="77777777" w:rsidR="00113FA5" w:rsidRDefault="00113FA5" w:rsidP="00331106">
      <w:pPr>
        <w:keepNext/>
        <w:keepLines/>
        <w:jc w:val="both"/>
        <w:rPr>
          <w:rFonts w:ascii="Tahoma" w:hAnsi="Tahoma" w:cs="Tahoma"/>
        </w:rPr>
      </w:pPr>
      <w:r w:rsidRPr="002B2B95">
        <w:rPr>
          <w:rFonts w:ascii="Tahoma" w:hAnsi="Tahoma" w:cs="Tahoma"/>
        </w:rPr>
        <w:t xml:space="preserve">Odpiranje poteka tako, da informacijski sistem e-JN samodejno ob uri, ki je določena za javno odpiranje ponudb, prikaže podatke o ponudniku, o variantah, če so bile zahtevane oziroma dovoljene, ter omogoči dostop do .pdf dokumenta, ki ga ponudnik naloži v sistem e-JN pod Razdelek »Skupna ponudbena vrednost«, del »Predračun«. Ti podatki oziroma dokumenti so vidni do zaključka postopka oddaje tega naročila. Ponudniki, ki so oddali ponudbe, imajo te podatke v informacijskem sistemu e-JN na razpolago v razdelku »Zapisnik o odpiranju ponudb«.  </w:t>
      </w:r>
    </w:p>
    <w:p w14:paraId="523D3455" w14:textId="77777777" w:rsidR="00F70DDF" w:rsidRPr="007124F0" w:rsidRDefault="00F70DDF" w:rsidP="00331106">
      <w:pPr>
        <w:keepNext/>
        <w:keepLines/>
        <w:jc w:val="both"/>
        <w:rPr>
          <w:rFonts w:ascii="Tahoma" w:hAnsi="Tahoma" w:cs="Tahoma"/>
        </w:rPr>
      </w:pPr>
    </w:p>
    <w:p w14:paraId="110D83DD" w14:textId="77777777" w:rsidR="00F70DDF" w:rsidRPr="007124F0" w:rsidRDefault="00F70DDF" w:rsidP="00331106">
      <w:pPr>
        <w:keepNext/>
        <w:keepLines/>
        <w:numPr>
          <w:ilvl w:val="1"/>
          <w:numId w:val="2"/>
        </w:numPr>
        <w:jc w:val="both"/>
        <w:rPr>
          <w:rFonts w:ascii="Tahoma" w:hAnsi="Tahoma" w:cs="Tahoma"/>
          <w:b/>
        </w:rPr>
      </w:pPr>
      <w:r w:rsidRPr="007124F0">
        <w:rPr>
          <w:rFonts w:ascii="Tahoma" w:hAnsi="Tahoma" w:cs="Tahoma"/>
          <w:b/>
        </w:rPr>
        <w:t>Veljavnost ponudbe</w:t>
      </w:r>
      <w:r w:rsidR="000349DD" w:rsidRPr="007124F0">
        <w:rPr>
          <w:rFonts w:ascii="Tahoma" w:hAnsi="Tahoma" w:cs="Tahoma"/>
          <w:b/>
        </w:rPr>
        <w:t xml:space="preserve"> </w:t>
      </w:r>
    </w:p>
    <w:p w14:paraId="4E8866BD" w14:textId="77777777" w:rsidR="00F70DDF" w:rsidRPr="007124F0" w:rsidRDefault="00F70DDF" w:rsidP="00331106">
      <w:pPr>
        <w:keepNext/>
        <w:keepLines/>
        <w:jc w:val="both"/>
        <w:rPr>
          <w:rFonts w:ascii="Tahoma" w:hAnsi="Tahoma" w:cs="Tahoma"/>
        </w:rPr>
      </w:pPr>
    </w:p>
    <w:p w14:paraId="61DA3600" w14:textId="5C97E91E" w:rsidR="00F70DDF" w:rsidRDefault="00F70DDF" w:rsidP="00331106">
      <w:pPr>
        <w:keepNext/>
        <w:keepLines/>
        <w:jc w:val="both"/>
        <w:rPr>
          <w:rFonts w:ascii="Tahoma" w:hAnsi="Tahoma" w:cs="Tahoma"/>
        </w:rPr>
      </w:pPr>
      <w:r w:rsidRPr="00891D96">
        <w:rPr>
          <w:rFonts w:ascii="Tahoma" w:hAnsi="Tahoma" w:cs="Tahoma"/>
        </w:rPr>
        <w:t xml:space="preserve">Ponudba </w:t>
      </w:r>
      <w:r w:rsidR="000349DD" w:rsidRPr="00891D96">
        <w:rPr>
          <w:rFonts w:ascii="Tahoma" w:hAnsi="Tahoma" w:cs="Tahoma"/>
        </w:rPr>
        <w:t xml:space="preserve">(za posamezen sklop) </w:t>
      </w:r>
      <w:r w:rsidRPr="00891D96">
        <w:rPr>
          <w:rFonts w:ascii="Tahoma" w:hAnsi="Tahoma" w:cs="Tahoma"/>
        </w:rPr>
        <w:t xml:space="preserve">mora biti </w:t>
      </w:r>
      <w:r w:rsidR="00F86335" w:rsidRPr="00891D96">
        <w:rPr>
          <w:rFonts w:ascii="Tahoma" w:hAnsi="Tahoma" w:cs="Tahoma"/>
        </w:rPr>
        <w:t xml:space="preserve">zavezujoča in </w:t>
      </w:r>
      <w:r w:rsidRPr="00891D96">
        <w:rPr>
          <w:rFonts w:ascii="Tahoma" w:hAnsi="Tahoma" w:cs="Tahoma"/>
        </w:rPr>
        <w:t>veljavna še najmanj 4 (štiri) mesece</w:t>
      </w:r>
      <w:r w:rsidRPr="007124F0">
        <w:rPr>
          <w:rFonts w:ascii="Tahoma" w:hAnsi="Tahoma" w:cs="Tahoma"/>
        </w:rPr>
        <w:t xml:space="preserve"> od datuma določenega za oddajo ponudb.  </w:t>
      </w:r>
    </w:p>
    <w:p w14:paraId="4AD71497" w14:textId="1F5CB748" w:rsidR="00390C7E" w:rsidRDefault="00390C7E" w:rsidP="00331106">
      <w:pPr>
        <w:keepNext/>
        <w:keepLines/>
        <w:jc w:val="both"/>
        <w:rPr>
          <w:rFonts w:ascii="Tahoma" w:hAnsi="Tahoma" w:cs="Tahoma"/>
        </w:rPr>
      </w:pPr>
    </w:p>
    <w:p w14:paraId="42F0030C" w14:textId="0CB1BE8D" w:rsidR="004664DA" w:rsidRDefault="004664DA" w:rsidP="00331106">
      <w:pPr>
        <w:keepNext/>
        <w:keepLines/>
        <w:jc w:val="both"/>
        <w:rPr>
          <w:rFonts w:ascii="Tahoma" w:hAnsi="Tahoma" w:cs="Tahoma"/>
        </w:rPr>
      </w:pPr>
    </w:p>
    <w:p w14:paraId="19E7DCE0" w14:textId="6F1132F2" w:rsidR="004664DA" w:rsidRDefault="004664DA" w:rsidP="00331106">
      <w:pPr>
        <w:keepNext/>
        <w:keepLines/>
        <w:jc w:val="both"/>
        <w:rPr>
          <w:rFonts w:ascii="Tahoma" w:hAnsi="Tahoma" w:cs="Tahoma"/>
        </w:rPr>
      </w:pPr>
    </w:p>
    <w:p w14:paraId="01DC6940" w14:textId="77777777" w:rsidR="004664DA" w:rsidRPr="007124F0" w:rsidRDefault="004664DA" w:rsidP="00331106">
      <w:pPr>
        <w:keepNext/>
        <w:keepLines/>
        <w:jc w:val="both"/>
        <w:rPr>
          <w:rFonts w:ascii="Tahoma" w:hAnsi="Tahoma" w:cs="Tahoma"/>
        </w:rPr>
      </w:pPr>
    </w:p>
    <w:p w14:paraId="0B5699EF" w14:textId="77777777" w:rsidR="00E87A31" w:rsidRPr="007124F0" w:rsidRDefault="00E87A31" w:rsidP="00331106">
      <w:pPr>
        <w:keepNext/>
        <w:keepLines/>
        <w:numPr>
          <w:ilvl w:val="1"/>
          <w:numId w:val="2"/>
        </w:numPr>
        <w:rPr>
          <w:rFonts w:ascii="Tahoma" w:hAnsi="Tahoma" w:cs="Tahoma"/>
          <w:b/>
        </w:rPr>
      </w:pPr>
      <w:r w:rsidRPr="007124F0">
        <w:rPr>
          <w:rFonts w:ascii="Tahoma" w:hAnsi="Tahoma" w:cs="Tahoma"/>
          <w:b/>
        </w:rPr>
        <w:lastRenderedPageBreak/>
        <w:t>Dopustnost ponudbe, pregled in ocenjevanje ponudb</w:t>
      </w:r>
    </w:p>
    <w:p w14:paraId="145C29F0" w14:textId="77777777" w:rsidR="00E87A31" w:rsidRPr="007124F0" w:rsidRDefault="00E87A31" w:rsidP="00331106">
      <w:pPr>
        <w:keepNext/>
        <w:keepLines/>
        <w:rPr>
          <w:rFonts w:ascii="Tahoma" w:hAnsi="Tahoma" w:cs="Tahoma"/>
          <w:sz w:val="18"/>
        </w:rPr>
      </w:pPr>
    </w:p>
    <w:p w14:paraId="2EC193EF" w14:textId="77777777" w:rsidR="00DA3EDF" w:rsidRPr="007124F0" w:rsidRDefault="00DA3EDF" w:rsidP="00331106">
      <w:pPr>
        <w:keepNext/>
        <w:keepLines/>
        <w:jc w:val="both"/>
        <w:rPr>
          <w:rFonts w:ascii="Tahoma" w:hAnsi="Tahoma" w:cs="Tahoma"/>
          <w:u w:val="single"/>
        </w:rPr>
      </w:pPr>
      <w:r w:rsidRPr="007124F0">
        <w:rPr>
          <w:rFonts w:ascii="Tahoma" w:hAnsi="Tahoma" w:cs="Tahoma"/>
          <w:u w:val="single"/>
        </w:rPr>
        <w:t>Ponudnik lahko odda ponudbo za enega ali več sklopov, ki so predmet javnega naročila, pri čemer mora predmet ponudbe (za posamezni sklop) ustrezati tehničnim in ostalim zahtevam, navedenim v predmetni dokumentaciji naročnika (za posamezni sklop).</w:t>
      </w:r>
    </w:p>
    <w:p w14:paraId="5355170F" w14:textId="77777777" w:rsidR="00DA3EDF" w:rsidRPr="007124F0" w:rsidRDefault="00DA3EDF" w:rsidP="00331106">
      <w:pPr>
        <w:keepNext/>
        <w:keepLines/>
        <w:jc w:val="both"/>
        <w:rPr>
          <w:rFonts w:ascii="Tahoma" w:hAnsi="Tahoma" w:cs="Tahoma"/>
          <w:sz w:val="18"/>
          <w:u w:val="single"/>
        </w:rPr>
      </w:pPr>
      <w:r w:rsidRPr="007124F0">
        <w:rPr>
          <w:rFonts w:ascii="Tahoma" w:hAnsi="Tahoma" w:cs="Tahoma"/>
          <w:sz w:val="18"/>
          <w:u w:val="single"/>
        </w:rPr>
        <w:t xml:space="preserve"> </w:t>
      </w:r>
    </w:p>
    <w:p w14:paraId="02626F1F" w14:textId="77777777" w:rsidR="00DA3EDF" w:rsidRPr="007124F0" w:rsidRDefault="00DA3EDF" w:rsidP="00331106">
      <w:pPr>
        <w:keepNext/>
        <w:keepLines/>
        <w:jc w:val="both"/>
        <w:rPr>
          <w:rFonts w:ascii="Tahoma" w:hAnsi="Tahoma" w:cs="Tahoma"/>
        </w:rPr>
      </w:pPr>
      <w:r w:rsidRPr="007124F0">
        <w:rPr>
          <w:rFonts w:ascii="Tahoma" w:hAnsi="Tahoma" w:cs="Tahoma"/>
          <w:b/>
        </w:rPr>
        <w:t>Ponudnik mora za vsak sklop predmeta javnega naročila</w:t>
      </w:r>
      <w:r w:rsidR="005D258C" w:rsidRPr="007124F0">
        <w:rPr>
          <w:rFonts w:ascii="Tahoma" w:hAnsi="Tahoma" w:cs="Tahoma"/>
          <w:b/>
        </w:rPr>
        <w:t>,</w:t>
      </w:r>
      <w:r w:rsidRPr="007124F0">
        <w:rPr>
          <w:rFonts w:ascii="Tahoma" w:hAnsi="Tahoma" w:cs="Tahoma"/>
          <w:b/>
        </w:rPr>
        <w:t xml:space="preserve"> za katerega oddaja ponudbo, ponuditi </w:t>
      </w:r>
      <w:r w:rsidRPr="007124F0">
        <w:rPr>
          <w:rFonts w:ascii="Tahoma" w:hAnsi="Tahoma" w:cs="Tahoma"/>
          <w:b/>
          <w:u w:val="single"/>
        </w:rPr>
        <w:t xml:space="preserve">vse razpisane oz. zahtevane </w:t>
      </w:r>
      <w:r w:rsidR="002B3292">
        <w:rPr>
          <w:rFonts w:ascii="Tahoma" w:hAnsi="Tahoma" w:cs="Tahoma"/>
          <w:b/>
          <w:u w:val="single"/>
        </w:rPr>
        <w:t>artikle</w:t>
      </w:r>
      <w:r w:rsidRPr="007124F0">
        <w:rPr>
          <w:rFonts w:ascii="Tahoma" w:hAnsi="Tahoma" w:cs="Tahoma"/>
        </w:rPr>
        <w:t xml:space="preserve"> skladno z vsemi zahtevami in pogoji razpisne dokumentacije </w:t>
      </w:r>
      <w:r w:rsidRPr="007124F0">
        <w:rPr>
          <w:rFonts w:ascii="Tahoma" w:hAnsi="Tahoma" w:cs="Tahoma"/>
          <w:b/>
        </w:rPr>
        <w:t>(zahtevana je celovitost ponudbe za posamezni sklop).</w:t>
      </w:r>
      <w:r w:rsidRPr="007124F0">
        <w:rPr>
          <w:rFonts w:ascii="Tahoma" w:hAnsi="Tahoma" w:cs="Tahoma"/>
        </w:rPr>
        <w:t xml:space="preserve">  </w:t>
      </w:r>
    </w:p>
    <w:p w14:paraId="154DB57B" w14:textId="77777777" w:rsidR="00DA3EDF" w:rsidRPr="007124F0" w:rsidRDefault="00DA3EDF" w:rsidP="00331106">
      <w:pPr>
        <w:keepNext/>
        <w:keepLines/>
        <w:jc w:val="both"/>
        <w:rPr>
          <w:rFonts w:ascii="Tahoma" w:hAnsi="Tahoma" w:cs="Tahoma"/>
          <w:sz w:val="18"/>
        </w:rPr>
      </w:pPr>
    </w:p>
    <w:p w14:paraId="6137F285" w14:textId="77777777" w:rsidR="00DA3EDF" w:rsidRPr="007124F0" w:rsidRDefault="00DA3EDF" w:rsidP="00331106">
      <w:pPr>
        <w:keepNext/>
        <w:keepLines/>
        <w:jc w:val="both"/>
        <w:rPr>
          <w:rFonts w:ascii="Tahoma" w:hAnsi="Tahoma" w:cs="Tahoma"/>
        </w:rPr>
      </w:pPr>
      <w:r w:rsidRPr="007124F0">
        <w:rPr>
          <w:rFonts w:ascii="Tahoma" w:hAnsi="Tahoma" w:cs="Tahoma"/>
        </w:rPr>
        <w:t>V primeru, da ponudba (za posamezni sklop) ne bo v skladu z vsemi zahtevami in pogoji razpisne dokumentacije ter v skladu z ZJN-3, bo naročnik tako ponudbo izključil iz sodelovanja v postopku oddaje javnega naročila.</w:t>
      </w:r>
    </w:p>
    <w:p w14:paraId="3A5FCA0F" w14:textId="77777777" w:rsidR="00DA3EDF" w:rsidRPr="007124F0" w:rsidRDefault="00DA3EDF" w:rsidP="00331106">
      <w:pPr>
        <w:keepNext/>
        <w:keepLines/>
        <w:jc w:val="both"/>
        <w:rPr>
          <w:rFonts w:ascii="Tahoma" w:hAnsi="Tahoma" w:cs="Tahoma"/>
          <w:sz w:val="18"/>
        </w:rPr>
      </w:pPr>
    </w:p>
    <w:p w14:paraId="07D770F4" w14:textId="77777777" w:rsidR="00DA3EDF" w:rsidRPr="007124F0" w:rsidRDefault="00DA3EDF" w:rsidP="00331106">
      <w:pPr>
        <w:keepNext/>
        <w:keepLines/>
        <w:jc w:val="both"/>
        <w:rPr>
          <w:rFonts w:ascii="Tahoma" w:hAnsi="Tahoma" w:cs="Tahoma"/>
        </w:rPr>
      </w:pPr>
      <w:r w:rsidRPr="007124F0">
        <w:rPr>
          <w:rFonts w:ascii="Tahoma" w:hAnsi="Tahoma" w:cs="Tahoma"/>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oz. ostalih členih ZJN-3</w:t>
      </w:r>
      <w:r w:rsidRPr="007124F0">
        <w:rPr>
          <w:rFonts w:ascii="Tahoma" w:hAnsi="Tahoma" w:cs="Tahoma"/>
          <w:sz w:val="18"/>
        </w:rPr>
        <w:t xml:space="preserve">.  </w:t>
      </w:r>
      <w:r w:rsidRPr="007124F0">
        <w:rPr>
          <w:rFonts w:ascii="Tahoma" w:hAnsi="Tahoma" w:cs="Tahoma"/>
        </w:rPr>
        <w:t>Naročnik lahko od ponudnikov zahteva razčlembo (analizo) ponudbenih cen. Zahtevek za dodatna pojasnila kot tudi odgovor morata biti posredovana v enaki obliki kot dodatna pojasnila. Naročnik lahko pri preverjanju izpolnjevanja zahtev iz razpisne dokumentacije od gospodarskega subjekta zahteva dodatna pooblastila za pridobitev podatkov iz uradnih evidenc, ki bi jih potreboval pri preverjanju podatkov iz uradnih evidenc.</w:t>
      </w:r>
    </w:p>
    <w:p w14:paraId="6F14E966" w14:textId="77777777" w:rsidR="00E87A31" w:rsidRPr="007124F0" w:rsidRDefault="00E87A31" w:rsidP="00331106">
      <w:pPr>
        <w:keepNext/>
        <w:keepLines/>
        <w:jc w:val="both"/>
        <w:rPr>
          <w:rFonts w:ascii="Tahoma" w:hAnsi="Tahoma" w:cs="Tahoma"/>
          <w:sz w:val="18"/>
        </w:rPr>
      </w:pPr>
    </w:p>
    <w:p w14:paraId="104AE711" w14:textId="77777777" w:rsidR="00E87A31" w:rsidRPr="007124F0" w:rsidRDefault="00E87A31" w:rsidP="00331106">
      <w:pPr>
        <w:keepNext/>
        <w:keepLines/>
        <w:numPr>
          <w:ilvl w:val="1"/>
          <w:numId w:val="2"/>
        </w:numPr>
        <w:jc w:val="both"/>
        <w:rPr>
          <w:rFonts w:ascii="Tahoma" w:hAnsi="Tahoma" w:cs="Tahoma"/>
          <w:b/>
        </w:rPr>
      </w:pPr>
      <w:r w:rsidRPr="007124F0">
        <w:rPr>
          <w:rFonts w:ascii="Tahoma" w:hAnsi="Tahoma" w:cs="Tahoma"/>
          <w:b/>
        </w:rPr>
        <w:t>Jezik in denarna enota</w:t>
      </w:r>
    </w:p>
    <w:p w14:paraId="248F3824" w14:textId="77777777" w:rsidR="00E87A31" w:rsidRPr="007124F0" w:rsidRDefault="00E87A31" w:rsidP="00331106">
      <w:pPr>
        <w:keepNext/>
        <w:keepLines/>
        <w:jc w:val="both"/>
        <w:rPr>
          <w:rFonts w:ascii="Tahoma" w:hAnsi="Tahoma" w:cs="Tahoma"/>
          <w:b/>
          <w:sz w:val="18"/>
        </w:rPr>
      </w:pPr>
    </w:p>
    <w:p w14:paraId="25698310" w14:textId="77777777" w:rsidR="00E87A31" w:rsidRPr="007124F0" w:rsidRDefault="00E87A31" w:rsidP="00331106">
      <w:pPr>
        <w:keepNext/>
        <w:keepLines/>
        <w:jc w:val="both"/>
        <w:rPr>
          <w:rFonts w:ascii="Tahoma" w:hAnsi="Tahoma" w:cs="Tahoma"/>
          <w:color w:val="000000"/>
        </w:rPr>
      </w:pPr>
      <w:r w:rsidRPr="007124F0">
        <w:rPr>
          <w:rFonts w:ascii="Tahoma" w:hAnsi="Tahoma" w:cs="Tahoma"/>
        </w:rPr>
        <w:t xml:space="preserve">Ponudniki predložijo ponudbo v slovenskem jeziku. V kolikor ponudnik v ponudbi priloži dokument ponudbe ali del ponudbe v tujem jeziku, si naročnik pridržuje pravico, da v fazi pregledovanja in ocenjevanja ponudb od ponudnika zahteva, da na lastne </w:t>
      </w:r>
      <w:r w:rsidRPr="007124F0">
        <w:rPr>
          <w:rFonts w:ascii="Tahoma" w:hAnsi="Tahoma" w:cs="Tahoma"/>
          <w:color w:val="000000"/>
        </w:rPr>
        <w:t>stroške (tj. stroške ponudnika) predloži uradne prevode sodnega tolmača za slovenski jezik, dokumentov/dokazil, ki so predloženi v tujem jeziku.</w:t>
      </w:r>
    </w:p>
    <w:p w14:paraId="5BD5C950" w14:textId="77777777" w:rsidR="00E87A31" w:rsidRPr="007124F0" w:rsidRDefault="00E87A31" w:rsidP="00331106">
      <w:pPr>
        <w:keepNext/>
        <w:keepLines/>
        <w:jc w:val="both"/>
        <w:rPr>
          <w:rFonts w:ascii="Tahoma" w:hAnsi="Tahoma" w:cs="Tahoma"/>
          <w:sz w:val="18"/>
        </w:rPr>
      </w:pPr>
    </w:p>
    <w:p w14:paraId="3398ED5C" w14:textId="0A035773" w:rsidR="00E87A31" w:rsidRPr="007124F0" w:rsidRDefault="00E87A31" w:rsidP="00331106">
      <w:pPr>
        <w:keepNext/>
        <w:keepLines/>
        <w:jc w:val="both"/>
        <w:rPr>
          <w:rFonts w:ascii="Tahoma" w:hAnsi="Tahoma" w:cs="Tahoma"/>
        </w:rPr>
      </w:pPr>
      <w:r w:rsidRPr="007124F0">
        <w:rPr>
          <w:rFonts w:ascii="Tahoma" w:hAnsi="Tahoma" w:cs="Tahoma"/>
        </w:rPr>
        <w:t xml:space="preserve">Finančni podatki morajo biti podani v evrih, na </w:t>
      </w:r>
      <w:r w:rsidR="00DA3EDF" w:rsidRPr="007124F0">
        <w:rPr>
          <w:rFonts w:ascii="Tahoma" w:hAnsi="Tahoma" w:cs="Tahoma"/>
        </w:rPr>
        <w:t>2</w:t>
      </w:r>
      <w:r w:rsidRPr="007124F0">
        <w:rPr>
          <w:rFonts w:ascii="Tahoma" w:hAnsi="Tahoma" w:cs="Tahoma"/>
        </w:rPr>
        <w:t xml:space="preserve"> (</w:t>
      </w:r>
      <w:r w:rsidR="00DA3EDF" w:rsidRPr="007124F0">
        <w:rPr>
          <w:rFonts w:ascii="Tahoma" w:hAnsi="Tahoma" w:cs="Tahoma"/>
        </w:rPr>
        <w:t>dve</w:t>
      </w:r>
      <w:r w:rsidRPr="007124F0">
        <w:rPr>
          <w:rFonts w:ascii="Tahoma" w:hAnsi="Tahoma" w:cs="Tahoma"/>
        </w:rPr>
        <w:t>) decimalni mesti natančno.</w:t>
      </w:r>
    </w:p>
    <w:p w14:paraId="0CD6C076" w14:textId="77777777" w:rsidR="00223473" w:rsidRPr="007124F0" w:rsidRDefault="00223473" w:rsidP="00331106">
      <w:pPr>
        <w:keepNext/>
        <w:keepLines/>
        <w:jc w:val="both"/>
        <w:rPr>
          <w:rFonts w:ascii="Tahoma" w:hAnsi="Tahoma" w:cs="Tahoma"/>
          <w:sz w:val="18"/>
        </w:rPr>
      </w:pPr>
    </w:p>
    <w:p w14:paraId="25A220C5" w14:textId="77777777" w:rsidR="00E87A31" w:rsidRPr="007124F0" w:rsidRDefault="00E87A31" w:rsidP="00331106">
      <w:pPr>
        <w:keepNext/>
        <w:keepLines/>
        <w:numPr>
          <w:ilvl w:val="1"/>
          <w:numId w:val="2"/>
        </w:numPr>
        <w:jc w:val="both"/>
        <w:rPr>
          <w:rFonts w:ascii="Tahoma" w:hAnsi="Tahoma" w:cs="Tahoma"/>
          <w:b/>
        </w:rPr>
      </w:pPr>
      <w:r w:rsidRPr="007124F0">
        <w:rPr>
          <w:rFonts w:ascii="Tahoma" w:hAnsi="Tahoma" w:cs="Tahoma"/>
          <w:b/>
        </w:rPr>
        <w:t>Način obračunavanja in plačilni pogoji</w:t>
      </w:r>
    </w:p>
    <w:p w14:paraId="57CFFE5B" w14:textId="77777777" w:rsidR="00E87A31" w:rsidRPr="007124F0" w:rsidRDefault="00E87A31" w:rsidP="00331106">
      <w:pPr>
        <w:pStyle w:val="BESEDILO"/>
        <w:keepNext/>
        <w:widowControl/>
        <w:tabs>
          <w:tab w:val="clear" w:pos="2155"/>
        </w:tabs>
        <w:rPr>
          <w:rFonts w:ascii="Tahoma" w:hAnsi="Tahoma" w:cs="Tahoma"/>
        </w:rPr>
      </w:pPr>
    </w:p>
    <w:p w14:paraId="615DCC43" w14:textId="77777777" w:rsidR="00E87A31" w:rsidRPr="007124F0" w:rsidRDefault="00E87A31" w:rsidP="00331106">
      <w:pPr>
        <w:pStyle w:val="BESEDILO"/>
        <w:keepNext/>
        <w:widowControl/>
        <w:tabs>
          <w:tab w:val="clear" w:pos="2155"/>
        </w:tabs>
        <w:rPr>
          <w:rFonts w:ascii="Tahoma" w:hAnsi="Tahoma" w:cs="Tahoma"/>
        </w:rPr>
      </w:pPr>
      <w:r w:rsidRPr="007124F0">
        <w:rPr>
          <w:rFonts w:ascii="Tahoma" w:hAnsi="Tahoma" w:cs="Tahoma"/>
        </w:rPr>
        <w:t>Način obračunavanja in plačilni pogoji so razvidni iz priloženega vzorca okvirnega sporazuma.</w:t>
      </w:r>
    </w:p>
    <w:p w14:paraId="6672130F" w14:textId="77777777" w:rsidR="00E87A31" w:rsidRPr="007124F0" w:rsidRDefault="00E87A31" w:rsidP="00331106">
      <w:pPr>
        <w:keepNext/>
        <w:keepLines/>
        <w:jc w:val="both"/>
        <w:rPr>
          <w:rFonts w:ascii="Tahoma" w:hAnsi="Tahoma" w:cs="Tahoma"/>
          <w:sz w:val="16"/>
        </w:rPr>
      </w:pPr>
    </w:p>
    <w:p w14:paraId="415215CB" w14:textId="77777777" w:rsidR="00E87A31" w:rsidRPr="007124F0" w:rsidRDefault="00E87A31" w:rsidP="00331106">
      <w:pPr>
        <w:keepNext/>
        <w:keepLines/>
        <w:numPr>
          <w:ilvl w:val="1"/>
          <w:numId w:val="2"/>
        </w:numPr>
        <w:jc w:val="both"/>
        <w:rPr>
          <w:rFonts w:ascii="Tahoma" w:hAnsi="Tahoma" w:cs="Tahoma"/>
          <w:b/>
        </w:rPr>
      </w:pPr>
      <w:r w:rsidRPr="007124F0">
        <w:rPr>
          <w:rFonts w:ascii="Tahoma" w:hAnsi="Tahoma" w:cs="Tahoma"/>
          <w:b/>
        </w:rPr>
        <w:t>Variantna ponudba</w:t>
      </w:r>
      <w:r w:rsidR="00DA3EDF" w:rsidRPr="007124F0">
        <w:rPr>
          <w:rFonts w:ascii="Tahoma" w:hAnsi="Tahoma" w:cs="Tahoma"/>
          <w:b/>
        </w:rPr>
        <w:t>/opcijska ponudba</w:t>
      </w:r>
    </w:p>
    <w:p w14:paraId="051AE371" w14:textId="77777777" w:rsidR="00E87A31" w:rsidRPr="007124F0" w:rsidRDefault="00E87A31" w:rsidP="00331106">
      <w:pPr>
        <w:keepNext/>
        <w:keepLines/>
        <w:jc w:val="both"/>
        <w:rPr>
          <w:rFonts w:ascii="Tahoma" w:hAnsi="Tahoma" w:cs="Tahoma"/>
          <w:sz w:val="16"/>
        </w:rPr>
      </w:pPr>
    </w:p>
    <w:p w14:paraId="73941F98" w14:textId="77777777" w:rsidR="00DA3EDF" w:rsidRPr="007124F0" w:rsidRDefault="00DA3EDF" w:rsidP="00331106">
      <w:pPr>
        <w:keepNext/>
        <w:keepLines/>
        <w:ind w:right="56"/>
        <w:jc w:val="both"/>
        <w:rPr>
          <w:rFonts w:ascii="Tahoma" w:hAnsi="Tahoma" w:cs="Tahoma"/>
        </w:rPr>
      </w:pPr>
      <w:bookmarkStart w:id="11" w:name="_Toc116720524"/>
      <w:bookmarkStart w:id="12" w:name="_Toc116720588"/>
      <w:bookmarkStart w:id="13" w:name="_Toc116783499"/>
      <w:bookmarkStart w:id="14" w:name="_Toc116792933"/>
      <w:bookmarkStart w:id="15" w:name="_Toc136417505"/>
      <w:r w:rsidRPr="007124F0">
        <w:rPr>
          <w:rFonts w:ascii="Tahoma" w:hAnsi="Tahoma" w:cs="Tahoma"/>
        </w:rPr>
        <w:t>Naročnik ne dopušča predložitve variantne in opcijske ponudbe. Naročnik bo tako ponudbo zavrnil kot nedopustno.</w:t>
      </w:r>
    </w:p>
    <w:p w14:paraId="148CF73E" w14:textId="77777777" w:rsidR="00716BEF" w:rsidRPr="007124F0" w:rsidRDefault="00716BEF" w:rsidP="00331106">
      <w:pPr>
        <w:keepNext/>
        <w:keepLines/>
        <w:jc w:val="both"/>
        <w:rPr>
          <w:rFonts w:ascii="Tahoma" w:hAnsi="Tahoma" w:cs="Tahoma"/>
          <w:sz w:val="18"/>
        </w:rPr>
      </w:pPr>
    </w:p>
    <w:p w14:paraId="7EF5C416" w14:textId="77777777" w:rsidR="00E87A31" w:rsidRPr="007124F0" w:rsidRDefault="00E87A31" w:rsidP="00331106">
      <w:pPr>
        <w:keepNext/>
        <w:keepLines/>
        <w:numPr>
          <w:ilvl w:val="1"/>
          <w:numId w:val="2"/>
        </w:numPr>
        <w:jc w:val="both"/>
        <w:rPr>
          <w:rFonts w:ascii="Tahoma" w:hAnsi="Tahoma" w:cs="Tahoma"/>
          <w:b/>
        </w:rPr>
      </w:pPr>
      <w:r w:rsidRPr="007124F0">
        <w:rPr>
          <w:rFonts w:ascii="Tahoma" w:hAnsi="Tahoma" w:cs="Tahoma"/>
          <w:b/>
        </w:rPr>
        <w:t>Prav</w:t>
      </w:r>
      <w:bookmarkEnd w:id="11"/>
      <w:bookmarkEnd w:id="12"/>
      <w:bookmarkEnd w:id="13"/>
      <w:bookmarkEnd w:id="14"/>
      <w:bookmarkEnd w:id="15"/>
      <w:r w:rsidRPr="007124F0">
        <w:rPr>
          <w:rFonts w:ascii="Tahoma" w:hAnsi="Tahoma" w:cs="Tahoma"/>
          <w:b/>
        </w:rPr>
        <w:t>no varstvo</w:t>
      </w:r>
    </w:p>
    <w:p w14:paraId="35707388" w14:textId="77777777" w:rsidR="00E87A31" w:rsidRPr="007124F0" w:rsidRDefault="00E87A31" w:rsidP="00331106">
      <w:pPr>
        <w:keepNext/>
        <w:keepLines/>
        <w:jc w:val="both"/>
        <w:rPr>
          <w:rFonts w:ascii="Tahoma" w:hAnsi="Tahoma" w:cs="Tahoma"/>
          <w:b/>
          <w:sz w:val="16"/>
        </w:rPr>
      </w:pPr>
    </w:p>
    <w:p w14:paraId="360D05D8" w14:textId="77777777" w:rsidR="00CC6BF5" w:rsidRPr="007124F0" w:rsidRDefault="00E87A31" w:rsidP="00331106">
      <w:pPr>
        <w:keepNext/>
        <w:keepLines/>
        <w:autoSpaceDE w:val="0"/>
        <w:autoSpaceDN w:val="0"/>
        <w:adjustRightInd w:val="0"/>
        <w:jc w:val="both"/>
        <w:rPr>
          <w:rFonts w:ascii="Tahoma" w:hAnsi="Tahoma" w:cs="Tahoma"/>
        </w:rPr>
      </w:pPr>
      <w:r w:rsidRPr="007124F0">
        <w:rPr>
          <w:rFonts w:ascii="Tahoma" w:hAnsi="Tahoma" w:cs="Tahoma"/>
        </w:rPr>
        <w:t xml:space="preserve">Ponudniku je zagotovljeno pravno varstvo, skladno z </w:t>
      </w:r>
      <w:r w:rsidRPr="007124F0">
        <w:rPr>
          <w:rFonts w:ascii="Tahoma" w:hAnsi="Tahoma" w:cs="Tahoma"/>
          <w:bCs/>
        </w:rPr>
        <w:t>Zakonom o pravnem varstvu v postopkih javnega naročanja</w:t>
      </w:r>
      <w:r w:rsidRPr="007124F0">
        <w:rPr>
          <w:rFonts w:ascii="Tahoma" w:hAnsi="Tahoma" w:cs="Tahoma"/>
        </w:rPr>
        <w:t xml:space="preserve"> (Ur. l. RS, št. 43/11 in nadaljnji; v nadaljevanju: ZPVPJN). </w:t>
      </w:r>
    </w:p>
    <w:p w14:paraId="2CA5F65A" w14:textId="77777777" w:rsidR="00037EDC" w:rsidRPr="007124F0" w:rsidRDefault="00037EDC" w:rsidP="00331106">
      <w:pPr>
        <w:keepNext/>
        <w:keepLines/>
        <w:autoSpaceDE w:val="0"/>
        <w:autoSpaceDN w:val="0"/>
        <w:adjustRightInd w:val="0"/>
        <w:jc w:val="both"/>
        <w:rPr>
          <w:rFonts w:ascii="Tahoma" w:hAnsi="Tahoma" w:cs="Tahoma"/>
        </w:rPr>
      </w:pPr>
    </w:p>
    <w:p w14:paraId="75E8AE16" w14:textId="77777777" w:rsidR="00E87A31" w:rsidRPr="007124F0" w:rsidRDefault="00E87A31" w:rsidP="00331106">
      <w:pPr>
        <w:keepNext/>
        <w:keepLines/>
        <w:autoSpaceDE w:val="0"/>
        <w:autoSpaceDN w:val="0"/>
        <w:adjustRightInd w:val="0"/>
        <w:jc w:val="both"/>
        <w:rPr>
          <w:rFonts w:ascii="Tahoma" w:hAnsi="Tahoma" w:cs="Tahoma"/>
        </w:rPr>
      </w:pPr>
      <w:r w:rsidRPr="007124F0">
        <w:rPr>
          <w:rFonts w:ascii="Tahoma" w:hAnsi="Tahoma" w:cs="Tahoma"/>
        </w:rPr>
        <w:t xml:space="preserve">Na podlagi ZPVPJN se lahko zahtevek za revizijo vloži v vseh stopnjah postopka oddaje javnega naročila in zoper vsako ravnanje naročnika, razen če zakon, ki ureja oddajo javnih naročil ali ZPVPJN ne določa drugače. </w:t>
      </w:r>
    </w:p>
    <w:p w14:paraId="7A6B888F" w14:textId="77777777" w:rsidR="00E87A31" w:rsidRPr="007124F0" w:rsidRDefault="00E87A31" w:rsidP="00331106">
      <w:pPr>
        <w:keepNext/>
        <w:keepLines/>
        <w:autoSpaceDE w:val="0"/>
        <w:autoSpaceDN w:val="0"/>
        <w:adjustRightInd w:val="0"/>
        <w:jc w:val="both"/>
        <w:rPr>
          <w:rFonts w:ascii="Tahoma" w:hAnsi="Tahoma" w:cs="Tahoma"/>
          <w:sz w:val="16"/>
        </w:rPr>
      </w:pPr>
    </w:p>
    <w:p w14:paraId="0A62DED9" w14:textId="77777777" w:rsidR="00E87A31" w:rsidRPr="007124F0" w:rsidRDefault="00E87A31" w:rsidP="00331106">
      <w:pPr>
        <w:keepNext/>
        <w:keepLines/>
        <w:autoSpaceDE w:val="0"/>
        <w:autoSpaceDN w:val="0"/>
        <w:adjustRightInd w:val="0"/>
        <w:jc w:val="both"/>
        <w:rPr>
          <w:rFonts w:ascii="Tahoma" w:hAnsi="Tahoma" w:cs="Tahoma"/>
        </w:rPr>
      </w:pPr>
      <w:r w:rsidRPr="007124F0">
        <w:rPr>
          <w:rFonts w:ascii="Tahoma" w:hAnsi="Tahoma" w:cs="Tahoma"/>
        </w:rPr>
        <w:t xml:space="preserve">Če se zahtevek za revizijo nanaša na vsebino objave, povabilo k oddaji ponudbe ali dokumentacijo v zvezi z oddajo javnega naročila, je dolžan vlagatelj ob vložitvi zahtevka za revizijo vplačati takso v višini 4.000,00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0E0BD8EB" w14:textId="77777777" w:rsidR="00E87A31" w:rsidRPr="007124F0" w:rsidRDefault="00E87A31" w:rsidP="00331106">
      <w:pPr>
        <w:keepNext/>
        <w:keepLines/>
        <w:autoSpaceDE w:val="0"/>
        <w:autoSpaceDN w:val="0"/>
        <w:adjustRightInd w:val="0"/>
        <w:jc w:val="both"/>
        <w:rPr>
          <w:rFonts w:ascii="Tahoma" w:hAnsi="Tahoma" w:cs="Tahoma"/>
          <w:sz w:val="16"/>
        </w:rPr>
      </w:pPr>
    </w:p>
    <w:p w14:paraId="778D57AE" w14:textId="77777777" w:rsidR="00E87A31" w:rsidRDefault="00E87A31" w:rsidP="00331106">
      <w:pPr>
        <w:keepNext/>
        <w:keepLines/>
        <w:autoSpaceDE w:val="0"/>
        <w:autoSpaceDN w:val="0"/>
        <w:adjustRightInd w:val="0"/>
        <w:jc w:val="both"/>
        <w:rPr>
          <w:rFonts w:ascii="Tahoma" w:hAnsi="Tahoma" w:cs="Tahoma"/>
        </w:rPr>
      </w:pPr>
      <w:r w:rsidRPr="007124F0">
        <w:rPr>
          <w:rFonts w:ascii="Tahoma" w:hAnsi="Tahoma" w:cs="Tahoma"/>
        </w:rPr>
        <w:t xml:space="preserve">Zahtevek za revizijo mora biti sestavljen v skladu z določili 15. člena ZPVPJN in se vloži preko portala eRevizija. Vlagatelj mora zahtevku za revizijo priložiti potrdilo o plačilu takse. Zahtevek za revizijo se vloži v roku iz 25. člena ZPVPJN. </w:t>
      </w:r>
    </w:p>
    <w:p w14:paraId="0469A3C7" w14:textId="7FBE6F1F" w:rsidR="00C77E50" w:rsidRDefault="00C77E50" w:rsidP="00331106">
      <w:pPr>
        <w:keepNext/>
        <w:keepLines/>
        <w:autoSpaceDE w:val="0"/>
        <w:autoSpaceDN w:val="0"/>
        <w:adjustRightInd w:val="0"/>
        <w:jc w:val="both"/>
        <w:rPr>
          <w:rFonts w:ascii="Tahoma" w:hAnsi="Tahoma" w:cs="Tahoma"/>
        </w:rPr>
      </w:pPr>
    </w:p>
    <w:p w14:paraId="47BA0547" w14:textId="77777777" w:rsidR="004664DA" w:rsidRPr="007124F0" w:rsidRDefault="004664DA" w:rsidP="00331106">
      <w:pPr>
        <w:keepNext/>
        <w:keepLines/>
        <w:autoSpaceDE w:val="0"/>
        <w:autoSpaceDN w:val="0"/>
        <w:adjustRightInd w:val="0"/>
        <w:jc w:val="both"/>
        <w:rPr>
          <w:rFonts w:ascii="Tahoma" w:hAnsi="Tahoma" w:cs="Tahoma"/>
        </w:rPr>
      </w:pPr>
    </w:p>
    <w:p w14:paraId="63BCBC9E" w14:textId="77777777" w:rsidR="00E87A31" w:rsidRPr="007124F0" w:rsidRDefault="00E87A31" w:rsidP="00331106">
      <w:pPr>
        <w:keepNext/>
        <w:keepLines/>
        <w:numPr>
          <w:ilvl w:val="1"/>
          <w:numId w:val="2"/>
        </w:numPr>
        <w:autoSpaceDE w:val="0"/>
        <w:autoSpaceDN w:val="0"/>
        <w:adjustRightInd w:val="0"/>
        <w:jc w:val="both"/>
        <w:rPr>
          <w:rFonts w:ascii="Tahoma" w:hAnsi="Tahoma" w:cs="Tahoma"/>
          <w:b/>
        </w:rPr>
      </w:pPr>
      <w:r w:rsidRPr="007124F0">
        <w:rPr>
          <w:rFonts w:ascii="Tahoma" w:hAnsi="Tahoma" w:cs="Tahoma"/>
          <w:b/>
        </w:rPr>
        <w:lastRenderedPageBreak/>
        <w:t>Samostojna ponudba</w:t>
      </w:r>
    </w:p>
    <w:p w14:paraId="5A9CE37F" w14:textId="77777777" w:rsidR="00E87A31" w:rsidRPr="007124F0" w:rsidRDefault="00E87A31" w:rsidP="00331106">
      <w:pPr>
        <w:keepNext/>
        <w:keepLines/>
        <w:autoSpaceDE w:val="0"/>
        <w:autoSpaceDN w:val="0"/>
        <w:adjustRightInd w:val="0"/>
        <w:jc w:val="both"/>
        <w:rPr>
          <w:rFonts w:ascii="Tahoma" w:hAnsi="Tahoma" w:cs="Tahoma"/>
          <w:sz w:val="18"/>
        </w:rPr>
      </w:pPr>
    </w:p>
    <w:p w14:paraId="4FD060C5" w14:textId="77777777" w:rsidR="00E87A31" w:rsidRPr="007124F0" w:rsidRDefault="00E87A31" w:rsidP="00331106">
      <w:pPr>
        <w:keepNext/>
        <w:keepLines/>
        <w:autoSpaceDE w:val="0"/>
        <w:autoSpaceDN w:val="0"/>
        <w:adjustRightInd w:val="0"/>
        <w:jc w:val="both"/>
        <w:rPr>
          <w:rFonts w:ascii="Tahoma" w:hAnsi="Tahoma" w:cs="Tahoma"/>
        </w:rPr>
      </w:pPr>
      <w:r w:rsidRPr="007124F0">
        <w:rPr>
          <w:rFonts w:ascii="Tahoma" w:hAnsi="Tahoma" w:cs="Tahoma"/>
        </w:rPr>
        <w:t>Ponudnik lahko odda samostojno ponudbo. Ponudnik mora v ponudbi predložiti priloge v skladu s to razpisno dokumentacijo.</w:t>
      </w:r>
    </w:p>
    <w:p w14:paraId="081D330C" w14:textId="77777777" w:rsidR="00E87A31" w:rsidRPr="007124F0" w:rsidRDefault="00E87A31" w:rsidP="00331106">
      <w:pPr>
        <w:keepNext/>
        <w:keepLines/>
        <w:autoSpaceDE w:val="0"/>
        <w:autoSpaceDN w:val="0"/>
        <w:adjustRightInd w:val="0"/>
        <w:jc w:val="both"/>
        <w:rPr>
          <w:rFonts w:ascii="Tahoma" w:eastAsia="Calibri" w:hAnsi="Tahoma" w:cs="Tahoma"/>
          <w:sz w:val="18"/>
        </w:rPr>
      </w:pPr>
    </w:p>
    <w:p w14:paraId="633BFFCA" w14:textId="77777777" w:rsidR="00E87A31" w:rsidRPr="007124F0" w:rsidRDefault="00E87A31" w:rsidP="00331106">
      <w:pPr>
        <w:keepNext/>
        <w:keepLines/>
        <w:numPr>
          <w:ilvl w:val="1"/>
          <w:numId w:val="2"/>
        </w:numPr>
        <w:jc w:val="both"/>
        <w:rPr>
          <w:rFonts w:ascii="Tahoma" w:hAnsi="Tahoma" w:cs="Tahoma"/>
          <w:b/>
        </w:rPr>
      </w:pPr>
      <w:r w:rsidRPr="007124F0">
        <w:rPr>
          <w:rFonts w:ascii="Tahoma" w:hAnsi="Tahoma" w:cs="Tahoma"/>
          <w:b/>
        </w:rPr>
        <w:t>Skupna ponudba</w:t>
      </w:r>
    </w:p>
    <w:p w14:paraId="0FD0DD93" w14:textId="77777777" w:rsidR="00E87A31" w:rsidRPr="007124F0" w:rsidRDefault="00E87A31" w:rsidP="00331106">
      <w:pPr>
        <w:pStyle w:val="tekst1"/>
        <w:keepNext/>
        <w:keepLines/>
        <w:spacing w:before="0" w:line="240" w:lineRule="auto"/>
        <w:rPr>
          <w:rFonts w:ascii="Tahoma" w:hAnsi="Tahoma" w:cs="Tahoma"/>
          <w:sz w:val="18"/>
        </w:rPr>
      </w:pPr>
    </w:p>
    <w:p w14:paraId="5AD1072C" w14:textId="77777777" w:rsidR="00072EB8" w:rsidRPr="007124F0" w:rsidRDefault="00072EB8" w:rsidP="00331106">
      <w:pPr>
        <w:keepNext/>
        <w:keepLines/>
        <w:jc w:val="both"/>
        <w:rPr>
          <w:rFonts w:ascii="Tahoma" w:hAnsi="Tahoma" w:cs="Tahoma"/>
          <w:u w:val="single"/>
        </w:rPr>
      </w:pPr>
      <w:r w:rsidRPr="007124F0">
        <w:rPr>
          <w:rFonts w:ascii="Tahoma" w:hAnsi="Tahoma" w:cs="Tahoma"/>
          <w:u w:val="single"/>
        </w:rPr>
        <w:t xml:space="preserve">Ponudbo lahko predloži skupina ponudnikov, ki mora predložiti pravni akt o skupni izvedbi naročila. </w:t>
      </w:r>
    </w:p>
    <w:p w14:paraId="200D1AB9" w14:textId="77777777" w:rsidR="00072EB8" w:rsidRPr="007124F0" w:rsidRDefault="00072EB8" w:rsidP="00331106">
      <w:pPr>
        <w:keepNext/>
        <w:keepLines/>
        <w:jc w:val="both"/>
        <w:rPr>
          <w:rFonts w:ascii="Tahoma" w:hAnsi="Tahoma" w:cs="Tahoma"/>
          <w:sz w:val="16"/>
        </w:rPr>
      </w:pPr>
    </w:p>
    <w:p w14:paraId="31C6E8B9" w14:textId="77777777" w:rsidR="00072EB8" w:rsidRPr="00394789" w:rsidRDefault="00072EB8" w:rsidP="00331106">
      <w:pPr>
        <w:keepNext/>
        <w:keepLines/>
        <w:jc w:val="both"/>
        <w:rPr>
          <w:rFonts w:ascii="Tahoma" w:hAnsi="Tahoma" w:cs="Tahoma"/>
        </w:rPr>
      </w:pPr>
      <w:r w:rsidRPr="00394789">
        <w:rPr>
          <w:rFonts w:ascii="Tahoma" w:hAnsi="Tahoma" w:cs="Tahoma"/>
        </w:rPr>
        <w:t>Navedeni pravni akt mora natančno opredeliti:</w:t>
      </w:r>
    </w:p>
    <w:p w14:paraId="36DADFEB" w14:textId="77777777" w:rsidR="00072EB8" w:rsidRPr="00394789" w:rsidRDefault="00072EB8" w:rsidP="00331106">
      <w:pPr>
        <w:keepNext/>
        <w:keepLines/>
        <w:numPr>
          <w:ilvl w:val="0"/>
          <w:numId w:val="6"/>
        </w:numPr>
        <w:ind w:left="426"/>
        <w:jc w:val="both"/>
        <w:rPr>
          <w:rFonts w:ascii="Tahoma" w:hAnsi="Tahoma" w:cs="Tahoma"/>
        </w:rPr>
      </w:pPr>
      <w:r w:rsidRPr="00394789">
        <w:rPr>
          <w:rFonts w:ascii="Tahoma" w:hAnsi="Tahoma" w:cs="Tahoma"/>
        </w:rPr>
        <w:t>medsebojno odgovornost posameznih članov skupine za izvedbo naročila znotraj skupine;</w:t>
      </w:r>
    </w:p>
    <w:p w14:paraId="05CD04A1" w14:textId="77777777" w:rsidR="00072EB8" w:rsidRPr="00394789" w:rsidRDefault="00072EB8" w:rsidP="00331106">
      <w:pPr>
        <w:keepNext/>
        <w:keepLines/>
        <w:numPr>
          <w:ilvl w:val="0"/>
          <w:numId w:val="6"/>
        </w:numPr>
        <w:ind w:left="426"/>
        <w:jc w:val="both"/>
        <w:rPr>
          <w:rFonts w:ascii="Tahoma" w:hAnsi="Tahoma" w:cs="Tahoma"/>
        </w:rPr>
      </w:pPr>
      <w:r w:rsidRPr="00394789">
        <w:rPr>
          <w:rFonts w:ascii="Tahoma" w:hAnsi="Tahoma" w:cs="Tahoma"/>
        </w:rPr>
        <w:t>neomejeno solidarno odgovornost članov (partnerjev) skupine do naročnika glede vseh obveznosti iz okvirnega sporazuma;</w:t>
      </w:r>
    </w:p>
    <w:p w14:paraId="25374831" w14:textId="77777777" w:rsidR="00072EB8" w:rsidRPr="00394789" w:rsidRDefault="00072EB8" w:rsidP="00331106">
      <w:pPr>
        <w:keepNext/>
        <w:keepLines/>
        <w:numPr>
          <w:ilvl w:val="0"/>
          <w:numId w:val="6"/>
        </w:numPr>
        <w:ind w:left="426"/>
        <w:jc w:val="both"/>
        <w:rPr>
          <w:rFonts w:ascii="Tahoma" w:hAnsi="Tahoma" w:cs="Tahoma"/>
        </w:rPr>
      </w:pPr>
      <w:r w:rsidRPr="00394789">
        <w:rPr>
          <w:rFonts w:ascii="Tahoma" w:hAnsi="Tahoma" w:cs="Tahoma"/>
        </w:rPr>
        <w:t>pooblaščenega glavnega nosilca (pooblaščenca, tj. člana skupine kot vodilnega partnerja) izvedbe obveznosti, s katerim bo naročnik komuniciral in je v razmerju do naročnika pooblaščen za dajanje izjav v imenu vseh članov konzorcija;</w:t>
      </w:r>
    </w:p>
    <w:p w14:paraId="54D94003" w14:textId="77777777" w:rsidR="00072EB8" w:rsidRPr="00394789" w:rsidRDefault="00072EB8" w:rsidP="00331106">
      <w:pPr>
        <w:keepNext/>
        <w:keepLines/>
        <w:numPr>
          <w:ilvl w:val="0"/>
          <w:numId w:val="6"/>
        </w:numPr>
        <w:ind w:left="426"/>
        <w:jc w:val="both"/>
        <w:rPr>
          <w:rFonts w:ascii="Tahoma" w:hAnsi="Tahoma" w:cs="Tahoma"/>
        </w:rPr>
      </w:pPr>
      <w:r w:rsidRPr="00394789">
        <w:rPr>
          <w:rFonts w:ascii="Tahoma" w:hAnsi="Tahoma" w:cs="Tahoma"/>
        </w:rPr>
        <w:t xml:space="preserve">nosilca zavarovanja glede vseh obveznosti iz okvirnega sporazuma;  </w:t>
      </w:r>
    </w:p>
    <w:p w14:paraId="2D79A67B" w14:textId="77777777" w:rsidR="00072EB8" w:rsidRPr="00394789" w:rsidRDefault="00072EB8" w:rsidP="00331106">
      <w:pPr>
        <w:keepNext/>
        <w:keepLines/>
        <w:numPr>
          <w:ilvl w:val="0"/>
          <w:numId w:val="6"/>
        </w:numPr>
        <w:ind w:left="426"/>
        <w:jc w:val="both"/>
        <w:rPr>
          <w:rFonts w:ascii="Tahoma" w:hAnsi="Tahoma" w:cs="Tahoma"/>
        </w:rPr>
      </w:pPr>
      <w:r w:rsidRPr="00394789">
        <w:rPr>
          <w:rFonts w:ascii="Tahoma" w:hAnsi="Tahoma" w:cs="Tahoma"/>
        </w:rPr>
        <w:t>vse nosilce finančnih obračunov in transakcij z navedbo transakcijskega računa, preko katerih se bo izvajalo plačevanje obveznosti iz okvirnega sporazuma;</w:t>
      </w:r>
    </w:p>
    <w:p w14:paraId="2EF48C09" w14:textId="77777777" w:rsidR="00072EB8" w:rsidRPr="00394789" w:rsidRDefault="00072EB8" w:rsidP="00331106">
      <w:pPr>
        <w:keepNext/>
        <w:keepLines/>
        <w:numPr>
          <w:ilvl w:val="0"/>
          <w:numId w:val="6"/>
        </w:numPr>
        <w:ind w:left="426"/>
        <w:jc w:val="both"/>
        <w:rPr>
          <w:rFonts w:ascii="Tahoma" w:hAnsi="Tahoma" w:cs="Tahoma"/>
        </w:rPr>
      </w:pPr>
      <w:r w:rsidRPr="00394789">
        <w:rPr>
          <w:rFonts w:ascii="Tahoma" w:hAnsi="Tahoma" w:cs="Tahoma"/>
        </w:rPr>
        <w:t>določila v primeru izstopa partnerja ter pod kakšnimi pogoji lahko pride do spremembe članov skupine izvajalcev;</w:t>
      </w:r>
    </w:p>
    <w:p w14:paraId="76ACF674" w14:textId="77777777" w:rsidR="00072EB8" w:rsidRPr="00394789" w:rsidRDefault="00072EB8" w:rsidP="00331106">
      <w:pPr>
        <w:keepNext/>
        <w:keepLines/>
        <w:numPr>
          <w:ilvl w:val="0"/>
          <w:numId w:val="6"/>
        </w:numPr>
        <w:ind w:left="426"/>
        <w:jc w:val="both"/>
        <w:rPr>
          <w:rFonts w:ascii="Tahoma" w:hAnsi="Tahoma" w:cs="Tahoma"/>
        </w:rPr>
      </w:pPr>
      <w:r w:rsidRPr="00394789">
        <w:rPr>
          <w:rFonts w:ascii="Tahoma" w:hAnsi="Tahoma" w:cs="Tahoma"/>
        </w:rPr>
        <w:t>opredelitev deležev in področje dela partnerjev;</w:t>
      </w:r>
    </w:p>
    <w:p w14:paraId="6477C164" w14:textId="77777777" w:rsidR="00072EB8" w:rsidRPr="00394789" w:rsidRDefault="00072EB8" w:rsidP="00331106">
      <w:pPr>
        <w:keepNext/>
        <w:keepLines/>
        <w:numPr>
          <w:ilvl w:val="0"/>
          <w:numId w:val="6"/>
        </w:numPr>
        <w:ind w:left="426"/>
        <w:jc w:val="both"/>
        <w:rPr>
          <w:rFonts w:ascii="Tahoma" w:hAnsi="Tahoma" w:cs="Tahoma"/>
        </w:rPr>
      </w:pPr>
      <w:r w:rsidRPr="00394789">
        <w:rPr>
          <w:rFonts w:ascii="Tahoma" w:hAnsi="Tahoma" w:cs="Tahoma"/>
        </w:rPr>
        <w:t>podpisnike okvirnega sporazuma (opredelitev ali so podpisniki vsi člani skupine ali pooblaščen član);</w:t>
      </w:r>
    </w:p>
    <w:p w14:paraId="6142FFE7" w14:textId="77777777" w:rsidR="00072EB8" w:rsidRPr="007124F0" w:rsidRDefault="00072EB8" w:rsidP="00331106">
      <w:pPr>
        <w:keepNext/>
        <w:keepLines/>
        <w:numPr>
          <w:ilvl w:val="0"/>
          <w:numId w:val="6"/>
        </w:numPr>
        <w:ind w:left="426"/>
        <w:jc w:val="both"/>
        <w:rPr>
          <w:rFonts w:ascii="Tahoma" w:hAnsi="Tahoma" w:cs="Tahoma"/>
          <w:sz w:val="19"/>
          <w:szCs w:val="19"/>
        </w:rPr>
      </w:pPr>
      <w:r w:rsidRPr="00394789">
        <w:rPr>
          <w:rFonts w:ascii="Tahoma" w:hAnsi="Tahoma" w:cs="Tahoma"/>
        </w:rPr>
        <w:t>obveznost članov skupine, da morajo o vseh spremembah pravnega akta o skupni izvedbi naročila, redno</w:t>
      </w:r>
      <w:r w:rsidRPr="007124F0">
        <w:rPr>
          <w:rFonts w:ascii="Tahoma" w:hAnsi="Tahoma" w:cs="Tahoma"/>
          <w:sz w:val="19"/>
          <w:szCs w:val="19"/>
        </w:rPr>
        <w:t xml:space="preserve"> obveščati naročnika.</w:t>
      </w:r>
    </w:p>
    <w:p w14:paraId="6260344E" w14:textId="77777777" w:rsidR="00072EB8" w:rsidRPr="007124F0" w:rsidRDefault="00072EB8" w:rsidP="00331106">
      <w:pPr>
        <w:keepNext/>
        <w:keepLines/>
        <w:jc w:val="both"/>
        <w:rPr>
          <w:rFonts w:ascii="Tahoma" w:hAnsi="Tahoma" w:cs="Tahoma"/>
          <w:sz w:val="14"/>
        </w:rPr>
      </w:pPr>
    </w:p>
    <w:p w14:paraId="1FC38A0D" w14:textId="77777777" w:rsidR="00072EB8" w:rsidRPr="007124F0" w:rsidRDefault="00072EB8" w:rsidP="00331106">
      <w:pPr>
        <w:keepNext/>
        <w:keepLines/>
        <w:jc w:val="both"/>
        <w:rPr>
          <w:rFonts w:ascii="Tahoma" w:hAnsi="Tahoma" w:cs="Tahoma"/>
          <w:u w:val="single"/>
        </w:rPr>
      </w:pPr>
      <w:r w:rsidRPr="007124F0">
        <w:rPr>
          <w:rFonts w:ascii="Tahoma" w:hAnsi="Tahoma" w:cs="Tahoma"/>
          <w:u w:val="single"/>
        </w:rPr>
        <w:t>Vsak član skupine izvajalcev v okviru skupne ponudbe odgovarja naročniku neomejeno solidarno.</w:t>
      </w:r>
    </w:p>
    <w:p w14:paraId="2B93D5E9" w14:textId="77777777" w:rsidR="00072EB8" w:rsidRPr="007124F0" w:rsidRDefault="00072EB8" w:rsidP="00331106">
      <w:pPr>
        <w:keepNext/>
        <w:keepLines/>
        <w:jc w:val="both"/>
        <w:rPr>
          <w:rFonts w:ascii="Tahoma" w:hAnsi="Tahoma" w:cs="Tahoma"/>
          <w:u w:val="single"/>
        </w:rPr>
      </w:pPr>
      <w:r w:rsidRPr="007124F0">
        <w:rPr>
          <w:rFonts w:ascii="Tahoma" w:hAnsi="Tahoma" w:cs="Tahoma"/>
        </w:rPr>
        <w:t xml:space="preserve">K prilogi 1 se priloži </w:t>
      </w:r>
      <w:r w:rsidRPr="007124F0">
        <w:rPr>
          <w:rFonts w:ascii="Tahoma" w:hAnsi="Tahoma" w:cs="Tahoma"/>
          <w:u w:val="single"/>
        </w:rPr>
        <w:t>pravni akt o skupni izvedbi naročila, podpisan s strani vseh ponudnikov, ki sodelujejo pri izvedbi naročila.</w:t>
      </w:r>
    </w:p>
    <w:p w14:paraId="61822688" w14:textId="77777777" w:rsidR="00072EB8" w:rsidRPr="007124F0" w:rsidRDefault="00072EB8" w:rsidP="00331106">
      <w:pPr>
        <w:keepNext/>
        <w:keepLines/>
        <w:jc w:val="both"/>
        <w:rPr>
          <w:rFonts w:ascii="Tahoma" w:hAnsi="Tahoma" w:cs="Tahoma"/>
          <w:sz w:val="16"/>
          <w:u w:val="single"/>
        </w:rPr>
      </w:pPr>
    </w:p>
    <w:p w14:paraId="590D15E8" w14:textId="77777777" w:rsidR="00072EB8" w:rsidRPr="007124F0" w:rsidRDefault="00072EB8" w:rsidP="00331106">
      <w:pPr>
        <w:keepNext/>
        <w:keepLines/>
        <w:jc w:val="both"/>
        <w:rPr>
          <w:rFonts w:ascii="Tahoma" w:hAnsi="Tahoma" w:cs="Tahoma"/>
        </w:rPr>
      </w:pPr>
      <w:r w:rsidRPr="007124F0">
        <w:rPr>
          <w:rFonts w:ascii="Tahoma" w:hAnsi="Tahoma" w:cs="Tahoma"/>
        </w:rPr>
        <w:t xml:space="preserve">Če ponudnik nastopa </w:t>
      </w:r>
      <w:r w:rsidRPr="007124F0">
        <w:rPr>
          <w:rFonts w:ascii="Tahoma" w:hAnsi="Tahoma" w:cs="Tahoma"/>
          <w:b/>
          <w:u w:val="single"/>
        </w:rPr>
        <w:t>v skupni ponudbi</w:t>
      </w:r>
      <w:r w:rsidRPr="007124F0">
        <w:rPr>
          <w:rFonts w:ascii="Tahoma" w:hAnsi="Tahoma" w:cs="Tahoma"/>
          <w:u w:val="single"/>
        </w:rPr>
        <w:t xml:space="preserve"> (s partner/ji)</w:t>
      </w:r>
      <w:r w:rsidRPr="007124F0">
        <w:rPr>
          <w:rFonts w:ascii="Tahoma" w:hAnsi="Tahoma" w:cs="Tahoma"/>
        </w:rPr>
        <w:t xml:space="preserve">, mora </w:t>
      </w:r>
      <w:r w:rsidRPr="007124F0">
        <w:rPr>
          <w:rFonts w:ascii="Tahoma" w:hAnsi="Tahoma" w:cs="Tahoma"/>
          <w:u w:val="single"/>
        </w:rPr>
        <w:t>poleg svojega</w:t>
      </w:r>
      <w:r w:rsidRPr="007124F0">
        <w:rPr>
          <w:rFonts w:ascii="Tahoma" w:hAnsi="Tahoma" w:cs="Tahoma"/>
        </w:rPr>
        <w:t xml:space="preserve"> priložiti </w:t>
      </w:r>
      <w:r w:rsidRPr="007124F0">
        <w:rPr>
          <w:rFonts w:ascii="Tahoma" w:hAnsi="Tahoma" w:cs="Tahoma"/>
          <w:u w:val="single"/>
        </w:rPr>
        <w:t>tudi</w:t>
      </w:r>
      <w:r w:rsidRPr="007124F0">
        <w:rPr>
          <w:rFonts w:ascii="Tahoma" w:hAnsi="Tahoma" w:cs="Tahoma"/>
        </w:rPr>
        <w:t xml:space="preserve"> </w:t>
      </w:r>
      <w:r w:rsidRPr="007124F0">
        <w:rPr>
          <w:rFonts w:ascii="Tahoma" w:hAnsi="Tahoma" w:cs="Tahoma"/>
          <w:b/>
        </w:rPr>
        <w:t>ločen</w:t>
      </w:r>
      <w:r w:rsidRPr="007124F0">
        <w:t xml:space="preserve"> </w:t>
      </w:r>
      <w:r w:rsidRPr="007124F0">
        <w:rPr>
          <w:rFonts w:ascii="Tahoma" w:hAnsi="Tahoma" w:cs="Tahoma"/>
        </w:rPr>
        <w:t xml:space="preserve">ESPD obrazec </w:t>
      </w:r>
      <w:r w:rsidRPr="007124F0">
        <w:rPr>
          <w:rFonts w:ascii="Tahoma" w:hAnsi="Tahoma" w:cs="Tahoma"/>
          <w:u w:val="single"/>
        </w:rPr>
        <w:t xml:space="preserve">za </w:t>
      </w:r>
      <w:r w:rsidRPr="007124F0">
        <w:rPr>
          <w:rFonts w:ascii="Tahoma" w:hAnsi="Tahoma" w:cs="Tahoma"/>
          <w:b/>
          <w:u w:val="single"/>
        </w:rPr>
        <w:t>vsakega</w:t>
      </w:r>
      <w:r w:rsidRPr="007124F0">
        <w:rPr>
          <w:rFonts w:ascii="Tahoma" w:hAnsi="Tahoma" w:cs="Tahoma"/>
          <w:u w:val="single"/>
        </w:rPr>
        <w:t xml:space="preserve"> od sodelujočih partnerjev v skupni ponudbi</w:t>
      </w:r>
      <w:r w:rsidR="002B3292">
        <w:rPr>
          <w:rFonts w:ascii="Tahoma" w:hAnsi="Tahoma" w:cs="Tahoma"/>
        </w:rPr>
        <w:t>, ter prilogo 3/1</w:t>
      </w:r>
      <w:r w:rsidR="00B2094E">
        <w:rPr>
          <w:rFonts w:ascii="Tahoma" w:hAnsi="Tahoma" w:cs="Tahoma"/>
        </w:rPr>
        <w:t xml:space="preserve"> (</w:t>
      </w:r>
      <w:r w:rsidR="00B2094E" w:rsidRPr="007124F0">
        <w:rPr>
          <w:rFonts w:ascii="Tahoma" w:hAnsi="Tahoma" w:cs="Tahoma"/>
        </w:rPr>
        <w:t>IZJAVA O IZPOLNJEVANJU POGOJEV</w:t>
      </w:r>
      <w:r w:rsidR="00B2094E">
        <w:rPr>
          <w:rFonts w:ascii="Tahoma" w:hAnsi="Tahoma" w:cs="Tahoma"/>
        </w:rPr>
        <w:t>)</w:t>
      </w:r>
      <w:r w:rsidR="002B3292">
        <w:rPr>
          <w:rFonts w:ascii="Tahoma" w:hAnsi="Tahoma" w:cs="Tahoma"/>
        </w:rPr>
        <w:t>.</w:t>
      </w:r>
    </w:p>
    <w:p w14:paraId="660E51B3" w14:textId="77777777" w:rsidR="00E87A31" w:rsidRPr="007124F0" w:rsidRDefault="00E87A31" w:rsidP="00331106">
      <w:pPr>
        <w:keepNext/>
        <w:keepLines/>
        <w:jc w:val="both"/>
        <w:rPr>
          <w:rFonts w:ascii="Tahoma" w:hAnsi="Tahoma" w:cs="Tahoma"/>
          <w:sz w:val="18"/>
        </w:rPr>
      </w:pPr>
    </w:p>
    <w:p w14:paraId="4E6139DC" w14:textId="77777777" w:rsidR="00E87A31" w:rsidRPr="007124F0" w:rsidRDefault="00E87A31" w:rsidP="00331106">
      <w:pPr>
        <w:keepNext/>
        <w:keepLines/>
        <w:numPr>
          <w:ilvl w:val="1"/>
          <w:numId w:val="2"/>
        </w:numPr>
        <w:jc w:val="both"/>
        <w:rPr>
          <w:rFonts w:ascii="Tahoma" w:hAnsi="Tahoma" w:cs="Tahoma"/>
          <w:b/>
        </w:rPr>
      </w:pPr>
      <w:r w:rsidRPr="007124F0">
        <w:rPr>
          <w:rFonts w:ascii="Tahoma" w:hAnsi="Tahoma" w:cs="Tahoma"/>
          <w:b/>
        </w:rPr>
        <w:t>Ponudba s podizvajalci</w:t>
      </w:r>
    </w:p>
    <w:p w14:paraId="02F5941A" w14:textId="77777777" w:rsidR="00E87A31" w:rsidRPr="007124F0" w:rsidRDefault="00E87A31" w:rsidP="00331106">
      <w:pPr>
        <w:keepNext/>
        <w:keepLines/>
        <w:jc w:val="both"/>
        <w:rPr>
          <w:rFonts w:ascii="Tahoma" w:hAnsi="Tahoma" w:cs="Tahoma"/>
          <w:sz w:val="16"/>
        </w:rPr>
      </w:pPr>
    </w:p>
    <w:p w14:paraId="223F617E" w14:textId="77777777" w:rsidR="00072EB8" w:rsidRPr="007124F0" w:rsidRDefault="00072EB8" w:rsidP="00331106">
      <w:pPr>
        <w:keepNext/>
        <w:keepLines/>
        <w:jc w:val="both"/>
        <w:rPr>
          <w:rFonts w:ascii="Tahoma" w:hAnsi="Tahoma" w:cs="Tahoma"/>
          <w:kern w:val="16"/>
          <w:u w:val="single"/>
        </w:rPr>
      </w:pPr>
      <w:r w:rsidRPr="007124F0">
        <w:rPr>
          <w:rFonts w:ascii="Tahoma" w:hAnsi="Tahoma" w:cs="Tahoma"/>
          <w:kern w:val="16"/>
        </w:rPr>
        <w:t>Ponudnik lahko del javnega naročila odda v podizvajanje. Ponudnik, ki izvaja javno naročilo z enim ali več podizvajalci, mora v celoti upoštevati obveznosti iz 94. člena ZJN-3. Podizvajalci morajo izpolnjevati zahtevane pogoje za sodelovanje, zanje ne smejo obstajajo razlogi za izključitev, ter morajo izpolnjevati tudi vse ostale zahteve in pogoje iz razpisne dokumentacije in ZJN-3, ki se nanašajo na podizvajalce. Ponudnik mora za vse navedene podizvajalce predložiti izpolnjene in podpisane zahtevane obrazce oz. dokumentacijo iz razpisne dokumentacije.</w:t>
      </w:r>
    </w:p>
    <w:p w14:paraId="748BF384" w14:textId="77777777" w:rsidR="00072EB8" w:rsidRPr="007124F0" w:rsidRDefault="00072EB8" w:rsidP="00331106">
      <w:pPr>
        <w:keepNext/>
        <w:keepLines/>
        <w:jc w:val="both"/>
        <w:rPr>
          <w:rFonts w:ascii="Tahoma" w:hAnsi="Tahoma" w:cs="Tahoma"/>
          <w:kern w:val="16"/>
          <w:sz w:val="18"/>
        </w:rPr>
      </w:pPr>
    </w:p>
    <w:p w14:paraId="380A1081" w14:textId="77777777" w:rsidR="00072EB8" w:rsidRPr="007124F0" w:rsidRDefault="00072EB8" w:rsidP="00331106">
      <w:pPr>
        <w:keepNext/>
        <w:keepLines/>
        <w:jc w:val="both"/>
        <w:rPr>
          <w:rFonts w:ascii="Tahoma" w:hAnsi="Tahoma" w:cs="Tahoma"/>
          <w:kern w:val="16"/>
        </w:rPr>
      </w:pPr>
      <w:r w:rsidRPr="007124F0">
        <w:rPr>
          <w:rFonts w:ascii="Tahoma" w:hAnsi="Tahoma" w:cs="Tahoma"/>
          <w:kern w:val="16"/>
        </w:rPr>
        <w:t xml:space="preserve">Če ponudnik ne ravna v skladu s 94. člena ZJN-3, bo naročnik Državni revizijski komisiji podal predlog za uvedbo postopka o prekršku iz 2. točke 1. odstavka 112. člena ZJN-3. </w:t>
      </w:r>
    </w:p>
    <w:p w14:paraId="752800F2" w14:textId="77777777" w:rsidR="00072EB8" w:rsidRPr="007124F0" w:rsidRDefault="00072EB8" w:rsidP="00331106">
      <w:pPr>
        <w:keepNext/>
        <w:keepLines/>
        <w:jc w:val="both"/>
        <w:rPr>
          <w:rFonts w:ascii="Tahoma" w:hAnsi="Tahoma" w:cs="Tahoma"/>
          <w:kern w:val="16"/>
          <w:sz w:val="18"/>
        </w:rPr>
      </w:pPr>
    </w:p>
    <w:p w14:paraId="1AB94D2F" w14:textId="77777777" w:rsidR="00072EB8" w:rsidRPr="007124F0" w:rsidRDefault="00072EB8" w:rsidP="00331106">
      <w:pPr>
        <w:keepNext/>
        <w:keepLines/>
        <w:jc w:val="both"/>
        <w:rPr>
          <w:rFonts w:ascii="Tahoma" w:hAnsi="Tahoma" w:cs="Tahoma"/>
          <w:kern w:val="16"/>
        </w:rPr>
      </w:pPr>
      <w:r w:rsidRPr="007124F0">
        <w:rPr>
          <w:rFonts w:ascii="Tahoma" w:hAnsi="Tahoma" w:cs="Tahoma"/>
          <w:kern w:val="16"/>
          <w:u w:val="single"/>
        </w:rPr>
        <w:t>Ponudnik, kateremu bo javno naročilo oddano, bo v razmerju do naročnika v celoti odgovarjal za izvedbo prejetega naročila, ne glede na število podizvajalcev</w:t>
      </w:r>
      <w:r w:rsidRPr="007124F0">
        <w:rPr>
          <w:rFonts w:ascii="Tahoma" w:hAnsi="Tahoma" w:cs="Tahoma"/>
          <w:kern w:val="16"/>
        </w:rPr>
        <w:t>.</w:t>
      </w:r>
    </w:p>
    <w:p w14:paraId="51D2D4EC" w14:textId="77777777" w:rsidR="00037EDC" w:rsidRPr="007124F0" w:rsidRDefault="00037EDC" w:rsidP="00331106">
      <w:pPr>
        <w:keepNext/>
        <w:keepLines/>
        <w:jc w:val="both"/>
        <w:rPr>
          <w:rFonts w:ascii="Tahoma" w:hAnsi="Tahoma" w:cs="Tahoma"/>
          <w:kern w:val="16"/>
          <w:sz w:val="18"/>
        </w:rPr>
      </w:pPr>
    </w:p>
    <w:p w14:paraId="203F3B33" w14:textId="383DC5E3" w:rsidR="00072EB8" w:rsidRDefault="00072EB8" w:rsidP="00331106">
      <w:pPr>
        <w:keepNext/>
        <w:keepLines/>
        <w:jc w:val="both"/>
        <w:rPr>
          <w:rFonts w:ascii="Tahoma" w:hAnsi="Tahoma" w:cs="Tahoma"/>
          <w:kern w:val="16"/>
        </w:rPr>
      </w:pPr>
      <w:r w:rsidRPr="007124F0">
        <w:rPr>
          <w:rFonts w:ascii="Tahoma" w:hAnsi="Tahoma" w:cs="Tahoma"/>
          <w:kern w:val="16"/>
        </w:rPr>
        <w:t xml:space="preserve">Naročnik lahko od ponudnika, kateremu se je odločil oddati javno naročilo zahteva predložitev </w:t>
      </w:r>
      <w:r w:rsidRPr="007124F0">
        <w:rPr>
          <w:rFonts w:ascii="Tahoma" w:hAnsi="Tahoma" w:cs="Tahoma"/>
          <w:kern w:val="16"/>
          <w:u w:val="single"/>
        </w:rPr>
        <w:t>podizvajalske pogodbe</w:t>
      </w:r>
      <w:r w:rsidRPr="007124F0">
        <w:rPr>
          <w:rFonts w:ascii="Tahoma" w:hAnsi="Tahoma" w:cs="Tahoma"/>
          <w:kern w:val="16"/>
        </w:rPr>
        <w:t>, v kateri morajo biti opredeljeni polni naziv in naslov podizvajalca (vključno z matično številko, davčno številko in transakcijskim računom), vsak del javnega naročila (storitev/gradnja/blago), ki se oddaja v podizvajanje (vrsta/opis del/storitev/dobav), količina/delež (%) javnega naročila, ki se oddaja v podizvajanje, vrednost del ali storitev brez DDV ter kraj in rok izvedbe.</w:t>
      </w:r>
    </w:p>
    <w:p w14:paraId="34DD77EC" w14:textId="77777777" w:rsidR="00390C7E" w:rsidRPr="007124F0" w:rsidRDefault="00390C7E" w:rsidP="00331106">
      <w:pPr>
        <w:keepNext/>
        <w:keepLines/>
        <w:jc w:val="both"/>
        <w:rPr>
          <w:rFonts w:ascii="Tahoma" w:hAnsi="Tahoma" w:cs="Tahoma"/>
          <w:kern w:val="16"/>
        </w:rPr>
      </w:pPr>
    </w:p>
    <w:p w14:paraId="00C2C8D8" w14:textId="77777777" w:rsidR="00072EB8" w:rsidRPr="007124F0" w:rsidRDefault="00072EB8" w:rsidP="00331106">
      <w:pPr>
        <w:keepNext/>
        <w:keepLines/>
        <w:jc w:val="both"/>
        <w:rPr>
          <w:rFonts w:ascii="Tahoma" w:hAnsi="Tahoma" w:cs="Tahoma"/>
          <w:b/>
          <w:u w:val="single"/>
        </w:rPr>
      </w:pPr>
      <w:r w:rsidRPr="007124F0">
        <w:rPr>
          <w:rFonts w:ascii="Tahoma" w:hAnsi="Tahoma" w:cs="Tahoma"/>
          <w:b/>
          <w:u w:val="single"/>
        </w:rPr>
        <w:t>Dokazila oz. zahtevana dokumentacija za podizvajalce:</w:t>
      </w:r>
    </w:p>
    <w:p w14:paraId="4B9FAC75" w14:textId="77777777" w:rsidR="00072EB8" w:rsidRPr="007124F0" w:rsidRDefault="00072EB8" w:rsidP="00331106">
      <w:pPr>
        <w:keepNext/>
        <w:keepLines/>
        <w:jc w:val="both"/>
        <w:rPr>
          <w:rFonts w:ascii="Tahoma" w:hAnsi="Tahoma" w:cs="Tahoma"/>
          <w:sz w:val="8"/>
        </w:rPr>
      </w:pPr>
    </w:p>
    <w:p w14:paraId="47A7E1DE" w14:textId="77777777" w:rsidR="002B3292" w:rsidRDefault="00B2094E" w:rsidP="00331106">
      <w:pPr>
        <w:keepNext/>
        <w:keepLines/>
        <w:numPr>
          <w:ilvl w:val="0"/>
          <w:numId w:val="7"/>
        </w:numPr>
        <w:ind w:left="426" w:hanging="284"/>
        <w:jc w:val="both"/>
        <w:rPr>
          <w:rFonts w:ascii="Tahoma" w:hAnsi="Tahoma" w:cs="Tahoma"/>
        </w:rPr>
      </w:pPr>
      <w:r>
        <w:rPr>
          <w:rFonts w:ascii="Tahoma" w:hAnsi="Tahoma" w:cs="Tahoma"/>
        </w:rPr>
        <w:t>iz</w:t>
      </w:r>
      <w:r w:rsidR="002B3292" w:rsidRPr="007124F0">
        <w:rPr>
          <w:rFonts w:ascii="Tahoma" w:hAnsi="Tahoma" w:cs="Tahoma"/>
        </w:rPr>
        <w:t>polnjen</w:t>
      </w:r>
      <w:r w:rsidR="002B3292">
        <w:rPr>
          <w:rFonts w:ascii="Tahoma" w:hAnsi="Tahoma" w:cs="Tahoma"/>
        </w:rPr>
        <w:t>o Prilogo 3/2</w:t>
      </w:r>
      <w:r>
        <w:rPr>
          <w:rFonts w:ascii="Tahoma" w:hAnsi="Tahoma" w:cs="Tahoma"/>
        </w:rPr>
        <w:t xml:space="preserve"> (</w:t>
      </w:r>
      <w:r w:rsidRPr="007124F0">
        <w:rPr>
          <w:rFonts w:ascii="Tahoma" w:hAnsi="Tahoma" w:cs="Tahoma"/>
        </w:rPr>
        <w:t>IZJAVA O IZPOLNJEVANJU POGOJEV</w:t>
      </w:r>
      <w:r>
        <w:rPr>
          <w:rFonts w:ascii="Tahoma" w:hAnsi="Tahoma" w:cs="Tahoma"/>
        </w:rPr>
        <w:t>)</w:t>
      </w:r>
      <w:r w:rsidR="002B3292">
        <w:rPr>
          <w:rFonts w:ascii="Tahoma" w:hAnsi="Tahoma" w:cs="Tahoma"/>
        </w:rPr>
        <w:t>,</w:t>
      </w:r>
    </w:p>
    <w:p w14:paraId="0E90CD08" w14:textId="77777777" w:rsidR="00072EB8" w:rsidRPr="007124F0" w:rsidRDefault="00072EB8" w:rsidP="00331106">
      <w:pPr>
        <w:keepNext/>
        <w:keepLines/>
        <w:numPr>
          <w:ilvl w:val="0"/>
          <w:numId w:val="7"/>
        </w:numPr>
        <w:ind w:left="426" w:hanging="284"/>
        <w:jc w:val="both"/>
        <w:rPr>
          <w:rFonts w:ascii="Tahoma" w:hAnsi="Tahoma" w:cs="Tahoma"/>
        </w:rPr>
      </w:pPr>
      <w:r w:rsidRPr="007124F0">
        <w:rPr>
          <w:rFonts w:ascii="Tahoma" w:hAnsi="Tahoma" w:cs="Tahoma"/>
        </w:rPr>
        <w:t>izpolnjen obrazec ESPD s strani podizvajalca/</w:t>
      </w:r>
      <w:proofErr w:type="spellStart"/>
      <w:r w:rsidRPr="007124F0">
        <w:rPr>
          <w:rFonts w:ascii="Tahoma" w:hAnsi="Tahoma" w:cs="Tahoma"/>
        </w:rPr>
        <w:t>ev</w:t>
      </w:r>
      <w:proofErr w:type="spellEnd"/>
      <w:r w:rsidRPr="007124F0">
        <w:rPr>
          <w:rFonts w:ascii="Tahoma" w:hAnsi="Tahoma" w:cs="Tahoma"/>
        </w:rPr>
        <w:t xml:space="preserve"> (Priloga </w:t>
      </w:r>
      <w:r w:rsidR="002B3292">
        <w:rPr>
          <w:rFonts w:ascii="Tahoma" w:hAnsi="Tahoma" w:cs="Tahoma"/>
        </w:rPr>
        <w:t>4</w:t>
      </w:r>
      <w:r w:rsidRPr="007124F0">
        <w:rPr>
          <w:rFonts w:ascii="Tahoma" w:hAnsi="Tahoma" w:cs="Tahoma"/>
        </w:rPr>
        <w:t xml:space="preserve">), </w:t>
      </w:r>
    </w:p>
    <w:p w14:paraId="6416550A" w14:textId="77777777" w:rsidR="00072EB8" w:rsidRPr="007124F0" w:rsidRDefault="00072EB8" w:rsidP="00331106">
      <w:pPr>
        <w:keepNext/>
        <w:keepLines/>
        <w:numPr>
          <w:ilvl w:val="0"/>
          <w:numId w:val="7"/>
        </w:numPr>
        <w:ind w:left="426" w:hanging="284"/>
        <w:jc w:val="both"/>
        <w:rPr>
          <w:rFonts w:ascii="Tahoma" w:hAnsi="Tahoma" w:cs="Tahoma"/>
        </w:rPr>
      </w:pPr>
      <w:r w:rsidRPr="007124F0">
        <w:rPr>
          <w:rFonts w:ascii="Tahoma" w:hAnsi="Tahoma" w:cs="Tahoma"/>
        </w:rPr>
        <w:lastRenderedPageBreak/>
        <w:t xml:space="preserve">Prilogo </w:t>
      </w:r>
      <w:r w:rsidR="00B2094E">
        <w:rPr>
          <w:rFonts w:ascii="Tahoma" w:hAnsi="Tahoma" w:cs="Tahoma"/>
        </w:rPr>
        <w:t>3/3</w:t>
      </w:r>
      <w:r w:rsidRPr="007124F0">
        <w:rPr>
          <w:rFonts w:ascii="Tahoma" w:hAnsi="Tahoma" w:cs="Tahoma"/>
        </w:rPr>
        <w:t xml:space="preserve"> »Izjava o udeležbi fizičnih in pravnih oseb v lastništvu ponudnika«;</w:t>
      </w:r>
    </w:p>
    <w:p w14:paraId="47C9561F" w14:textId="77777777" w:rsidR="00072EB8" w:rsidRPr="00891D96" w:rsidRDefault="00072EB8" w:rsidP="00331106">
      <w:pPr>
        <w:keepNext/>
        <w:keepLines/>
        <w:numPr>
          <w:ilvl w:val="0"/>
          <w:numId w:val="7"/>
        </w:numPr>
        <w:ind w:left="426" w:hanging="284"/>
        <w:jc w:val="both"/>
        <w:rPr>
          <w:rFonts w:ascii="Tahoma" w:hAnsi="Tahoma" w:cs="Tahoma"/>
        </w:rPr>
      </w:pPr>
      <w:r w:rsidRPr="00891D96">
        <w:rPr>
          <w:rFonts w:ascii="Tahoma" w:hAnsi="Tahoma" w:cs="Tahoma"/>
        </w:rPr>
        <w:t xml:space="preserve">Prilogo 5 »Seznam podizvajalcev«, ter v primeru, </w:t>
      </w:r>
      <w:r w:rsidRPr="00891D96">
        <w:rPr>
          <w:rFonts w:ascii="Tahoma" w:hAnsi="Tahoma" w:cs="Tahoma"/>
          <w:u w:val="single"/>
        </w:rPr>
        <w:t>če podizvajalec zahteva neposredno plačilo tudi obrazca 1 in 2 k prilogi 5,</w:t>
      </w:r>
    </w:p>
    <w:p w14:paraId="11F9B5E9" w14:textId="77777777" w:rsidR="00072EB8" w:rsidRPr="00891D96" w:rsidRDefault="00072EB8" w:rsidP="00331106">
      <w:pPr>
        <w:keepNext/>
        <w:keepLines/>
        <w:numPr>
          <w:ilvl w:val="0"/>
          <w:numId w:val="7"/>
        </w:numPr>
        <w:ind w:left="426" w:hanging="284"/>
        <w:jc w:val="both"/>
        <w:rPr>
          <w:rFonts w:ascii="Tahoma" w:hAnsi="Tahoma" w:cs="Tahoma"/>
        </w:rPr>
      </w:pPr>
      <w:r w:rsidRPr="00891D96">
        <w:rPr>
          <w:rFonts w:ascii="Tahoma" w:hAnsi="Tahoma" w:cs="Tahoma"/>
        </w:rPr>
        <w:t xml:space="preserve">ter ostala dokazila, v kolikor/kot to izhaja iz posameznih točk v nadaljevanju razpisne dokumentacije. </w:t>
      </w:r>
    </w:p>
    <w:p w14:paraId="33C46C89" w14:textId="77777777" w:rsidR="00072EB8" w:rsidRPr="00891D96" w:rsidRDefault="00072EB8" w:rsidP="00331106">
      <w:pPr>
        <w:keepNext/>
        <w:keepLines/>
        <w:jc w:val="both"/>
        <w:rPr>
          <w:rFonts w:ascii="Tahoma" w:hAnsi="Tahoma" w:cs="Tahoma"/>
        </w:rPr>
      </w:pPr>
    </w:p>
    <w:p w14:paraId="118482CA" w14:textId="77777777" w:rsidR="00072EB8" w:rsidRPr="00891D96" w:rsidRDefault="00072EB8" w:rsidP="00331106">
      <w:pPr>
        <w:keepNext/>
        <w:keepLines/>
        <w:jc w:val="both"/>
        <w:rPr>
          <w:rFonts w:ascii="Tahoma" w:hAnsi="Tahoma" w:cs="Tahoma"/>
        </w:rPr>
      </w:pPr>
      <w:r w:rsidRPr="00891D96">
        <w:rPr>
          <w:rFonts w:ascii="Tahoma" w:hAnsi="Tahoma" w:cs="Tahoma"/>
        </w:rPr>
        <w:t xml:space="preserve">Če ponudnik nastopa </w:t>
      </w:r>
      <w:r w:rsidRPr="00891D96">
        <w:rPr>
          <w:rFonts w:ascii="Tahoma" w:hAnsi="Tahoma" w:cs="Tahoma"/>
          <w:b/>
          <w:u w:val="single"/>
        </w:rPr>
        <w:t>podizvajalci</w:t>
      </w:r>
      <w:r w:rsidRPr="00891D96">
        <w:rPr>
          <w:rFonts w:ascii="Tahoma" w:hAnsi="Tahoma" w:cs="Tahoma"/>
        </w:rPr>
        <w:t xml:space="preserve">, mora </w:t>
      </w:r>
      <w:r w:rsidRPr="00891D96">
        <w:rPr>
          <w:rFonts w:ascii="Tahoma" w:hAnsi="Tahoma" w:cs="Tahoma"/>
          <w:u w:val="single"/>
        </w:rPr>
        <w:t>poleg svojega</w:t>
      </w:r>
      <w:r w:rsidRPr="00891D96">
        <w:rPr>
          <w:rFonts w:ascii="Tahoma" w:hAnsi="Tahoma" w:cs="Tahoma"/>
        </w:rPr>
        <w:t xml:space="preserve"> priložiti </w:t>
      </w:r>
      <w:r w:rsidRPr="00891D96">
        <w:rPr>
          <w:rFonts w:ascii="Tahoma" w:hAnsi="Tahoma" w:cs="Tahoma"/>
          <w:u w:val="single"/>
        </w:rPr>
        <w:t>tudi</w:t>
      </w:r>
      <w:r w:rsidRPr="00891D96">
        <w:rPr>
          <w:rFonts w:ascii="Tahoma" w:hAnsi="Tahoma" w:cs="Tahoma"/>
        </w:rPr>
        <w:t xml:space="preserve"> </w:t>
      </w:r>
      <w:r w:rsidRPr="00891D96">
        <w:rPr>
          <w:rFonts w:ascii="Tahoma" w:hAnsi="Tahoma" w:cs="Tahoma"/>
          <w:b/>
        </w:rPr>
        <w:t>ločen</w:t>
      </w:r>
      <w:r w:rsidRPr="00891D96">
        <w:t xml:space="preserve"> </w:t>
      </w:r>
      <w:r w:rsidRPr="00891D96">
        <w:rPr>
          <w:rFonts w:ascii="Tahoma" w:hAnsi="Tahoma" w:cs="Tahoma"/>
        </w:rPr>
        <w:t xml:space="preserve">ESPD obrazec </w:t>
      </w:r>
      <w:r w:rsidRPr="00891D96">
        <w:rPr>
          <w:rFonts w:ascii="Tahoma" w:hAnsi="Tahoma" w:cs="Tahoma"/>
          <w:u w:val="single"/>
        </w:rPr>
        <w:t xml:space="preserve">za </w:t>
      </w:r>
      <w:r w:rsidRPr="00891D96">
        <w:rPr>
          <w:rFonts w:ascii="Tahoma" w:hAnsi="Tahoma" w:cs="Tahoma"/>
          <w:b/>
          <w:u w:val="single"/>
        </w:rPr>
        <w:t>vsakega</w:t>
      </w:r>
      <w:r w:rsidRPr="00891D96">
        <w:rPr>
          <w:rFonts w:ascii="Tahoma" w:hAnsi="Tahoma" w:cs="Tahoma"/>
          <w:u w:val="single"/>
        </w:rPr>
        <w:t xml:space="preserve"> podizvajalca v ponudbi</w:t>
      </w:r>
      <w:r w:rsidRPr="00891D96">
        <w:rPr>
          <w:rFonts w:ascii="Tahoma" w:hAnsi="Tahoma" w:cs="Tahoma"/>
        </w:rPr>
        <w:t xml:space="preserve">. </w:t>
      </w:r>
    </w:p>
    <w:p w14:paraId="239A29A5" w14:textId="77777777" w:rsidR="00072EB8" w:rsidRPr="00891D96" w:rsidRDefault="00072EB8" w:rsidP="00331106">
      <w:pPr>
        <w:keepNext/>
        <w:keepLines/>
        <w:jc w:val="both"/>
        <w:rPr>
          <w:rFonts w:ascii="Tahoma" w:hAnsi="Tahoma" w:cs="Tahoma"/>
          <w:sz w:val="22"/>
          <w:szCs w:val="22"/>
        </w:rPr>
      </w:pPr>
    </w:p>
    <w:p w14:paraId="6C3C6380" w14:textId="77777777" w:rsidR="00072EB8" w:rsidRPr="00891D96" w:rsidRDefault="00072EB8" w:rsidP="00331106">
      <w:pPr>
        <w:keepNext/>
        <w:keepLines/>
        <w:jc w:val="both"/>
        <w:rPr>
          <w:rFonts w:ascii="Tahoma" w:hAnsi="Tahoma" w:cs="Tahoma"/>
          <w:i/>
          <w:szCs w:val="22"/>
        </w:rPr>
      </w:pPr>
      <w:r w:rsidRPr="00891D96">
        <w:rPr>
          <w:rFonts w:ascii="Tahoma" w:hAnsi="Tahoma" w:cs="Tahoma"/>
          <w:i/>
          <w:szCs w:val="22"/>
        </w:rPr>
        <w:t>V kolikor ponudnik ne oddaja ponudbe z nobenim podizvajalcem, mu ni potrebno upoštevati določil oz. izpolniti/priložiti prilog, ki se nanašajo na podizvajalce.</w:t>
      </w:r>
    </w:p>
    <w:p w14:paraId="63C2070E" w14:textId="77777777" w:rsidR="00394789" w:rsidRPr="00891D96" w:rsidRDefault="00394789" w:rsidP="00331106">
      <w:pPr>
        <w:keepNext/>
        <w:keepLines/>
        <w:jc w:val="both"/>
        <w:rPr>
          <w:rFonts w:ascii="Tahoma" w:hAnsi="Tahoma" w:cs="Tahoma"/>
        </w:rPr>
      </w:pPr>
    </w:p>
    <w:p w14:paraId="2595911C" w14:textId="77777777" w:rsidR="00E87A31" w:rsidRPr="00891D96" w:rsidRDefault="00E87A31" w:rsidP="00331106">
      <w:pPr>
        <w:keepNext/>
        <w:keepLines/>
        <w:numPr>
          <w:ilvl w:val="1"/>
          <w:numId w:val="2"/>
        </w:numPr>
        <w:jc w:val="both"/>
        <w:rPr>
          <w:rFonts w:ascii="Tahoma" w:hAnsi="Tahoma" w:cs="Tahoma"/>
          <w:b/>
        </w:rPr>
      </w:pPr>
      <w:r w:rsidRPr="00891D96">
        <w:rPr>
          <w:rFonts w:ascii="Tahoma" w:hAnsi="Tahoma" w:cs="Tahoma"/>
          <w:b/>
        </w:rPr>
        <w:t>Uporaba zmogljivosti drugih subjektov</w:t>
      </w:r>
    </w:p>
    <w:p w14:paraId="75EC9DA9" w14:textId="77777777" w:rsidR="00E87A31" w:rsidRPr="00891D96" w:rsidRDefault="00E87A31" w:rsidP="00331106">
      <w:pPr>
        <w:keepNext/>
        <w:keepLines/>
        <w:jc w:val="both"/>
        <w:rPr>
          <w:rFonts w:ascii="Tahoma" w:hAnsi="Tahoma" w:cs="Tahoma"/>
        </w:rPr>
      </w:pPr>
    </w:p>
    <w:p w14:paraId="116948F8" w14:textId="77777777" w:rsidR="008D1D3C" w:rsidRPr="00891D96" w:rsidRDefault="008D1D3C" w:rsidP="00331106">
      <w:pPr>
        <w:keepNext/>
        <w:keepLines/>
        <w:jc w:val="both"/>
        <w:rPr>
          <w:rFonts w:ascii="Tahoma" w:hAnsi="Tahoma" w:cs="Tahoma"/>
          <w:u w:val="single"/>
        </w:rPr>
      </w:pPr>
      <w:r w:rsidRPr="00891D96">
        <w:rPr>
          <w:rFonts w:ascii="Tahoma" w:hAnsi="Tahoma" w:cs="Tahoma"/>
        </w:rPr>
        <w:t>Ponudnik lahko za izvedbo javnega naročila oz. v okviru ponudbe uporabi zmogljivosti drugih subjektov, kot to določa 81. člen ZJN-3. Subjekt/i, katerih zmogljivosti namerava uporabiti gospodarski subjekt mora/jo izpolnjevati zahtevane pogoje za sodelovanje, zanje ne smejo obstajajo razlogi za izključitev, ter morajo izpolnjevati tudi vse ostale pogoje in zahteve iz razpisne dokumentacije in ZJN-3,</w:t>
      </w:r>
      <w:r w:rsidRPr="00891D96">
        <w:rPr>
          <w:rFonts w:ascii="Tahoma" w:hAnsi="Tahoma" w:cs="Tahoma"/>
          <w:kern w:val="16"/>
        </w:rPr>
        <w:t xml:space="preserve"> </w:t>
      </w:r>
      <w:r w:rsidRPr="00891D96">
        <w:rPr>
          <w:rFonts w:ascii="Tahoma" w:hAnsi="Tahoma" w:cs="Tahoma"/>
        </w:rPr>
        <w:t>ki se nanašajo na subjekte</w:t>
      </w:r>
      <w:r w:rsidRPr="00891D96">
        <w:t xml:space="preserve"> </w:t>
      </w:r>
      <w:r w:rsidRPr="00891D96">
        <w:rPr>
          <w:rFonts w:ascii="Tahoma" w:hAnsi="Tahoma" w:cs="Tahoma"/>
        </w:rPr>
        <w:t xml:space="preserve">katerih zmogljivosti namerava ponudnik uporabiti. </w:t>
      </w:r>
      <w:r w:rsidRPr="00891D96">
        <w:rPr>
          <w:rFonts w:ascii="Tahoma" w:hAnsi="Tahoma" w:cs="Tahoma"/>
          <w:kern w:val="16"/>
        </w:rPr>
        <w:t>Ponudnik mora za vse navedene subjekte, katerih zmogljivosti namerava uporabiti, predložiti izpolnjene in podpisane zahtevane obrazce oz. zahtevano dokumentacijo iz razpisne dokumentacije.</w:t>
      </w:r>
    </w:p>
    <w:p w14:paraId="0F210D37" w14:textId="77777777" w:rsidR="008D1D3C" w:rsidRPr="00891D96" w:rsidRDefault="008D1D3C" w:rsidP="00331106">
      <w:pPr>
        <w:keepNext/>
        <w:keepLines/>
        <w:jc w:val="both"/>
        <w:rPr>
          <w:rFonts w:ascii="Tahoma" w:hAnsi="Tahoma" w:cs="Tahoma"/>
          <w:sz w:val="16"/>
        </w:rPr>
      </w:pPr>
      <w:r w:rsidRPr="00891D96">
        <w:rPr>
          <w:rFonts w:ascii="Tahoma" w:hAnsi="Tahoma" w:cs="Tahoma"/>
        </w:rPr>
        <w:t xml:space="preserve"> </w:t>
      </w:r>
    </w:p>
    <w:p w14:paraId="0204B686" w14:textId="77777777" w:rsidR="008D1D3C" w:rsidRPr="00891D96" w:rsidRDefault="008D1D3C" w:rsidP="00331106">
      <w:pPr>
        <w:keepNext/>
        <w:keepLines/>
        <w:autoSpaceDE w:val="0"/>
        <w:autoSpaceDN w:val="0"/>
        <w:adjustRightInd w:val="0"/>
        <w:jc w:val="both"/>
        <w:rPr>
          <w:rFonts w:ascii="Tahoma" w:hAnsi="Tahoma" w:cs="Tahoma"/>
        </w:rPr>
      </w:pPr>
      <w:r w:rsidRPr="00891D96">
        <w:rPr>
          <w:rFonts w:ascii="Tahoma" w:hAnsi="Tahoma" w:cs="Tahoma"/>
        </w:rPr>
        <w:t xml:space="preserve">O uporabi zmogljivosti drugih subjektov govorimo, ko drugi subjekt </w:t>
      </w:r>
      <w:r w:rsidRPr="00891D96">
        <w:rPr>
          <w:rFonts w:ascii="Tahoma" w:hAnsi="Tahoma" w:cs="Tahoma"/>
          <w:u w:val="single"/>
        </w:rPr>
        <w:t>ni neposredno udeležen pri sami izvedbi naročila</w:t>
      </w:r>
      <w:r w:rsidRPr="00891D96">
        <w:rPr>
          <w:rFonts w:ascii="Tahoma" w:hAnsi="Tahoma" w:cs="Tahoma"/>
        </w:rPr>
        <w:t xml:space="preserve">, temveč ponudniku le npr. posodi določeno opremo, tehnična sredstva, mehanizacijo itd.. Če bo drugi subjekt z zmogljivostmi, s katerimi razpolaga in na katere se sklicuje ponudnik, </w:t>
      </w:r>
      <w:r w:rsidRPr="00891D96">
        <w:rPr>
          <w:rFonts w:ascii="Tahoma" w:hAnsi="Tahoma" w:cs="Tahoma"/>
          <w:u w:val="single"/>
        </w:rPr>
        <w:t>neposredno sam izvedel del predmeta javnega naročila</w:t>
      </w:r>
      <w:r w:rsidRPr="00891D96">
        <w:rPr>
          <w:rFonts w:ascii="Tahoma" w:hAnsi="Tahoma" w:cs="Tahoma"/>
        </w:rPr>
        <w:t xml:space="preserve">, potem govorimo o subjektu, ki izpolnjuje definicijo </w:t>
      </w:r>
      <w:r w:rsidRPr="00891D96">
        <w:rPr>
          <w:rFonts w:ascii="Tahoma" w:hAnsi="Tahoma" w:cs="Tahoma"/>
          <w:b/>
        </w:rPr>
        <w:t>podizvajalca</w:t>
      </w:r>
      <w:r w:rsidRPr="00891D96">
        <w:rPr>
          <w:rFonts w:ascii="Tahoma" w:hAnsi="Tahoma" w:cs="Tahoma"/>
        </w:rPr>
        <w:t xml:space="preserve">, </w:t>
      </w:r>
      <w:r w:rsidRPr="00891D96">
        <w:rPr>
          <w:rFonts w:ascii="Tahoma" w:hAnsi="Tahoma" w:cs="Tahoma"/>
          <w:u w:val="single"/>
        </w:rPr>
        <w:t xml:space="preserve">zato naj ga ponudnik nominira kot podizvajalca/e </w:t>
      </w:r>
      <w:r w:rsidRPr="00891D96">
        <w:rPr>
          <w:rFonts w:ascii="Tahoma" w:hAnsi="Tahoma" w:cs="Tahoma"/>
          <w:b/>
          <w:u w:val="single"/>
        </w:rPr>
        <w:t>in ne</w:t>
      </w:r>
      <w:r w:rsidRPr="00891D96">
        <w:rPr>
          <w:rFonts w:ascii="Tahoma" w:hAnsi="Tahoma" w:cs="Tahoma"/>
          <w:u w:val="single"/>
        </w:rPr>
        <w:t xml:space="preserve"> kot subjekt/e, katerih zmogljivost uporablja ponudnik v ponudbi</w:t>
      </w:r>
      <w:r w:rsidRPr="00891D96">
        <w:rPr>
          <w:rFonts w:ascii="Tahoma" w:hAnsi="Tahoma" w:cs="Tahoma"/>
        </w:rPr>
        <w:t>.</w:t>
      </w:r>
    </w:p>
    <w:p w14:paraId="09DAE75C" w14:textId="77777777" w:rsidR="008D1D3C" w:rsidRPr="00891D96" w:rsidRDefault="008D1D3C" w:rsidP="00331106">
      <w:pPr>
        <w:keepNext/>
        <w:keepLines/>
        <w:jc w:val="both"/>
        <w:rPr>
          <w:rFonts w:ascii="Tahoma" w:hAnsi="Tahoma" w:cs="Tahoma"/>
        </w:rPr>
      </w:pPr>
    </w:p>
    <w:p w14:paraId="2DEA5C23" w14:textId="77777777" w:rsidR="008D1D3C" w:rsidRPr="00891D96" w:rsidRDefault="008D1D3C" w:rsidP="00331106">
      <w:pPr>
        <w:keepNext/>
        <w:keepLines/>
        <w:jc w:val="both"/>
        <w:rPr>
          <w:rFonts w:ascii="Tahoma" w:hAnsi="Tahoma" w:cs="Tahoma"/>
          <w:b/>
          <w:u w:val="single"/>
        </w:rPr>
      </w:pPr>
      <w:r w:rsidRPr="00891D96">
        <w:rPr>
          <w:rFonts w:ascii="Tahoma" w:hAnsi="Tahoma" w:cs="Tahoma"/>
          <w:b/>
          <w:u w:val="single"/>
        </w:rPr>
        <w:t>Dokazila oz. zahtevana dokumentacija za subjekt/e, katerih zmogljivost uporablja ponudnik:</w:t>
      </w:r>
    </w:p>
    <w:p w14:paraId="12DD7F87" w14:textId="77777777" w:rsidR="00B2094E" w:rsidRPr="00891D96" w:rsidRDefault="00B2094E" w:rsidP="00331106">
      <w:pPr>
        <w:keepNext/>
        <w:keepLines/>
        <w:numPr>
          <w:ilvl w:val="0"/>
          <w:numId w:val="7"/>
        </w:numPr>
        <w:ind w:left="426" w:hanging="284"/>
        <w:jc w:val="both"/>
        <w:rPr>
          <w:rFonts w:ascii="Tahoma" w:hAnsi="Tahoma" w:cs="Tahoma"/>
        </w:rPr>
      </w:pPr>
      <w:r w:rsidRPr="00891D96">
        <w:rPr>
          <w:rFonts w:ascii="Tahoma" w:hAnsi="Tahoma" w:cs="Tahoma"/>
        </w:rPr>
        <w:t>izpolnjeno Prilogo 3/2 (IZJAVA O IZPOLNJEVANJU POGOJEV),</w:t>
      </w:r>
    </w:p>
    <w:p w14:paraId="567219F2" w14:textId="77777777" w:rsidR="008D1D3C" w:rsidRPr="00891D96" w:rsidRDefault="008D1D3C" w:rsidP="00331106">
      <w:pPr>
        <w:keepNext/>
        <w:keepLines/>
        <w:numPr>
          <w:ilvl w:val="0"/>
          <w:numId w:val="7"/>
        </w:numPr>
        <w:ind w:left="426" w:hanging="284"/>
        <w:jc w:val="both"/>
        <w:rPr>
          <w:rFonts w:ascii="Tahoma" w:hAnsi="Tahoma" w:cs="Tahoma"/>
        </w:rPr>
      </w:pPr>
      <w:r w:rsidRPr="00891D96">
        <w:rPr>
          <w:rFonts w:ascii="Tahoma" w:hAnsi="Tahoma" w:cs="Tahoma"/>
        </w:rPr>
        <w:t xml:space="preserve">izpolnjen obrazec ESPD s strani subjekta/ov (Priloga </w:t>
      </w:r>
      <w:r w:rsidR="00B2094E" w:rsidRPr="00891D96">
        <w:rPr>
          <w:rFonts w:ascii="Tahoma" w:hAnsi="Tahoma" w:cs="Tahoma"/>
        </w:rPr>
        <w:t>4</w:t>
      </w:r>
      <w:r w:rsidRPr="00891D96">
        <w:rPr>
          <w:rFonts w:ascii="Tahoma" w:hAnsi="Tahoma" w:cs="Tahoma"/>
        </w:rPr>
        <w:t xml:space="preserve">), </w:t>
      </w:r>
    </w:p>
    <w:p w14:paraId="725A4E70" w14:textId="77777777" w:rsidR="008D1D3C" w:rsidRPr="00891D96" w:rsidRDefault="008D1D3C" w:rsidP="00331106">
      <w:pPr>
        <w:keepNext/>
        <w:keepLines/>
        <w:numPr>
          <w:ilvl w:val="0"/>
          <w:numId w:val="7"/>
        </w:numPr>
        <w:ind w:left="426" w:hanging="284"/>
        <w:jc w:val="both"/>
        <w:rPr>
          <w:rFonts w:ascii="Tahoma" w:hAnsi="Tahoma" w:cs="Tahoma"/>
        </w:rPr>
      </w:pPr>
      <w:r w:rsidRPr="00891D96">
        <w:rPr>
          <w:rFonts w:ascii="Tahoma" w:hAnsi="Tahoma" w:cs="Tahoma"/>
        </w:rPr>
        <w:t xml:space="preserve">Prilogo </w:t>
      </w:r>
      <w:r w:rsidR="00B2094E" w:rsidRPr="00891D96">
        <w:rPr>
          <w:rFonts w:ascii="Tahoma" w:hAnsi="Tahoma" w:cs="Tahoma"/>
        </w:rPr>
        <w:t>3/3</w:t>
      </w:r>
      <w:r w:rsidRPr="00891D96">
        <w:rPr>
          <w:rFonts w:ascii="Tahoma" w:hAnsi="Tahoma" w:cs="Tahoma"/>
        </w:rPr>
        <w:t xml:space="preserve"> »Izjava o udeležbi fizičnih in pravnih oseb v lastništvu ponudnika«;</w:t>
      </w:r>
    </w:p>
    <w:p w14:paraId="0D80080A" w14:textId="77777777" w:rsidR="008D1D3C" w:rsidRPr="00891D96" w:rsidRDefault="008D1D3C" w:rsidP="00331106">
      <w:pPr>
        <w:keepNext/>
        <w:keepLines/>
        <w:numPr>
          <w:ilvl w:val="0"/>
          <w:numId w:val="7"/>
        </w:numPr>
        <w:ind w:left="426" w:hanging="284"/>
        <w:jc w:val="both"/>
        <w:rPr>
          <w:rFonts w:ascii="Tahoma" w:hAnsi="Tahoma" w:cs="Tahoma"/>
        </w:rPr>
      </w:pPr>
      <w:r w:rsidRPr="00891D96">
        <w:rPr>
          <w:rFonts w:ascii="Tahoma" w:hAnsi="Tahoma" w:cs="Tahoma"/>
        </w:rPr>
        <w:t>Prilogo 6 »Seznam subjektov, katerih zmogljivost uporablja ponudnik«,</w:t>
      </w:r>
    </w:p>
    <w:p w14:paraId="03C12A19" w14:textId="77777777" w:rsidR="008D1D3C" w:rsidRPr="00891D96" w:rsidRDefault="008D1D3C" w:rsidP="00331106">
      <w:pPr>
        <w:keepNext/>
        <w:keepLines/>
        <w:numPr>
          <w:ilvl w:val="0"/>
          <w:numId w:val="7"/>
        </w:numPr>
        <w:ind w:left="426" w:hanging="284"/>
        <w:jc w:val="both"/>
        <w:rPr>
          <w:rFonts w:ascii="Tahoma" w:hAnsi="Tahoma" w:cs="Tahoma"/>
        </w:rPr>
      </w:pPr>
      <w:r w:rsidRPr="00891D96">
        <w:rPr>
          <w:rFonts w:ascii="Tahoma" w:hAnsi="Tahoma" w:cs="Tahoma"/>
        </w:rPr>
        <w:t xml:space="preserve">ter z ostalimi dokazili, v kolikor/kot to izhaja iz posameznih točk v nadaljevanju razpisne dokumentacije. </w:t>
      </w:r>
    </w:p>
    <w:p w14:paraId="2478B8FB" w14:textId="77777777" w:rsidR="008D1D3C" w:rsidRPr="00891D96" w:rsidRDefault="008D1D3C" w:rsidP="00331106">
      <w:pPr>
        <w:keepNext/>
        <w:keepLines/>
        <w:jc w:val="both"/>
        <w:rPr>
          <w:rFonts w:ascii="Tahoma" w:hAnsi="Tahoma" w:cs="Tahoma"/>
          <w:sz w:val="12"/>
        </w:rPr>
      </w:pPr>
    </w:p>
    <w:p w14:paraId="465D3BFE" w14:textId="77777777" w:rsidR="008D1D3C" w:rsidRPr="007124F0" w:rsidRDefault="008D1D3C" w:rsidP="00331106">
      <w:pPr>
        <w:keepNext/>
        <w:keepLines/>
        <w:jc w:val="both"/>
        <w:rPr>
          <w:rFonts w:ascii="Tahoma" w:hAnsi="Tahoma" w:cs="Tahoma"/>
        </w:rPr>
      </w:pPr>
      <w:r w:rsidRPr="00891D96">
        <w:rPr>
          <w:rFonts w:ascii="Tahoma" w:hAnsi="Tahoma" w:cs="Tahoma"/>
          <w:u w:val="single"/>
        </w:rPr>
        <w:t>Ponudnik, kateremu bo javno naročilo oddano, bo v razmerju do naročnika v celoti odgovarjal za izvedbo prejetega naročila, ne glede na število subjektov, katerih zmogljivost bo ponudnik uporabljal v ponudbi oz. pri izvedbi predmeta javnega naročila</w:t>
      </w:r>
      <w:r w:rsidRPr="00891D96">
        <w:rPr>
          <w:rFonts w:ascii="Tahoma" w:hAnsi="Tahoma" w:cs="Tahoma"/>
        </w:rPr>
        <w:t>.</w:t>
      </w:r>
    </w:p>
    <w:p w14:paraId="01D34BB4" w14:textId="77777777" w:rsidR="008D1D3C" w:rsidRPr="007124F0" w:rsidRDefault="008D1D3C" w:rsidP="00331106">
      <w:pPr>
        <w:keepNext/>
        <w:keepLines/>
        <w:jc w:val="both"/>
        <w:rPr>
          <w:rFonts w:ascii="Tahoma" w:hAnsi="Tahoma" w:cs="Tahoma"/>
        </w:rPr>
      </w:pPr>
    </w:p>
    <w:p w14:paraId="220BF65C" w14:textId="77777777" w:rsidR="00E87A31" w:rsidRPr="007124F0" w:rsidRDefault="008D1D3C" w:rsidP="00331106">
      <w:pPr>
        <w:keepNext/>
        <w:keepLines/>
        <w:rPr>
          <w:rFonts w:ascii="Tahoma" w:hAnsi="Tahoma" w:cs="Tahoma"/>
        </w:rPr>
      </w:pPr>
      <w:r w:rsidRPr="007124F0">
        <w:rPr>
          <w:rFonts w:ascii="Tahoma" w:hAnsi="Tahoma" w:cs="Tahoma"/>
          <w:i/>
          <w:sz w:val="18"/>
        </w:rPr>
        <w:t>V kolikor ponudnik za izvedbo javnega naročila ne bo uporabil zmogljivosti drugih subjektov, mu ni potrebno upoštevati določil oz. izpolniti/priložiti prilog, ki se nanašajo na subjekt/e, katerih zmogljivost</w:t>
      </w:r>
      <w:r w:rsidRPr="007124F0">
        <w:rPr>
          <w:sz w:val="18"/>
        </w:rPr>
        <w:t xml:space="preserve"> </w:t>
      </w:r>
      <w:r w:rsidRPr="007124F0">
        <w:rPr>
          <w:rFonts w:ascii="Tahoma" w:hAnsi="Tahoma" w:cs="Tahoma"/>
          <w:i/>
          <w:sz w:val="18"/>
        </w:rPr>
        <w:t>uporablja ponudnik v ponudbi.</w:t>
      </w:r>
    </w:p>
    <w:p w14:paraId="3FF6E338" w14:textId="77777777" w:rsidR="008D1D3C" w:rsidRPr="007124F0" w:rsidRDefault="008D1D3C" w:rsidP="00331106">
      <w:pPr>
        <w:keepNext/>
        <w:keepLines/>
        <w:rPr>
          <w:rFonts w:ascii="Tahoma" w:hAnsi="Tahoma" w:cs="Tahoma"/>
          <w:kern w:val="16"/>
        </w:rPr>
      </w:pPr>
    </w:p>
    <w:p w14:paraId="7D77A3DF" w14:textId="77777777" w:rsidR="00E87A31" w:rsidRPr="007124F0" w:rsidRDefault="00E87A31" w:rsidP="00331106">
      <w:pPr>
        <w:keepNext/>
        <w:keepLines/>
        <w:numPr>
          <w:ilvl w:val="1"/>
          <w:numId w:val="2"/>
        </w:numPr>
        <w:jc w:val="both"/>
        <w:rPr>
          <w:rFonts w:ascii="Tahoma" w:hAnsi="Tahoma" w:cs="Tahoma"/>
          <w:b/>
        </w:rPr>
      </w:pPr>
      <w:r w:rsidRPr="007124F0">
        <w:rPr>
          <w:rFonts w:ascii="Tahoma" w:hAnsi="Tahoma" w:cs="Tahoma"/>
          <w:b/>
        </w:rPr>
        <w:t>Ponudniki s sedežem izven Republike Slovenije</w:t>
      </w:r>
    </w:p>
    <w:p w14:paraId="71D69B9E" w14:textId="77777777" w:rsidR="00E87A31" w:rsidRPr="007124F0" w:rsidRDefault="00E87A31" w:rsidP="00331106">
      <w:pPr>
        <w:keepNext/>
        <w:keepLines/>
        <w:autoSpaceDE w:val="0"/>
        <w:autoSpaceDN w:val="0"/>
        <w:adjustRightInd w:val="0"/>
        <w:ind w:left="720"/>
        <w:jc w:val="both"/>
        <w:rPr>
          <w:rFonts w:ascii="Tahoma" w:eastAsia="Calibri" w:hAnsi="Tahoma" w:cs="Tahoma"/>
        </w:rPr>
      </w:pPr>
    </w:p>
    <w:p w14:paraId="511CF51B" w14:textId="77777777" w:rsidR="008D1D3C" w:rsidRPr="007124F0" w:rsidRDefault="008D1D3C" w:rsidP="00331106">
      <w:pPr>
        <w:keepNext/>
        <w:keepLines/>
        <w:autoSpaceDE w:val="0"/>
        <w:autoSpaceDN w:val="0"/>
        <w:adjustRightInd w:val="0"/>
        <w:jc w:val="both"/>
        <w:rPr>
          <w:rFonts w:ascii="Tahoma" w:hAnsi="Tahoma" w:cs="Tahoma"/>
        </w:rPr>
      </w:pPr>
      <w:r w:rsidRPr="007124F0">
        <w:rPr>
          <w:rFonts w:ascii="Tahoma" w:hAnsi="Tahoma" w:cs="Tahoma"/>
        </w:rPr>
        <w:t xml:space="preserve">Ponudniki s sedežem v tuji državi morajo izpolnjevati enake pogoje kot ponudniki s sedežem v Republiki Sloveniji, ter </w:t>
      </w:r>
      <w:r w:rsidRPr="007124F0">
        <w:rPr>
          <w:rFonts w:ascii="Tahoma" w:eastAsiaTheme="minorHAnsi" w:hAnsi="Tahoma" w:cs="Tahoma"/>
        </w:rPr>
        <w:t>morajo posamezno sposobnost dokazovati v skladu z zahtevami naročnika iz razpisne dokumentacije, ki velja za vse ponudnike ter v skladu z določili četrtega odstavka 77. člena ZJN-3 in ta dokazila priložiti k ponudbi.</w:t>
      </w:r>
      <w:r w:rsidRPr="007124F0">
        <w:rPr>
          <w:rFonts w:ascii="Tahoma" w:hAnsi="Tahoma" w:cs="Tahoma"/>
        </w:rPr>
        <w:t xml:space="preserve"> Enako velja tudi v primeru, da ponudnik nastopa s partnerjem</w:t>
      </w:r>
      <w:r w:rsidRPr="007124F0">
        <w:rPr>
          <w:rFonts w:ascii="Tahoma" w:eastAsiaTheme="minorHAnsi" w:hAnsi="Tahoma" w:cs="Tahoma"/>
        </w:rPr>
        <w:t xml:space="preserve"> v okviru skupne ponudbe</w:t>
      </w:r>
      <w:r w:rsidRPr="007124F0">
        <w:rPr>
          <w:rFonts w:ascii="Tahoma" w:hAnsi="Tahoma" w:cs="Tahoma"/>
        </w:rPr>
        <w:t xml:space="preserve"> ali podizvajalcem ali se sklicuje na uporabo zmogljivosti drugih subjektov s sedežem/i v tuji državi.</w:t>
      </w:r>
    </w:p>
    <w:p w14:paraId="5EF3FEA0" w14:textId="77777777" w:rsidR="00223473" w:rsidRPr="007124F0" w:rsidRDefault="00223473" w:rsidP="00331106">
      <w:pPr>
        <w:keepNext/>
        <w:keepLines/>
        <w:jc w:val="both"/>
        <w:rPr>
          <w:rFonts w:ascii="Tahoma" w:eastAsiaTheme="minorHAnsi" w:hAnsi="Tahoma" w:cs="Tahoma"/>
          <w:sz w:val="16"/>
        </w:rPr>
      </w:pPr>
    </w:p>
    <w:p w14:paraId="517C1697" w14:textId="46695FDE" w:rsidR="00331106" w:rsidRDefault="008D1D3C" w:rsidP="00331106">
      <w:pPr>
        <w:keepNext/>
        <w:keepLines/>
        <w:jc w:val="both"/>
        <w:rPr>
          <w:rFonts w:ascii="Tahoma" w:eastAsiaTheme="minorHAnsi" w:hAnsi="Tahoma" w:cs="Tahoma"/>
        </w:rPr>
      </w:pPr>
      <w:r w:rsidRPr="007124F0">
        <w:rPr>
          <w:rFonts w:ascii="Tahoma" w:eastAsiaTheme="minorHAnsi" w:hAnsi="Tahoma" w:cs="Tahoma"/>
        </w:rPr>
        <w:t>Ponudnik oziroma gospodarski subjekt s sedežem izven Republike Slovenije bo moral za ugotavljanje sposobnosti, sam predložiti vsa potrdila/dokazila pristojnega organa iz katerih izhaja, da za gospodarski subjekt ne obstajajo razlogi za izključitev in le ta izpolnjuje pogoje za sodelovanje, v kolikor takšnega potrdila iz ustreznega registra ne bo mogel pridobiti naročnik.</w:t>
      </w:r>
    </w:p>
    <w:p w14:paraId="538F90C7" w14:textId="45B206EC" w:rsidR="004664DA" w:rsidRDefault="004664DA" w:rsidP="00331106">
      <w:pPr>
        <w:keepNext/>
        <w:keepLines/>
        <w:jc w:val="both"/>
        <w:rPr>
          <w:rFonts w:ascii="Tahoma" w:eastAsiaTheme="minorHAnsi" w:hAnsi="Tahoma" w:cs="Tahoma"/>
        </w:rPr>
      </w:pPr>
    </w:p>
    <w:p w14:paraId="59C06366" w14:textId="44B22DD3" w:rsidR="004664DA" w:rsidRDefault="004664DA" w:rsidP="00331106">
      <w:pPr>
        <w:keepNext/>
        <w:keepLines/>
        <w:jc w:val="both"/>
        <w:rPr>
          <w:rFonts w:ascii="Tahoma" w:eastAsiaTheme="minorHAnsi" w:hAnsi="Tahoma" w:cs="Tahoma"/>
        </w:rPr>
      </w:pPr>
    </w:p>
    <w:p w14:paraId="0294D577" w14:textId="77777777" w:rsidR="004664DA" w:rsidRDefault="004664DA" w:rsidP="00331106">
      <w:pPr>
        <w:keepNext/>
        <w:keepLines/>
        <w:jc w:val="both"/>
        <w:rPr>
          <w:rFonts w:ascii="Tahoma" w:eastAsiaTheme="minorHAnsi" w:hAnsi="Tahoma" w:cs="Tahoma"/>
        </w:rPr>
      </w:pPr>
    </w:p>
    <w:p w14:paraId="65CA5F29" w14:textId="77777777" w:rsidR="00390C7E" w:rsidRDefault="00390C7E" w:rsidP="00331106">
      <w:pPr>
        <w:keepNext/>
        <w:keepLines/>
        <w:jc w:val="both"/>
        <w:rPr>
          <w:rFonts w:ascii="Tahoma" w:eastAsiaTheme="minorHAnsi" w:hAnsi="Tahoma" w:cs="Tahoma"/>
        </w:rPr>
      </w:pPr>
    </w:p>
    <w:p w14:paraId="3F58ADBA" w14:textId="77777777" w:rsidR="00E87A31" w:rsidRPr="007124F0" w:rsidRDefault="00E87A31" w:rsidP="00331106">
      <w:pPr>
        <w:keepNext/>
        <w:keepLines/>
        <w:numPr>
          <w:ilvl w:val="1"/>
          <w:numId w:val="2"/>
        </w:numPr>
        <w:jc w:val="both"/>
        <w:rPr>
          <w:rFonts w:ascii="Tahoma" w:hAnsi="Tahoma" w:cs="Tahoma"/>
          <w:b/>
        </w:rPr>
      </w:pPr>
      <w:bookmarkStart w:id="16" w:name="_Toc163615935"/>
      <w:r w:rsidRPr="007124F0">
        <w:rPr>
          <w:rFonts w:ascii="Tahoma" w:hAnsi="Tahoma" w:cs="Tahoma"/>
          <w:b/>
        </w:rPr>
        <w:lastRenderedPageBreak/>
        <w:t>Zaupnost po</w:t>
      </w:r>
      <w:bookmarkEnd w:id="16"/>
      <w:r w:rsidRPr="007124F0">
        <w:rPr>
          <w:rFonts w:ascii="Tahoma" w:hAnsi="Tahoma" w:cs="Tahoma"/>
          <w:b/>
        </w:rPr>
        <w:t>datkov in vpogled</w:t>
      </w:r>
    </w:p>
    <w:p w14:paraId="480D9C4D" w14:textId="77777777" w:rsidR="00E87A31" w:rsidRPr="007124F0" w:rsidRDefault="00E87A31" w:rsidP="00331106">
      <w:pPr>
        <w:keepNext/>
        <w:keepLines/>
        <w:ind w:left="720"/>
        <w:jc w:val="both"/>
        <w:rPr>
          <w:rFonts w:ascii="Tahoma" w:hAnsi="Tahoma" w:cs="Tahoma"/>
          <w:b/>
        </w:rPr>
      </w:pPr>
    </w:p>
    <w:p w14:paraId="4D3206BF" w14:textId="77777777" w:rsidR="00E87A31" w:rsidRPr="007124F0" w:rsidRDefault="00E87A31" w:rsidP="00331106">
      <w:pPr>
        <w:keepNext/>
        <w:keepLines/>
        <w:jc w:val="both"/>
        <w:rPr>
          <w:rFonts w:ascii="Tahoma" w:hAnsi="Tahoma" w:cs="Tahoma"/>
        </w:rPr>
      </w:pPr>
      <w:r w:rsidRPr="007124F0">
        <w:rPr>
          <w:rFonts w:ascii="Tahoma" w:hAnsi="Tahoma" w:cs="Tahoma"/>
        </w:rPr>
        <w:t>Naročnik zagotavlja javnost in zaupnost podatkov skladno s 35. členom ZJN-3, ob upoštevanju določb zakona, ki ureja varstvo osebnih podatkov, tajne podatke ali gospodarske družbe.</w:t>
      </w:r>
    </w:p>
    <w:p w14:paraId="13399FE3" w14:textId="77777777" w:rsidR="00E87A31" w:rsidRPr="007124F0" w:rsidRDefault="00E87A31" w:rsidP="00331106">
      <w:pPr>
        <w:keepNext/>
        <w:keepLines/>
        <w:jc w:val="both"/>
        <w:rPr>
          <w:rFonts w:ascii="Tahoma" w:hAnsi="Tahoma" w:cs="Tahoma"/>
          <w:sz w:val="16"/>
        </w:rPr>
      </w:pPr>
    </w:p>
    <w:p w14:paraId="24B77A6B" w14:textId="77777777" w:rsidR="00E87A31" w:rsidRPr="007124F0" w:rsidRDefault="00E87A31" w:rsidP="00331106">
      <w:pPr>
        <w:keepNext/>
        <w:keepLines/>
        <w:jc w:val="both"/>
        <w:rPr>
          <w:rFonts w:ascii="Tahoma" w:hAnsi="Tahoma" w:cs="Tahoma"/>
        </w:rPr>
      </w:pPr>
      <w:r w:rsidRPr="007124F0">
        <w:rPr>
          <w:rFonts w:ascii="Tahoma" w:hAnsi="Tahoma" w:cs="Tahoma"/>
        </w:rPr>
        <w:t>Naročnik ne sme razkriti informacij, ki mu jih gospodarski subjekt predloži in označi kot poslovno skrivnost, kot to določa zakon, ki ureja gospodarske družbe, če ta ali drug zakon ne določa drugače. Naročnik pa mora zagotoviti varovanje podatkov, ki se glede na določbe zakona, ki ureja varstvo osebnih podatkov in varstvo tajnih podatkov, štejejo za osebne ali tajne podatke. Naročnik zagotavlja javnost in zaupnost podatkov skladno s 35. členom ZJN-3.</w:t>
      </w:r>
    </w:p>
    <w:p w14:paraId="2DE02221" w14:textId="77777777" w:rsidR="00E87A31" w:rsidRPr="007124F0" w:rsidRDefault="00E87A31" w:rsidP="00331106">
      <w:pPr>
        <w:keepNext/>
        <w:keepLines/>
        <w:jc w:val="both"/>
        <w:rPr>
          <w:rFonts w:ascii="Tahoma" w:hAnsi="Tahoma" w:cs="Tahoma"/>
          <w:sz w:val="16"/>
        </w:rPr>
      </w:pPr>
    </w:p>
    <w:p w14:paraId="0A8A1BDE" w14:textId="77777777" w:rsidR="00E87A31" w:rsidRPr="007124F0" w:rsidRDefault="00E87A31" w:rsidP="00331106">
      <w:pPr>
        <w:keepNext/>
        <w:keepLines/>
        <w:jc w:val="both"/>
        <w:rPr>
          <w:rFonts w:ascii="Tahoma" w:hAnsi="Tahoma" w:cs="Tahoma"/>
        </w:rPr>
      </w:pPr>
      <w:r w:rsidRPr="007124F0">
        <w:rPr>
          <w:rFonts w:ascii="Tahoma" w:hAnsi="Tahoma" w:cs="Tahoma"/>
        </w:rPr>
        <w:t xml:space="preserve">Naročnik bo omogočil vpogled v skladu s 35. člena ZJN-3. Ponudnik mora zahtevo za vpogled pravočasno posredovati naročniku pisno na naslov: JAVNI HOLDING Ljubljana, d.o.o., Verovškova ulica 70, 1000 Ljubljana ali po elektronski pošti na naslov: sjn@jhl.si ali na elektronski naslov kontaktne osebe, ki je navedena v Obvestilu o naročilu (Oddelek I: Javni naročnik), ki je objavljeno na Portalu javnih naročil.  </w:t>
      </w:r>
    </w:p>
    <w:p w14:paraId="6F5BB8E3" w14:textId="77777777" w:rsidR="00E87A31" w:rsidRPr="007124F0" w:rsidRDefault="00E87A31" w:rsidP="00331106">
      <w:pPr>
        <w:keepNext/>
        <w:keepLines/>
        <w:jc w:val="both"/>
        <w:rPr>
          <w:rFonts w:ascii="Tahoma" w:hAnsi="Tahoma" w:cs="Tahoma"/>
        </w:rPr>
      </w:pPr>
    </w:p>
    <w:p w14:paraId="2CD0C0DF" w14:textId="77777777" w:rsidR="008D1D3C" w:rsidRPr="007124F0" w:rsidRDefault="008D1D3C" w:rsidP="00331106">
      <w:pPr>
        <w:keepNext/>
        <w:keepLines/>
        <w:numPr>
          <w:ilvl w:val="1"/>
          <w:numId w:val="2"/>
        </w:numPr>
        <w:jc w:val="both"/>
        <w:rPr>
          <w:rFonts w:ascii="Tahoma" w:hAnsi="Tahoma" w:cs="Tahoma"/>
          <w:b/>
        </w:rPr>
      </w:pPr>
      <w:r w:rsidRPr="007124F0">
        <w:rPr>
          <w:rFonts w:ascii="Tahoma" w:hAnsi="Tahoma" w:cs="Tahoma"/>
          <w:b/>
        </w:rPr>
        <w:t>Termin »gospodarski subjekt«</w:t>
      </w:r>
    </w:p>
    <w:p w14:paraId="5F83EDC5" w14:textId="77777777" w:rsidR="008D1D3C" w:rsidRPr="007124F0" w:rsidRDefault="008D1D3C" w:rsidP="00331106">
      <w:pPr>
        <w:keepNext/>
        <w:keepLines/>
        <w:jc w:val="both"/>
        <w:rPr>
          <w:rFonts w:ascii="Tahoma" w:hAnsi="Tahoma" w:cs="Tahoma"/>
        </w:rPr>
      </w:pPr>
    </w:p>
    <w:p w14:paraId="634598B3" w14:textId="77777777" w:rsidR="008D1D3C" w:rsidRPr="007124F0" w:rsidRDefault="008D1D3C" w:rsidP="00331106">
      <w:pPr>
        <w:keepNext/>
        <w:keepLines/>
        <w:jc w:val="both"/>
        <w:rPr>
          <w:rFonts w:ascii="Tahoma" w:hAnsi="Tahoma" w:cs="Tahoma"/>
        </w:rPr>
      </w:pPr>
      <w:r w:rsidRPr="007124F0">
        <w:rPr>
          <w:rFonts w:ascii="Tahoma" w:hAnsi="Tahoma" w:cs="Tahoma"/>
        </w:rPr>
        <w:t>Termin »gospodarski subjekt« se lahko nanaša na ponudnika, partnerja v okviru skupne (partnerske) ponudbe, na podizvajalca, ter na subjekta, katerih zmogljivosti bo uporabljal ponudnik.</w:t>
      </w:r>
    </w:p>
    <w:p w14:paraId="7FFFE7B6" w14:textId="77777777" w:rsidR="008D1D3C" w:rsidRPr="007124F0" w:rsidRDefault="008D1D3C" w:rsidP="00331106">
      <w:pPr>
        <w:keepNext/>
        <w:keepLines/>
        <w:jc w:val="both"/>
        <w:rPr>
          <w:rFonts w:ascii="Tahoma" w:hAnsi="Tahoma" w:cs="Tahoma"/>
        </w:rPr>
      </w:pPr>
    </w:p>
    <w:p w14:paraId="17692569" w14:textId="77777777" w:rsidR="00E87A31" w:rsidRPr="007124F0" w:rsidRDefault="00E87A31" w:rsidP="00331106">
      <w:pPr>
        <w:keepNext/>
        <w:keepLines/>
        <w:numPr>
          <w:ilvl w:val="1"/>
          <w:numId w:val="2"/>
        </w:numPr>
        <w:jc w:val="both"/>
        <w:rPr>
          <w:rFonts w:ascii="Tahoma" w:hAnsi="Tahoma" w:cs="Tahoma"/>
          <w:b/>
        </w:rPr>
      </w:pPr>
      <w:r w:rsidRPr="007124F0">
        <w:rPr>
          <w:rFonts w:ascii="Tahoma" w:hAnsi="Tahoma" w:cs="Tahoma"/>
          <w:b/>
        </w:rPr>
        <w:t>Jamstvo za napake</w:t>
      </w:r>
    </w:p>
    <w:p w14:paraId="37CCDD06" w14:textId="77777777" w:rsidR="00E87A31" w:rsidRPr="007124F0" w:rsidRDefault="00E87A31" w:rsidP="00331106">
      <w:pPr>
        <w:keepNext/>
        <w:keepLines/>
        <w:jc w:val="both"/>
        <w:rPr>
          <w:rFonts w:ascii="Tahoma" w:hAnsi="Tahoma" w:cs="Tahoma"/>
          <w:b/>
        </w:rPr>
      </w:pPr>
    </w:p>
    <w:p w14:paraId="49480BA4" w14:textId="77777777" w:rsidR="00E87A31" w:rsidRDefault="00E87A31" w:rsidP="00331106">
      <w:pPr>
        <w:keepNext/>
        <w:keepLines/>
        <w:jc w:val="both"/>
        <w:rPr>
          <w:rFonts w:ascii="Tahoma" w:hAnsi="Tahoma" w:cs="Tahoma"/>
        </w:rPr>
      </w:pPr>
      <w:r w:rsidRPr="007124F0">
        <w:rPr>
          <w:rFonts w:ascii="Tahoma" w:hAnsi="Tahoma" w:cs="Tahoma"/>
        </w:rPr>
        <w:t>Izbrani ponudnik, s katerim bo naročnik sklenil okvirni sporazum, bo jamčil za odpravo vseh vrst napak na predmetu javnega naročila, skladno z določili Obligacijskega zakonika.</w:t>
      </w:r>
    </w:p>
    <w:p w14:paraId="6BF371F6" w14:textId="77777777" w:rsidR="00783936" w:rsidRPr="007124F0" w:rsidRDefault="00783936" w:rsidP="00331106">
      <w:pPr>
        <w:keepNext/>
        <w:keepLines/>
        <w:jc w:val="both"/>
        <w:rPr>
          <w:rFonts w:ascii="Tahoma" w:hAnsi="Tahoma" w:cs="Tahoma"/>
        </w:rPr>
      </w:pPr>
    </w:p>
    <w:p w14:paraId="7567CCF8" w14:textId="16CEFC85" w:rsidR="000D5DF5" w:rsidRDefault="000D5DF5" w:rsidP="00331106">
      <w:pPr>
        <w:keepNext/>
        <w:keepLines/>
        <w:jc w:val="both"/>
        <w:rPr>
          <w:rFonts w:ascii="Tahoma" w:hAnsi="Tahoma" w:cs="Tahoma"/>
        </w:rPr>
      </w:pPr>
    </w:p>
    <w:p w14:paraId="1DBA3C7B" w14:textId="77777777" w:rsidR="009C0AB7" w:rsidRPr="007124F0" w:rsidRDefault="009C0AB7" w:rsidP="00331106">
      <w:pPr>
        <w:keepNext/>
        <w:keepLines/>
        <w:jc w:val="both"/>
        <w:rPr>
          <w:rFonts w:ascii="Tahoma" w:hAnsi="Tahoma" w:cs="Tahoma"/>
        </w:rPr>
      </w:pPr>
    </w:p>
    <w:p w14:paraId="2A2F47CC" w14:textId="77777777" w:rsidR="00CB007C" w:rsidRPr="007124F0" w:rsidRDefault="00CB007C" w:rsidP="00331106">
      <w:pPr>
        <w:keepNext/>
        <w:keepLines/>
        <w:numPr>
          <w:ilvl w:val="0"/>
          <w:numId w:val="2"/>
        </w:numPr>
        <w:jc w:val="both"/>
        <w:rPr>
          <w:rFonts w:ascii="Tahoma" w:hAnsi="Tahoma" w:cs="Tahoma"/>
          <w:b/>
          <w:sz w:val="24"/>
        </w:rPr>
      </w:pPr>
      <w:r w:rsidRPr="007124F0">
        <w:rPr>
          <w:rFonts w:ascii="Tahoma" w:hAnsi="Tahoma" w:cs="Tahoma"/>
          <w:b/>
          <w:sz w:val="24"/>
        </w:rPr>
        <w:t>PREDMET JAVNEGA NAROČILA, TEHNIČNA SPECIFIKACIJA TER OSTALI PONUDBENI POGOJI IN ZAHTEVE</w:t>
      </w:r>
    </w:p>
    <w:p w14:paraId="72E220C4" w14:textId="77777777" w:rsidR="00E87A31" w:rsidRPr="007124F0" w:rsidRDefault="00E87A31" w:rsidP="00331106">
      <w:pPr>
        <w:keepNext/>
        <w:keepLines/>
        <w:tabs>
          <w:tab w:val="left" w:pos="2155"/>
        </w:tabs>
        <w:jc w:val="both"/>
        <w:rPr>
          <w:rFonts w:ascii="Tahoma" w:hAnsi="Tahoma" w:cs="Tahoma"/>
        </w:rPr>
      </w:pPr>
    </w:p>
    <w:p w14:paraId="6810003A" w14:textId="77777777" w:rsidR="00E06BC4" w:rsidRPr="007124F0" w:rsidRDefault="00055B38" w:rsidP="00331106">
      <w:pPr>
        <w:keepNext/>
        <w:keepLines/>
        <w:numPr>
          <w:ilvl w:val="1"/>
          <w:numId w:val="2"/>
        </w:numPr>
        <w:jc w:val="both"/>
        <w:rPr>
          <w:rFonts w:ascii="Tahoma" w:hAnsi="Tahoma" w:cs="Tahoma"/>
          <w:b/>
        </w:rPr>
      </w:pPr>
      <w:r w:rsidRPr="007124F0">
        <w:rPr>
          <w:rFonts w:ascii="Tahoma" w:hAnsi="Tahoma" w:cs="Tahoma"/>
          <w:b/>
        </w:rPr>
        <w:t>SPLOŠNO</w:t>
      </w:r>
    </w:p>
    <w:p w14:paraId="48E5A92E" w14:textId="77777777" w:rsidR="00E06BC4" w:rsidRPr="007124F0" w:rsidRDefault="00E06BC4" w:rsidP="00331106">
      <w:pPr>
        <w:keepNext/>
        <w:keepLines/>
        <w:jc w:val="both"/>
        <w:rPr>
          <w:rFonts w:ascii="Tahoma" w:hAnsi="Tahoma" w:cs="Tahoma"/>
        </w:rPr>
      </w:pPr>
    </w:p>
    <w:p w14:paraId="2D982A12" w14:textId="77777777" w:rsidR="00223473" w:rsidRPr="007124F0" w:rsidRDefault="00223473" w:rsidP="00331106">
      <w:pPr>
        <w:keepNext/>
        <w:keepLines/>
        <w:jc w:val="both"/>
        <w:rPr>
          <w:rFonts w:ascii="Tahoma" w:hAnsi="Tahoma" w:cs="Tahoma"/>
        </w:rPr>
      </w:pPr>
      <w:r w:rsidRPr="007124F0">
        <w:rPr>
          <w:rFonts w:ascii="Tahoma" w:hAnsi="Tahoma" w:cs="Tahoma"/>
        </w:rPr>
        <w:t xml:space="preserve">Ponudnik mora pri pripravi ponudbe </w:t>
      </w:r>
      <w:r w:rsidRPr="007124F0">
        <w:rPr>
          <w:rFonts w:ascii="Tahoma" w:hAnsi="Tahoma" w:cs="Tahoma"/>
          <w:b/>
        </w:rPr>
        <w:t>za posamezni sklop</w:t>
      </w:r>
      <w:r w:rsidR="00EF0E62" w:rsidRPr="007124F0">
        <w:rPr>
          <w:rFonts w:ascii="Tahoma" w:hAnsi="Tahoma" w:cs="Tahoma"/>
        </w:rPr>
        <w:t xml:space="preserve"> </w:t>
      </w:r>
      <w:r w:rsidR="00EF0E62" w:rsidRPr="007124F0">
        <w:rPr>
          <w:rFonts w:ascii="Tahoma" w:hAnsi="Tahoma" w:cs="Tahoma"/>
          <w:u w:val="single"/>
        </w:rPr>
        <w:t>v celoti upoštevati</w:t>
      </w:r>
      <w:r w:rsidR="00EF0E62" w:rsidRPr="007124F0">
        <w:rPr>
          <w:rFonts w:ascii="Tahoma" w:hAnsi="Tahoma" w:cs="Tahoma"/>
        </w:rPr>
        <w:t xml:space="preserve"> </w:t>
      </w:r>
      <w:r w:rsidR="00B113F8" w:rsidRPr="007124F0">
        <w:rPr>
          <w:rFonts w:ascii="Tahoma" w:hAnsi="Tahoma" w:cs="Tahoma"/>
          <w:b/>
        </w:rPr>
        <w:t>tehnično specifikacijo</w:t>
      </w:r>
      <w:r w:rsidRPr="007124F0">
        <w:rPr>
          <w:rFonts w:ascii="Tahoma" w:hAnsi="Tahoma" w:cs="Tahoma"/>
          <w:b/>
        </w:rPr>
        <w:t xml:space="preserve"> in ostale tehnične zahteve in pogoje«</w:t>
      </w:r>
      <w:r w:rsidRPr="007124F0">
        <w:rPr>
          <w:rFonts w:ascii="Tahoma" w:hAnsi="Tahoma" w:cs="Tahoma"/>
        </w:rPr>
        <w:t xml:space="preserve"> </w:t>
      </w:r>
      <w:r w:rsidR="00B113F8" w:rsidRPr="007124F0">
        <w:rPr>
          <w:rFonts w:ascii="Tahoma" w:hAnsi="Tahoma" w:cs="Tahoma"/>
          <w:color w:val="000000" w:themeColor="text1"/>
        </w:rPr>
        <w:t>v tem poglavju</w:t>
      </w:r>
      <w:r w:rsidR="00D00C52" w:rsidRPr="007124F0">
        <w:rPr>
          <w:rFonts w:ascii="Tahoma" w:hAnsi="Tahoma" w:cs="Tahoma"/>
          <w:color w:val="000000" w:themeColor="text1"/>
        </w:rPr>
        <w:t xml:space="preserve"> </w:t>
      </w:r>
      <w:r w:rsidRPr="007124F0">
        <w:rPr>
          <w:rFonts w:ascii="Tahoma" w:hAnsi="Tahoma" w:cs="Tahoma"/>
        </w:rPr>
        <w:t>(v nadaljevanju tudi: tehnična specifikacija)</w:t>
      </w:r>
      <w:r w:rsidRPr="007124F0">
        <w:rPr>
          <w:rFonts w:ascii="Tahoma" w:hAnsi="Tahoma"/>
        </w:rPr>
        <w:t xml:space="preserve">. </w:t>
      </w:r>
      <w:bookmarkStart w:id="17" w:name="_Hlk159308985"/>
      <w:r w:rsidRPr="007124F0">
        <w:rPr>
          <w:rFonts w:ascii="Tahoma" w:hAnsi="Tahoma"/>
        </w:rPr>
        <w:t>Tehnična specifikacija predstavlja</w:t>
      </w:r>
      <w:r w:rsidRPr="007124F0">
        <w:t xml:space="preserve"> </w:t>
      </w:r>
      <w:r w:rsidRPr="007124F0">
        <w:rPr>
          <w:rFonts w:ascii="Tahoma" w:hAnsi="Tahoma"/>
        </w:rPr>
        <w:t xml:space="preserve">sestavni in neločljivi del te razpisne dokumentacije. </w:t>
      </w:r>
      <w:bookmarkEnd w:id="17"/>
    </w:p>
    <w:p w14:paraId="4192BEA5" w14:textId="77777777" w:rsidR="00223473" w:rsidRPr="007124F0" w:rsidRDefault="00223473" w:rsidP="00331106">
      <w:pPr>
        <w:keepNext/>
        <w:keepLines/>
        <w:jc w:val="both"/>
        <w:rPr>
          <w:rFonts w:ascii="Tahoma" w:hAnsi="Tahoma" w:cs="Tahoma"/>
        </w:rPr>
      </w:pPr>
    </w:p>
    <w:p w14:paraId="35A88C12" w14:textId="77777777" w:rsidR="00223473" w:rsidRPr="007124F0" w:rsidRDefault="00223473" w:rsidP="00331106">
      <w:pPr>
        <w:keepNext/>
        <w:keepLines/>
        <w:jc w:val="both"/>
        <w:rPr>
          <w:rFonts w:ascii="Tahoma" w:hAnsi="Tahoma" w:cs="Tahoma"/>
        </w:rPr>
      </w:pPr>
      <w:r w:rsidRPr="007124F0">
        <w:rPr>
          <w:rFonts w:ascii="Tahoma" w:hAnsi="Tahoma" w:cs="Tahoma"/>
        </w:rPr>
        <w:t xml:space="preserve">V kolikor predmet ponudbe za posamezni sklop ne bo izpolnjeval vseh opisov, zahtev, pogojev, navedb in kvalitet, navedenih v razpisni dokumentaciji naročnika (za posamezni sklop), katere sestavni del je tehnična specifikacija, bo naročnik tako ponudbo izločil iz nadaljnjega ocenjevanja. </w:t>
      </w:r>
    </w:p>
    <w:p w14:paraId="1E1256FF" w14:textId="77777777" w:rsidR="00223473" w:rsidRPr="007124F0" w:rsidRDefault="00223473" w:rsidP="00331106">
      <w:pPr>
        <w:keepNext/>
        <w:keepLines/>
        <w:rPr>
          <w:rFonts w:ascii="Tahoma" w:hAnsi="Tahoma" w:cs="Tahoma"/>
          <w:b/>
        </w:rPr>
      </w:pPr>
      <w:r w:rsidRPr="007124F0">
        <w:rPr>
          <w:rFonts w:ascii="Tahoma" w:hAnsi="Tahoma" w:cs="Tahoma"/>
          <w:b/>
        </w:rPr>
        <w:t xml:space="preserve"> </w:t>
      </w:r>
    </w:p>
    <w:p w14:paraId="40A040EA" w14:textId="77777777" w:rsidR="008D768C" w:rsidRPr="007124F0" w:rsidRDefault="008D768C" w:rsidP="00331106">
      <w:pPr>
        <w:keepNext/>
        <w:keepLines/>
        <w:jc w:val="both"/>
        <w:rPr>
          <w:rFonts w:ascii="Tahoma" w:hAnsi="Tahoma" w:cs="Tahoma"/>
          <w:sz w:val="22"/>
          <w:u w:val="single"/>
        </w:rPr>
      </w:pPr>
      <w:r w:rsidRPr="007124F0">
        <w:rPr>
          <w:rFonts w:ascii="Tahoma" w:hAnsi="Tahoma" w:cs="Tahoma"/>
          <w:b/>
          <w:smallCaps/>
          <w:sz w:val="22"/>
        </w:rPr>
        <w:t>Dokazila:</w:t>
      </w:r>
    </w:p>
    <w:p w14:paraId="5EE72766" w14:textId="77777777" w:rsidR="008D768C" w:rsidRPr="007124F0" w:rsidRDefault="008D768C" w:rsidP="00331106">
      <w:pPr>
        <w:keepNext/>
        <w:keepLines/>
        <w:spacing w:after="80"/>
        <w:jc w:val="both"/>
        <w:rPr>
          <w:rFonts w:ascii="Tahoma" w:hAnsi="Tahoma" w:cs="Tahoma"/>
        </w:rPr>
      </w:pPr>
      <w:r w:rsidRPr="007124F0">
        <w:rPr>
          <w:rFonts w:ascii="Tahoma" w:hAnsi="Tahoma" w:cs="Tahoma"/>
        </w:rPr>
        <w:t xml:space="preserve">Ponudnik </w:t>
      </w:r>
      <w:r w:rsidR="00626A22" w:rsidRPr="007124F0">
        <w:rPr>
          <w:rFonts w:ascii="Tahoma" w:hAnsi="Tahoma" w:cs="Tahoma"/>
        </w:rPr>
        <w:t xml:space="preserve">(za posamezni sklop) </w:t>
      </w:r>
      <w:r w:rsidRPr="007124F0">
        <w:rPr>
          <w:rFonts w:ascii="Tahoma" w:hAnsi="Tahoma" w:cs="Tahoma"/>
        </w:rPr>
        <w:t>izkaže izpolnjevanje pogoje</w:t>
      </w:r>
      <w:r w:rsidR="00B113F8" w:rsidRPr="007124F0">
        <w:rPr>
          <w:rFonts w:ascii="Tahoma" w:hAnsi="Tahoma" w:cs="Tahoma"/>
        </w:rPr>
        <w:t>v in zahtev v Poglavju 2. oz. tehnično</w:t>
      </w:r>
      <w:r w:rsidRPr="007124F0">
        <w:rPr>
          <w:rFonts w:ascii="Tahoma" w:hAnsi="Tahoma" w:cs="Tahoma"/>
        </w:rPr>
        <w:t xml:space="preserve"> sp</w:t>
      </w:r>
      <w:r w:rsidR="00B113F8" w:rsidRPr="007124F0">
        <w:rPr>
          <w:rFonts w:ascii="Tahoma" w:hAnsi="Tahoma" w:cs="Tahoma"/>
        </w:rPr>
        <w:t>ecifikacijo</w:t>
      </w:r>
      <w:r w:rsidRPr="007124F0">
        <w:rPr>
          <w:rFonts w:ascii="Tahoma" w:hAnsi="Tahoma" w:cs="Tahoma"/>
        </w:rPr>
        <w:t xml:space="preserve">:  </w:t>
      </w:r>
    </w:p>
    <w:p w14:paraId="64DF5E73" w14:textId="77777777" w:rsidR="008D768C" w:rsidRPr="007124F0" w:rsidRDefault="008D768C" w:rsidP="00331106">
      <w:pPr>
        <w:keepNext/>
        <w:keepLines/>
        <w:numPr>
          <w:ilvl w:val="0"/>
          <w:numId w:val="8"/>
        </w:numPr>
        <w:ind w:left="567"/>
        <w:jc w:val="both"/>
        <w:rPr>
          <w:rFonts w:ascii="Tahoma" w:hAnsi="Tahoma" w:cs="Tahoma"/>
          <w:b/>
        </w:rPr>
      </w:pPr>
      <w:r w:rsidRPr="007124F0">
        <w:rPr>
          <w:rFonts w:ascii="Tahoma" w:hAnsi="Tahoma" w:cs="Tahoma"/>
          <w:b/>
        </w:rPr>
        <w:t xml:space="preserve">z ESPD obrazcem (kot predhodni dokaz) </w:t>
      </w:r>
      <w:r w:rsidRPr="007124F0">
        <w:rPr>
          <w:rFonts w:ascii="Tahoma" w:hAnsi="Tahoma" w:cs="Tahoma"/>
          <w:b/>
          <w:u w:val="single"/>
        </w:rPr>
        <w:t>in</w:t>
      </w:r>
    </w:p>
    <w:p w14:paraId="68375F48" w14:textId="77777777" w:rsidR="008D768C" w:rsidRPr="007124F0" w:rsidRDefault="008D768C" w:rsidP="00331106">
      <w:pPr>
        <w:keepNext/>
        <w:keepLines/>
        <w:ind w:left="567"/>
        <w:jc w:val="both"/>
        <w:rPr>
          <w:rFonts w:ascii="Tahoma" w:hAnsi="Tahoma" w:cs="Tahoma"/>
          <w:i/>
          <w:sz w:val="8"/>
        </w:rPr>
      </w:pPr>
    </w:p>
    <w:p w14:paraId="2F4F3083" w14:textId="77777777" w:rsidR="008D768C" w:rsidRPr="007124F0" w:rsidRDefault="008D768C" w:rsidP="00331106">
      <w:pPr>
        <w:keepNext/>
        <w:keepLines/>
        <w:ind w:left="567"/>
        <w:jc w:val="both"/>
        <w:rPr>
          <w:rFonts w:ascii="Tahoma" w:hAnsi="Tahoma" w:cs="Tahoma"/>
          <w:iCs/>
          <w:sz w:val="18"/>
        </w:rPr>
      </w:pPr>
      <w:r w:rsidRPr="007124F0">
        <w:rPr>
          <w:rFonts w:ascii="Tahoma" w:hAnsi="Tahoma" w:cs="Tahoma"/>
          <w:i/>
          <w:sz w:val="18"/>
        </w:rPr>
        <w:t xml:space="preserve">ESPD obrazec mora v primeru skupne/partnerske ponudbe, in/ali v primeru ponudbe s </w:t>
      </w:r>
      <w:r w:rsidRPr="007124F0">
        <w:rPr>
          <w:rFonts w:ascii="Tahoma" w:hAnsi="Tahoma" w:cs="Tahoma"/>
          <w:i/>
          <w:iCs/>
          <w:sz w:val="18"/>
        </w:rPr>
        <w:t xml:space="preserve">podizvajalci in/ali </w:t>
      </w:r>
      <w:r w:rsidRPr="007124F0">
        <w:rPr>
          <w:rFonts w:ascii="Tahoma" w:hAnsi="Tahoma" w:cs="Tahoma"/>
          <w:i/>
          <w:sz w:val="18"/>
        </w:rPr>
        <w:t>primeru ponudbe</w:t>
      </w:r>
      <w:r w:rsidRPr="007124F0">
        <w:rPr>
          <w:rFonts w:ascii="Tahoma" w:hAnsi="Tahoma" w:cs="Tahoma"/>
          <w:i/>
          <w:iCs/>
          <w:sz w:val="18"/>
        </w:rPr>
        <w:t xml:space="preserve"> s subjekti, katerih zmogljivost uporablja ponudnik,</w:t>
      </w:r>
      <w:r w:rsidRPr="007124F0">
        <w:rPr>
          <w:rFonts w:ascii="Tahoma" w:hAnsi="Tahoma" w:cs="Tahoma"/>
          <w:i/>
          <w:sz w:val="18"/>
        </w:rPr>
        <w:t xml:space="preserve"> priložiti vsak partner v ponudbi, ter vsak </w:t>
      </w:r>
      <w:r w:rsidRPr="007124F0">
        <w:rPr>
          <w:rFonts w:ascii="Tahoma" w:hAnsi="Tahoma" w:cs="Tahoma"/>
          <w:i/>
          <w:iCs/>
          <w:sz w:val="18"/>
        </w:rPr>
        <w:t>podizvajalec in subjekt, katerega zmogljivost uporablja ponudnik</w:t>
      </w:r>
      <w:r w:rsidRPr="007124F0">
        <w:rPr>
          <w:rFonts w:ascii="Tahoma" w:hAnsi="Tahoma" w:cs="Tahoma"/>
          <w:iCs/>
          <w:sz w:val="18"/>
        </w:rPr>
        <w:t>;</w:t>
      </w:r>
    </w:p>
    <w:p w14:paraId="0C04E5E3" w14:textId="77777777" w:rsidR="008D768C" w:rsidRPr="007124F0" w:rsidRDefault="008D768C" w:rsidP="00331106">
      <w:pPr>
        <w:keepNext/>
        <w:keepLines/>
        <w:ind w:left="567"/>
        <w:jc w:val="both"/>
        <w:rPr>
          <w:rFonts w:ascii="Tahoma" w:hAnsi="Tahoma" w:cs="Tahoma"/>
          <w:sz w:val="8"/>
        </w:rPr>
      </w:pPr>
    </w:p>
    <w:p w14:paraId="32F3F634" w14:textId="77777777" w:rsidR="008D768C" w:rsidRPr="007124F0" w:rsidRDefault="008D768C" w:rsidP="00331106">
      <w:pPr>
        <w:keepNext/>
        <w:keepLines/>
        <w:numPr>
          <w:ilvl w:val="0"/>
          <w:numId w:val="8"/>
        </w:numPr>
        <w:ind w:left="567"/>
        <w:jc w:val="both"/>
        <w:rPr>
          <w:rFonts w:ascii="Tahoma" w:hAnsi="Tahoma" w:cs="Tahoma"/>
          <w:b/>
        </w:rPr>
      </w:pPr>
      <w:r w:rsidRPr="007124F0">
        <w:rPr>
          <w:rFonts w:ascii="Tahoma" w:hAnsi="Tahoma" w:cs="Tahoma"/>
          <w:b/>
        </w:rPr>
        <w:t>s Prilogo 3/1 oz. s Prilogo 3/2</w:t>
      </w:r>
      <w:r w:rsidRPr="007124F0">
        <w:rPr>
          <w:rFonts w:ascii="Tahoma" w:hAnsi="Tahoma" w:cs="Tahoma"/>
        </w:rPr>
        <w:t xml:space="preserve"> </w:t>
      </w:r>
      <w:r w:rsidRPr="007124F0">
        <w:rPr>
          <w:rFonts w:ascii="Tahoma" w:hAnsi="Tahoma" w:cs="Tahoma"/>
          <w:b/>
        </w:rPr>
        <w:t xml:space="preserve">kot splošno dokazilo o izpolnjevanju pogojev in zahtev </w:t>
      </w:r>
    </w:p>
    <w:p w14:paraId="54390055" w14:textId="77777777" w:rsidR="008D768C" w:rsidRPr="007124F0" w:rsidRDefault="008D768C" w:rsidP="00331106">
      <w:pPr>
        <w:keepNext/>
        <w:keepLines/>
        <w:ind w:left="567"/>
        <w:jc w:val="both"/>
        <w:rPr>
          <w:rFonts w:ascii="Tahoma" w:hAnsi="Tahoma" w:cs="Tahoma"/>
          <w:b/>
          <w:sz w:val="8"/>
        </w:rPr>
      </w:pPr>
    </w:p>
    <w:p w14:paraId="29CE95BF" w14:textId="77777777" w:rsidR="008D768C" w:rsidRPr="007124F0" w:rsidRDefault="008D768C" w:rsidP="00331106">
      <w:pPr>
        <w:keepNext/>
        <w:keepLines/>
        <w:ind w:left="567"/>
        <w:jc w:val="both"/>
        <w:rPr>
          <w:rFonts w:ascii="Tahoma" w:hAnsi="Tahoma" w:cs="Tahoma"/>
          <w:i/>
          <w:sz w:val="18"/>
        </w:rPr>
      </w:pPr>
      <w:r w:rsidRPr="007124F0">
        <w:rPr>
          <w:rFonts w:ascii="Tahoma" w:hAnsi="Tahoma" w:cs="Tahoma"/>
          <w:i/>
          <w:sz w:val="18"/>
        </w:rPr>
        <w:t>S Prilogo 3/1 ponudnik izjavlja, da je predmet ponudbe v skladu z vsemi zahtevami in pogoji razpisne dokumentacije in da ponudnik izpolnjuje vse zahtevane pogoje razpisne dokumentacije.</w:t>
      </w:r>
    </w:p>
    <w:p w14:paraId="75538432" w14:textId="77777777" w:rsidR="008D768C" w:rsidRPr="007124F0" w:rsidRDefault="008D768C" w:rsidP="00331106">
      <w:pPr>
        <w:keepNext/>
        <w:keepLines/>
        <w:ind w:left="567"/>
        <w:jc w:val="both"/>
        <w:rPr>
          <w:rFonts w:ascii="Tahoma" w:hAnsi="Tahoma" w:cs="Tahoma"/>
          <w:i/>
          <w:sz w:val="6"/>
        </w:rPr>
      </w:pPr>
    </w:p>
    <w:p w14:paraId="20035AC4" w14:textId="77777777" w:rsidR="008D768C" w:rsidRPr="007124F0" w:rsidRDefault="008D768C" w:rsidP="00331106">
      <w:pPr>
        <w:keepNext/>
        <w:keepLines/>
        <w:ind w:left="567"/>
        <w:jc w:val="both"/>
        <w:rPr>
          <w:rFonts w:ascii="Tahoma" w:hAnsi="Tahoma" w:cs="Tahoma"/>
          <w:i/>
          <w:iCs/>
          <w:sz w:val="18"/>
        </w:rPr>
      </w:pPr>
      <w:r w:rsidRPr="007124F0">
        <w:rPr>
          <w:rFonts w:ascii="Tahoma" w:hAnsi="Tahoma" w:cs="Tahoma"/>
          <w:i/>
          <w:sz w:val="18"/>
        </w:rPr>
        <w:t xml:space="preserve">V primeru skupne/partnerske ponudbe mora Prilogo 3/1 priložiti tudi vsak partner v ponudbi. V primeru ponudbe s </w:t>
      </w:r>
      <w:r w:rsidRPr="007124F0">
        <w:rPr>
          <w:rFonts w:ascii="Tahoma" w:hAnsi="Tahoma" w:cs="Tahoma"/>
          <w:i/>
          <w:iCs/>
          <w:sz w:val="18"/>
        </w:rPr>
        <w:t xml:space="preserve">podizvajalci in/ali v </w:t>
      </w:r>
      <w:r w:rsidRPr="007124F0">
        <w:rPr>
          <w:rFonts w:ascii="Tahoma" w:hAnsi="Tahoma" w:cs="Tahoma"/>
          <w:i/>
          <w:sz w:val="18"/>
        </w:rPr>
        <w:t>primeru ponudbe</w:t>
      </w:r>
      <w:r w:rsidRPr="007124F0">
        <w:rPr>
          <w:rFonts w:ascii="Tahoma" w:hAnsi="Tahoma" w:cs="Tahoma"/>
          <w:i/>
          <w:iCs/>
          <w:sz w:val="18"/>
        </w:rPr>
        <w:t xml:space="preserve"> s subjekti, katerih zmogljivost uporablja ponudnik,</w:t>
      </w:r>
      <w:r w:rsidRPr="007124F0">
        <w:rPr>
          <w:rFonts w:ascii="Tahoma" w:hAnsi="Tahoma" w:cs="Tahoma"/>
          <w:i/>
          <w:sz w:val="18"/>
        </w:rPr>
        <w:t xml:space="preserve"> mora Prilogo 3/2 priložiti vsak </w:t>
      </w:r>
      <w:r w:rsidRPr="007124F0">
        <w:rPr>
          <w:rFonts w:ascii="Tahoma" w:hAnsi="Tahoma" w:cs="Tahoma"/>
          <w:i/>
          <w:iCs/>
          <w:sz w:val="18"/>
        </w:rPr>
        <w:t>podizvajalec in subjekt, katerega zmogljivost uporablja ponudnik.</w:t>
      </w:r>
    </w:p>
    <w:p w14:paraId="3BBDDA8F" w14:textId="77777777" w:rsidR="008D768C" w:rsidRPr="007124F0" w:rsidRDefault="008D768C" w:rsidP="00331106">
      <w:pPr>
        <w:keepNext/>
        <w:keepLines/>
        <w:ind w:left="567"/>
        <w:jc w:val="both"/>
        <w:rPr>
          <w:rFonts w:ascii="Tahoma" w:hAnsi="Tahoma" w:cs="Tahoma"/>
          <w:sz w:val="8"/>
        </w:rPr>
      </w:pPr>
    </w:p>
    <w:p w14:paraId="7D76731E" w14:textId="77777777" w:rsidR="008D768C" w:rsidRPr="007124F0" w:rsidRDefault="008D768C" w:rsidP="00331106">
      <w:pPr>
        <w:keepNext/>
        <w:keepLines/>
        <w:numPr>
          <w:ilvl w:val="0"/>
          <w:numId w:val="8"/>
        </w:numPr>
        <w:ind w:left="567"/>
        <w:jc w:val="both"/>
        <w:rPr>
          <w:rFonts w:ascii="Tahoma" w:hAnsi="Tahoma" w:cs="Tahoma"/>
          <w:b/>
        </w:rPr>
      </w:pPr>
      <w:r w:rsidRPr="007124F0">
        <w:rPr>
          <w:rFonts w:ascii="Tahoma" w:hAnsi="Tahoma" w:cs="Tahoma"/>
          <w:b/>
          <w:u w:val="single"/>
        </w:rPr>
        <w:t>ter</w:t>
      </w:r>
      <w:r w:rsidRPr="007124F0">
        <w:rPr>
          <w:rFonts w:ascii="Tahoma" w:hAnsi="Tahoma" w:cs="Tahoma"/>
          <w:b/>
        </w:rPr>
        <w:t xml:space="preserve"> z ostalimi (dodatnimi/posebnimi) dokazili, v kolikor/kot </w:t>
      </w:r>
      <w:r w:rsidR="00CD6B44" w:rsidRPr="007124F0">
        <w:rPr>
          <w:rFonts w:ascii="Tahoma" w:hAnsi="Tahoma" w:cs="Tahoma"/>
          <w:b/>
          <w:iCs/>
        </w:rPr>
        <w:t>to izhaja iz posameznih točk v nadaljevanju tega poglavja</w:t>
      </w:r>
      <w:r w:rsidR="00CD6B44" w:rsidRPr="007124F0">
        <w:rPr>
          <w:rFonts w:ascii="Tahoma" w:hAnsi="Tahoma" w:cs="Tahoma"/>
          <w:b/>
        </w:rPr>
        <w:t xml:space="preserve"> </w:t>
      </w:r>
      <w:r w:rsidR="00B113F8" w:rsidRPr="007124F0">
        <w:rPr>
          <w:rFonts w:ascii="Tahoma" w:hAnsi="Tahoma" w:cs="Tahoma"/>
          <w:b/>
        </w:rPr>
        <w:t xml:space="preserve">oziroma iz </w:t>
      </w:r>
      <w:r w:rsidRPr="007124F0">
        <w:rPr>
          <w:rFonts w:ascii="Tahoma" w:hAnsi="Tahoma" w:cs="Tahoma"/>
          <w:b/>
        </w:rPr>
        <w:t>tehnične specifikacije</w:t>
      </w:r>
      <w:r w:rsidR="00626A22" w:rsidRPr="007124F0">
        <w:rPr>
          <w:rFonts w:ascii="Tahoma" w:hAnsi="Tahoma" w:cs="Tahoma"/>
          <w:b/>
        </w:rPr>
        <w:t xml:space="preserve"> v nadaljevanju</w:t>
      </w:r>
      <w:r w:rsidRPr="007124F0">
        <w:rPr>
          <w:rFonts w:ascii="Tahoma" w:hAnsi="Tahoma" w:cs="Tahoma"/>
          <w:b/>
        </w:rPr>
        <w:t xml:space="preserve">. </w:t>
      </w:r>
    </w:p>
    <w:p w14:paraId="442B3791" w14:textId="77777777" w:rsidR="00E87A31" w:rsidRPr="007124F0" w:rsidRDefault="00E87A31" w:rsidP="00331106">
      <w:pPr>
        <w:keepNext/>
        <w:keepLines/>
        <w:tabs>
          <w:tab w:val="left" w:pos="2155"/>
        </w:tabs>
        <w:jc w:val="both"/>
        <w:rPr>
          <w:rFonts w:ascii="Tahoma" w:hAnsi="Tahoma" w:cs="Tahoma"/>
          <w:iCs/>
        </w:rPr>
      </w:pPr>
    </w:p>
    <w:p w14:paraId="48FF7E48" w14:textId="77777777" w:rsidR="00E87A31" w:rsidRPr="007124F0" w:rsidRDefault="00E87A31" w:rsidP="00331106">
      <w:pPr>
        <w:keepNext/>
        <w:keepLines/>
        <w:tabs>
          <w:tab w:val="left" w:pos="2155"/>
        </w:tabs>
        <w:jc w:val="both"/>
        <w:rPr>
          <w:rFonts w:ascii="Tahoma" w:hAnsi="Tahoma" w:cs="Tahoma"/>
        </w:rPr>
      </w:pPr>
      <w:r w:rsidRPr="007124F0">
        <w:rPr>
          <w:rFonts w:ascii="Tahoma" w:hAnsi="Tahoma" w:cs="Tahoma"/>
        </w:rPr>
        <w:t xml:space="preserve">Naročnik je upravičen pred sprejemom odločitve o izbiri opraviti poizvedbe o izpolnjevanju pogojev in zahtev, zato si </w:t>
      </w:r>
      <w:r w:rsidRPr="007124F0">
        <w:rPr>
          <w:rFonts w:ascii="Tahoma" w:hAnsi="Tahoma" w:cs="Tahoma"/>
          <w:b/>
        </w:rPr>
        <w:t xml:space="preserve">naročnik pridržuje pravico, da ponudnik na podlagi poziva naročnika v zahtevanem roku predloži dodatna dokazila/pojasnila o izpolnjevanju pogojev v </w:t>
      </w:r>
      <w:r w:rsidR="008D768C" w:rsidRPr="007124F0">
        <w:rPr>
          <w:rFonts w:ascii="Tahoma" w:hAnsi="Tahoma" w:cs="Tahoma"/>
          <w:b/>
        </w:rPr>
        <w:t>P</w:t>
      </w:r>
      <w:r w:rsidRPr="007124F0">
        <w:rPr>
          <w:rFonts w:ascii="Tahoma" w:hAnsi="Tahoma" w:cs="Tahoma"/>
          <w:b/>
        </w:rPr>
        <w:t>oglavju 2</w:t>
      </w:r>
      <w:r w:rsidR="0089006C" w:rsidRPr="007124F0">
        <w:rPr>
          <w:rFonts w:ascii="Tahoma" w:hAnsi="Tahoma" w:cs="Tahoma"/>
          <w:b/>
        </w:rPr>
        <w:t xml:space="preserve"> </w:t>
      </w:r>
      <w:r w:rsidR="00626A22" w:rsidRPr="007124F0">
        <w:rPr>
          <w:rFonts w:ascii="Tahoma" w:hAnsi="Tahoma" w:cs="Tahoma"/>
          <w:b/>
        </w:rPr>
        <w:t>oziroma iz tehnične specifikacije</w:t>
      </w:r>
      <w:r w:rsidRPr="007124F0">
        <w:rPr>
          <w:rFonts w:ascii="Tahoma" w:hAnsi="Tahoma" w:cs="Tahoma"/>
        </w:rPr>
        <w:t>. Če navedbe glede izpolnjevanja pogojev in zahtev ne izkazujejo resničnega stanja ga/jih naročnik ne bo upošteval.</w:t>
      </w:r>
    </w:p>
    <w:p w14:paraId="0C9C6A60" w14:textId="77777777" w:rsidR="00E87A31" w:rsidRPr="007124F0" w:rsidRDefault="00626A22" w:rsidP="00331106">
      <w:pPr>
        <w:keepNext/>
        <w:keepLines/>
        <w:jc w:val="both"/>
        <w:rPr>
          <w:rFonts w:ascii="Tahoma" w:hAnsi="Tahoma" w:cs="Tahoma"/>
        </w:rPr>
      </w:pPr>
      <w:r w:rsidRPr="007124F0">
        <w:rPr>
          <w:rFonts w:ascii="Tahoma" w:hAnsi="Tahoma" w:cs="Tahoma"/>
        </w:rPr>
        <w:t xml:space="preserve"> </w:t>
      </w:r>
    </w:p>
    <w:p w14:paraId="67A98CA9" w14:textId="1FB1A69A" w:rsidR="00223473" w:rsidRDefault="009A27B4" w:rsidP="00331106">
      <w:pPr>
        <w:keepNext/>
        <w:keepLines/>
        <w:ind w:right="-2"/>
        <w:jc w:val="both"/>
        <w:rPr>
          <w:rFonts w:ascii="Tahoma" w:hAnsi="Tahoma" w:cs="Tahoma"/>
          <w:bCs/>
          <w:i/>
        </w:rPr>
      </w:pPr>
      <w:r w:rsidRPr="007124F0">
        <w:rPr>
          <w:rFonts w:ascii="Tahoma" w:hAnsi="Tahoma" w:cs="Tahoma"/>
          <w:bCs/>
          <w:i/>
        </w:rPr>
        <w:t>N</w:t>
      </w:r>
      <w:r w:rsidR="00223473" w:rsidRPr="007124F0">
        <w:rPr>
          <w:rFonts w:ascii="Tahoma" w:hAnsi="Tahoma" w:cs="Tahoma"/>
          <w:bCs/>
          <w:i/>
        </w:rPr>
        <w:t xml:space="preserve">avedeni pogoji in zahteve v </w:t>
      </w:r>
      <w:r w:rsidR="00223473" w:rsidRPr="007124F0">
        <w:rPr>
          <w:rFonts w:ascii="Tahoma" w:hAnsi="Tahoma" w:cs="Tahoma"/>
          <w:i/>
        </w:rPr>
        <w:t>Poglavju 2</w:t>
      </w:r>
      <w:r w:rsidR="00223473" w:rsidRPr="007124F0">
        <w:rPr>
          <w:rFonts w:ascii="Tahoma" w:hAnsi="Tahoma" w:cs="Tahoma"/>
          <w:bCs/>
          <w:i/>
        </w:rPr>
        <w:t xml:space="preserve"> </w:t>
      </w:r>
      <w:r w:rsidR="00626A22" w:rsidRPr="007124F0">
        <w:rPr>
          <w:rFonts w:ascii="Tahoma" w:hAnsi="Tahoma" w:cs="Tahoma"/>
          <w:bCs/>
          <w:i/>
        </w:rPr>
        <w:t>oziroma iz tehnične specifikacije</w:t>
      </w:r>
      <w:r w:rsidR="0089006C" w:rsidRPr="007124F0">
        <w:rPr>
          <w:rFonts w:ascii="Tahoma" w:hAnsi="Tahoma" w:cs="Tahoma"/>
          <w:bCs/>
          <w:i/>
        </w:rPr>
        <w:t xml:space="preserve">, </w:t>
      </w:r>
      <w:r w:rsidR="00223473" w:rsidRPr="007124F0">
        <w:rPr>
          <w:rFonts w:ascii="Tahoma" w:hAnsi="Tahoma" w:cs="Tahoma"/>
          <w:bCs/>
          <w:i/>
        </w:rPr>
        <w:t>veljajo za ponudnike, kot tudi za partnerje v primeru skupne ponudbe, nominirane podizvajalce in subjekte, katere zmogljivosti bo ponudnik uporabil (ob upoštevanju točke razpisne dokumentacije iz 1. poglavja, ki govori o uporabi zmogljivosti drugih subjektov), upoštevaje dejavnosti, ki so predmet javnega naročila in jih bo v okviru ponudbe posamezni subjekt izvajal.</w:t>
      </w:r>
    </w:p>
    <w:p w14:paraId="0C8E1FEA" w14:textId="77777777" w:rsidR="00390C7E" w:rsidRPr="007124F0" w:rsidRDefault="00390C7E" w:rsidP="00331106">
      <w:pPr>
        <w:keepNext/>
        <w:keepLines/>
        <w:ind w:right="-2"/>
        <w:jc w:val="both"/>
        <w:rPr>
          <w:rFonts w:ascii="Tahoma" w:hAnsi="Tahoma" w:cs="Tahoma"/>
          <w:bCs/>
          <w:i/>
          <w:u w:val="single"/>
        </w:rPr>
      </w:pPr>
    </w:p>
    <w:p w14:paraId="6E861A8A" w14:textId="77777777" w:rsidR="00223473" w:rsidRPr="007124F0" w:rsidRDefault="00223473" w:rsidP="00331106">
      <w:pPr>
        <w:keepNext/>
        <w:keepLines/>
        <w:jc w:val="both"/>
        <w:rPr>
          <w:rFonts w:ascii="Tahoma" w:hAnsi="Tahoma" w:cs="Tahoma"/>
        </w:rPr>
      </w:pPr>
    </w:p>
    <w:p w14:paraId="29B51699" w14:textId="77777777" w:rsidR="00055B38" w:rsidRPr="007124F0" w:rsidRDefault="00055B38" w:rsidP="00331106">
      <w:pPr>
        <w:keepNext/>
        <w:keepLines/>
        <w:numPr>
          <w:ilvl w:val="1"/>
          <w:numId w:val="2"/>
        </w:numPr>
        <w:jc w:val="both"/>
        <w:rPr>
          <w:rFonts w:ascii="Tahoma" w:hAnsi="Tahoma" w:cs="Tahoma"/>
          <w:b/>
        </w:rPr>
      </w:pPr>
      <w:r w:rsidRPr="007124F0">
        <w:rPr>
          <w:rFonts w:ascii="Tahoma" w:hAnsi="Tahoma" w:cs="Tahoma"/>
          <w:b/>
        </w:rPr>
        <w:t xml:space="preserve">PONUDBENA CENA, PONUDBENI PREDRAČUN IN OKVIRNE KOLIČINE </w:t>
      </w:r>
    </w:p>
    <w:p w14:paraId="2330A5CE" w14:textId="77777777" w:rsidR="001E69D6" w:rsidRDefault="00055B38" w:rsidP="001E69D6">
      <w:pPr>
        <w:keepNext/>
        <w:keepLines/>
        <w:ind w:left="720"/>
        <w:jc w:val="both"/>
        <w:rPr>
          <w:rFonts w:ascii="Tahoma" w:hAnsi="Tahoma" w:cs="Tahoma"/>
          <w:b/>
        </w:rPr>
      </w:pPr>
      <w:r w:rsidRPr="007124F0">
        <w:rPr>
          <w:rFonts w:ascii="Tahoma" w:hAnsi="Tahoma" w:cs="Tahoma"/>
          <w:b/>
        </w:rPr>
        <w:t>(ZA VSAK POSAMEZEN SKLOP)</w:t>
      </w:r>
    </w:p>
    <w:p w14:paraId="1C55887C" w14:textId="77777777" w:rsidR="001E69D6" w:rsidRDefault="001E69D6" w:rsidP="001E69D6">
      <w:pPr>
        <w:keepNext/>
        <w:keepLines/>
        <w:jc w:val="both"/>
        <w:rPr>
          <w:rFonts w:ascii="Tahoma" w:hAnsi="Tahoma" w:cs="Tahoma"/>
          <w:b/>
        </w:rPr>
      </w:pPr>
    </w:p>
    <w:p w14:paraId="1861BCD0" w14:textId="77777777" w:rsidR="006E25F2" w:rsidRPr="001E69D6" w:rsidRDefault="006E25F2" w:rsidP="001E69D6">
      <w:pPr>
        <w:keepNext/>
        <w:keepLines/>
        <w:jc w:val="both"/>
        <w:rPr>
          <w:rFonts w:ascii="Tahoma" w:hAnsi="Tahoma" w:cs="Tahoma"/>
          <w:b/>
        </w:rPr>
      </w:pPr>
      <w:r w:rsidRPr="008A3D17">
        <w:rPr>
          <w:rFonts w:ascii="Tahoma" w:hAnsi="Tahoma" w:cs="Tahoma"/>
        </w:rPr>
        <w:t xml:space="preserve">Ponudnik mora izpolniti obrazec Priloga 2 </w:t>
      </w:r>
      <w:r>
        <w:rPr>
          <w:rFonts w:ascii="Tahoma" w:hAnsi="Tahoma" w:cs="Tahoma"/>
        </w:rPr>
        <w:t>(P</w:t>
      </w:r>
      <w:r w:rsidR="00B2094E">
        <w:rPr>
          <w:rFonts w:ascii="Tahoma" w:hAnsi="Tahoma" w:cs="Tahoma"/>
        </w:rPr>
        <w:t>onudba – P</w:t>
      </w:r>
      <w:r>
        <w:rPr>
          <w:rFonts w:ascii="Tahoma" w:hAnsi="Tahoma" w:cs="Tahoma"/>
        </w:rPr>
        <w:t>ovzetek ponudbene cene)</w:t>
      </w:r>
      <w:r w:rsidRPr="008A3D17">
        <w:rPr>
          <w:rFonts w:ascii="Tahoma" w:hAnsi="Tahoma" w:cs="Tahoma"/>
        </w:rPr>
        <w:t xml:space="preserve"> in 2/1</w:t>
      </w:r>
      <w:r>
        <w:rPr>
          <w:rFonts w:ascii="Tahoma" w:hAnsi="Tahoma" w:cs="Tahoma"/>
        </w:rPr>
        <w:t xml:space="preserve"> (Ponudbeni predračun)</w:t>
      </w:r>
      <w:r w:rsidRPr="008A3D17">
        <w:rPr>
          <w:rFonts w:ascii="Tahoma" w:hAnsi="Tahoma" w:cs="Tahoma"/>
        </w:rPr>
        <w:t xml:space="preserve"> za tisti sklop/e za katerega oddaja ponudbo. </w:t>
      </w:r>
    </w:p>
    <w:p w14:paraId="78954124" w14:textId="77777777" w:rsidR="006E25F2" w:rsidRPr="008A3D17" w:rsidRDefault="006E25F2" w:rsidP="00331106">
      <w:pPr>
        <w:keepNext/>
        <w:keepLines/>
        <w:jc w:val="both"/>
        <w:outlineLvl w:val="0"/>
        <w:rPr>
          <w:rFonts w:ascii="Tahoma" w:hAnsi="Tahoma" w:cs="Tahoma"/>
        </w:rPr>
      </w:pPr>
    </w:p>
    <w:p w14:paraId="10F0EA28" w14:textId="77777777" w:rsidR="006E25F2" w:rsidRPr="008A3D17" w:rsidRDefault="006E25F2" w:rsidP="00331106">
      <w:pPr>
        <w:keepNext/>
        <w:keepLines/>
        <w:jc w:val="both"/>
        <w:outlineLvl w:val="0"/>
        <w:rPr>
          <w:rFonts w:ascii="Tahoma" w:hAnsi="Tahoma" w:cs="Tahoma"/>
        </w:rPr>
      </w:pPr>
      <w:r w:rsidRPr="008A3D17">
        <w:rPr>
          <w:rFonts w:ascii="Tahoma" w:hAnsi="Tahoma" w:cs="Tahoma"/>
        </w:rPr>
        <w:t xml:space="preserve">Ponudnik v obrazec </w:t>
      </w:r>
      <w:r w:rsidRPr="008A3D17">
        <w:rPr>
          <w:rFonts w:ascii="Tahoma" w:hAnsi="Tahoma" w:cs="Tahoma"/>
          <w:b/>
        </w:rPr>
        <w:t>Priloga 2</w:t>
      </w:r>
      <w:r>
        <w:rPr>
          <w:rFonts w:ascii="Tahoma" w:hAnsi="Tahoma" w:cs="Tahoma"/>
          <w:b/>
        </w:rPr>
        <w:t xml:space="preserve"> </w:t>
      </w:r>
      <w:r>
        <w:rPr>
          <w:rFonts w:ascii="Tahoma" w:hAnsi="Tahoma" w:cs="Tahoma"/>
        </w:rPr>
        <w:t>(</w:t>
      </w:r>
      <w:r w:rsidR="00B2094E">
        <w:rPr>
          <w:rFonts w:ascii="Tahoma" w:hAnsi="Tahoma" w:cs="Tahoma"/>
        </w:rPr>
        <w:t xml:space="preserve">Ponudba – </w:t>
      </w:r>
      <w:r>
        <w:rPr>
          <w:rFonts w:ascii="Tahoma" w:hAnsi="Tahoma" w:cs="Tahoma"/>
        </w:rPr>
        <w:t>Povzetek ponudbene cene)</w:t>
      </w:r>
      <w:r w:rsidRPr="008A3D17">
        <w:rPr>
          <w:rFonts w:ascii="Tahoma" w:hAnsi="Tahoma" w:cs="Tahoma"/>
        </w:rPr>
        <w:t xml:space="preserve"> navede skupno ponudbeno ceno v EUR brez DDV za tisti sklop/e za katerega oddaja ponudbo,</w:t>
      </w:r>
      <w:r w:rsidRPr="008A3D17">
        <w:t xml:space="preserve"> </w:t>
      </w:r>
      <w:r w:rsidRPr="008A3D17">
        <w:rPr>
          <w:rFonts w:ascii="Tahoma" w:hAnsi="Tahoma" w:cs="Tahoma"/>
        </w:rPr>
        <w:t xml:space="preserve">ter ga v informacijskem sistemu e-JN </w:t>
      </w:r>
      <w:r w:rsidRPr="008A3D17">
        <w:rPr>
          <w:rFonts w:ascii="Tahoma" w:hAnsi="Tahoma" w:cs="Tahoma"/>
          <w:u w:val="single"/>
        </w:rPr>
        <w:t xml:space="preserve">naloži v </w:t>
      </w:r>
      <w:r>
        <w:rPr>
          <w:rFonts w:ascii="Tahoma" w:hAnsi="Tahoma" w:cs="Tahoma"/>
          <w:u w:val="single"/>
        </w:rPr>
        <w:t>razdelek »Skupna ponudbena vrednost - Predračun«</w:t>
      </w:r>
      <w:r w:rsidRPr="008A3D17">
        <w:rPr>
          <w:rFonts w:ascii="Tahoma" w:hAnsi="Tahoma" w:cs="Tahoma"/>
          <w:u w:val="single"/>
        </w:rPr>
        <w:t>. Le-ta bo tudi na voljo oz. dostopna javnosti na javnem odpiranju ponudb</w:t>
      </w:r>
      <w:r w:rsidRPr="008A3D17">
        <w:rPr>
          <w:rFonts w:ascii="Tahoma" w:hAnsi="Tahoma" w:cs="Tahoma"/>
        </w:rPr>
        <w:t>.</w:t>
      </w:r>
    </w:p>
    <w:p w14:paraId="0553BF8D" w14:textId="77777777" w:rsidR="006E25F2" w:rsidRPr="008A3D17" w:rsidRDefault="006E25F2" w:rsidP="00331106">
      <w:pPr>
        <w:keepNext/>
        <w:keepLines/>
        <w:jc w:val="both"/>
        <w:outlineLvl w:val="0"/>
        <w:rPr>
          <w:rFonts w:ascii="Tahoma" w:hAnsi="Tahoma" w:cs="Tahoma"/>
        </w:rPr>
      </w:pPr>
    </w:p>
    <w:p w14:paraId="78E82E7B" w14:textId="02AA96E1" w:rsidR="006E25F2" w:rsidRDefault="006E25F2" w:rsidP="00331106">
      <w:pPr>
        <w:keepNext/>
        <w:keepLines/>
        <w:jc w:val="both"/>
        <w:outlineLvl w:val="0"/>
        <w:rPr>
          <w:rFonts w:ascii="Tahoma" w:hAnsi="Tahoma" w:cs="Tahoma"/>
        </w:rPr>
      </w:pPr>
      <w:r w:rsidRPr="008A3D17">
        <w:rPr>
          <w:rFonts w:ascii="Tahoma" w:hAnsi="Tahoma" w:cs="Tahoma"/>
        </w:rPr>
        <w:t xml:space="preserve">V obrazcu </w:t>
      </w:r>
      <w:r w:rsidRPr="008A3D17">
        <w:rPr>
          <w:rFonts w:ascii="Tahoma" w:hAnsi="Tahoma" w:cs="Tahoma"/>
          <w:b/>
        </w:rPr>
        <w:t>Priloga 2/1</w:t>
      </w:r>
      <w:r w:rsidRPr="008A3D17">
        <w:rPr>
          <w:rFonts w:ascii="Tahoma" w:hAnsi="Tahoma" w:cs="Tahoma"/>
        </w:rPr>
        <w:t xml:space="preserve"> </w:t>
      </w:r>
      <w:r>
        <w:rPr>
          <w:rFonts w:ascii="Tahoma" w:hAnsi="Tahoma" w:cs="Tahoma"/>
        </w:rPr>
        <w:t>(Ponudbeni predračun)</w:t>
      </w:r>
      <w:r w:rsidRPr="008A3D17">
        <w:rPr>
          <w:rFonts w:ascii="Tahoma" w:hAnsi="Tahoma" w:cs="Tahoma"/>
        </w:rPr>
        <w:t xml:space="preserve"> za posamezni sklop so navedene okvirne količine za obdobje </w:t>
      </w:r>
      <w:r w:rsidR="00F27367">
        <w:rPr>
          <w:rFonts w:ascii="Tahoma" w:hAnsi="Tahoma" w:cs="Tahoma"/>
        </w:rPr>
        <w:t>štirih (4) let za sklop 1</w:t>
      </w:r>
      <w:r w:rsidR="00CF3442">
        <w:rPr>
          <w:rFonts w:ascii="Tahoma" w:hAnsi="Tahoma" w:cs="Tahoma"/>
        </w:rPr>
        <w:t>,</w:t>
      </w:r>
      <w:r w:rsidR="00F27367">
        <w:rPr>
          <w:rFonts w:ascii="Tahoma" w:hAnsi="Tahoma" w:cs="Tahoma"/>
        </w:rPr>
        <w:t xml:space="preserve"> oz. treh (3)</w:t>
      </w:r>
      <w:r w:rsidR="00CF3442">
        <w:rPr>
          <w:rFonts w:ascii="Tahoma" w:hAnsi="Tahoma" w:cs="Tahoma"/>
        </w:rPr>
        <w:t xml:space="preserve"> </w:t>
      </w:r>
      <w:r w:rsidRPr="008A3D17">
        <w:rPr>
          <w:rFonts w:ascii="Tahoma" w:hAnsi="Tahoma" w:cs="Tahoma"/>
        </w:rPr>
        <w:t>let</w:t>
      </w:r>
      <w:r w:rsidR="00CF3442">
        <w:rPr>
          <w:rFonts w:ascii="Tahoma" w:hAnsi="Tahoma" w:cs="Tahoma"/>
        </w:rPr>
        <w:t xml:space="preserve"> za sklop 2</w:t>
      </w:r>
      <w:r w:rsidRPr="008A3D17">
        <w:rPr>
          <w:rFonts w:ascii="Tahoma" w:hAnsi="Tahoma" w:cs="Tahoma"/>
        </w:rPr>
        <w:t xml:space="preserve">. </w:t>
      </w:r>
      <w:r w:rsidRPr="008A3D17">
        <w:rPr>
          <w:rFonts w:ascii="Tahoma" w:hAnsi="Tahoma" w:cs="Tahoma"/>
          <w:szCs w:val="22"/>
        </w:rPr>
        <w:t>Ponudnik mora izpolniti vse navedene postavke, ponudbene cene (na enoto mere) pa morajo biti</w:t>
      </w:r>
      <w:r w:rsidRPr="008A3D17">
        <w:t xml:space="preserve"> </w:t>
      </w:r>
      <w:r w:rsidRPr="008A3D17">
        <w:rPr>
          <w:rFonts w:ascii="Tahoma" w:hAnsi="Tahoma" w:cs="Tahoma"/>
          <w:szCs w:val="22"/>
        </w:rPr>
        <w:t>podan</w:t>
      </w:r>
      <w:r>
        <w:rPr>
          <w:rFonts w:ascii="Tahoma" w:hAnsi="Tahoma" w:cs="Tahoma"/>
          <w:szCs w:val="22"/>
        </w:rPr>
        <w:t>e</w:t>
      </w:r>
      <w:r w:rsidRPr="008A3D17">
        <w:rPr>
          <w:rFonts w:ascii="Tahoma" w:hAnsi="Tahoma" w:cs="Tahoma"/>
          <w:szCs w:val="22"/>
        </w:rPr>
        <w:t xml:space="preserve"> v EUR in navedene </w:t>
      </w:r>
      <w:r w:rsidR="009935BB">
        <w:rPr>
          <w:rFonts w:ascii="Tahoma" w:hAnsi="Tahoma" w:cs="Tahoma"/>
          <w:szCs w:val="22"/>
        </w:rPr>
        <w:t>na</w:t>
      </w:r>
      <w:r w:rsidRPr="008A3D17">
        <w:rPr>
          <w:rFonts w:ascii="Tahoma" w:hAnsi="Tahoma" w:cs="Tahoma"/>
          <w:szCs w:val="22"/>
        </w:rPr>
        <w:t xml:space="preserve"> dve decimal</w:t>
      </w:r>
      <w:r w:rsidR="009935BB">
        <w:rPr>
          <w:rFonts w:ascii="Tahoma" w:hAnsi="Tahoma" w:cs="Tahoma"/>
          <w:szCs w:val="22"/>
        </w:rPr>
        <w:t>ni mesti natančno</w:t>
      </w:r>
      <w:r w:rsidRPr="008A3D17">
        <w:rPr>
          <w:rFonts w:ascii="Tahoma" w:hAnsi="Tahoma" w:cs="Tahoma"/>
          <w:szCs w:val="22"/>
        </w:rPr>
        <w:t xml:space="preserve">, oz. centih. </w:t>
      </w:r>
      <w:r w:rsidRPr="008A3D17">
        <w:rPr>
          <w:rFonts w:ascii="Tahoma" w:hAnsi="Tahoma" w:cs="Tahoma"/>
        </w:rPr>
        <w:t>Ponudnik mora izpolniti vse postavke. V primeru, da ponudnik za katero od postavk ne vnese cene na enoto mere ali vnese vrednost »0« (nič), bo naročnik štel, da je vrednost navedene postavke upoštevana v skupni ponudbeni ceni v EUR brez DDV oziroma da navedeno postavko ponuja brezplačno.</w:t>
      </w:r>
      <w:r w:rsidRPr="00BD3027">
        <w:rPr>
          <w:rFonts w:ascii="Tahoma" w:hAnsi="Tahoma" w:cs="Tahoma"/>
        </w:rPr>
        <w:t xml:space="preserve"> </w:t>
      </w:r>
      <w:r w:rsidRPr="00254C62">
        <w:rPr>
          <w:rFonts w:ascii="Tahoma" w:hAnsi="Tahoma" w:cs="Tahoma"/>
        </w:rPr>
        <w:t xml:space="preserve">Ponudniki priloge </w:t>
      </w:r>
      <w:r w:rsidRPr="003348D6">
        <w:rPr>
          <w:rFonts w:ascii="Tahoma" w:hAnsi="Tahoma" w:cs="Tahoma"/>
        </w:rPr>
        <w:t>ponudbenega predračuna</w:t>
      </w:r>
      <w:r w:rsidRPr="00254C62">
        <w:rPr>
          <w:rFonts w:ascii="Tahoma" w:hAnsi="Tahoma" w:cs="Tahoma"/>
        </w:rPr>
        <w:t xml:space="preserve"> ne smejo kakorkoli spreminjati, dodajati vrstice, stolpce ali celice ter spreminjati formule, ki jih je nastavil naročnik ali kakorkoli drugače dopolnjevati. V kolikor naročnik ugotovi kakršnekoli nedovoljene posege v </w:t>
      </w:r>
      <w:r w:rsidRPr="006F59FE">
        <w:rPr>
          <w:rFonts w:ascii="Tahoma" w:hAnsi="Tahoma" w:cs="Tahoma"/>
        </w:rPr>
        <w:t xml:space="preserve">ponudbeni </w:t>
      </w:r>
      <w:r w:rsidRPr="006F59FE">
        <w:rPr>
          <w:rFonts w:ascii="Tahoma" w:hAnsi="Tahoma" w:cs="Tahoma"/>
          <w:bCs/>
        </w:rPr>
        <w:t>predračun</w:t>
      </w:r>
      <w:r w:rsidRPr="006F59FE">
        <w:rPr>
          <w:rFonts w:ascii="Tahoma" w:hAnsi="Tahoma" w:cs="Tahoma"/>
        </w:rPr>
        <w:t xml:space="preserve">, bo naročnik takšno ponudbo </w:t>
      </w:r>
      <w:r>
        <w:rPr>
          <w:rFonts w:ascii="Tahoma" w:hAnsi="Tahoma" w:cs="Tahoma"/>
        </w:rPr>
        <w:t>izločil</w:t>
      </w:r>
      <w:r w:rsidRPr="006F59FE">
        <w:rPr>
          <w:rFonts w:ascii="Tahoma" w:hAnsi="Tahoma" w:cs="Tahoma"/>
        </w:rPr>
        <w:t>.</w:t>
      </w:r>
    </w:p>
    <w:p w14:paraId="7E4C0F9A" w14:textId="77777777" w:rsidR="006E25F2" w:rsidRPr="008A3D17" w:rsidRDefault="006E25F2" w:rsidP="00331106">
      <w:pPr>
        <w:keepNext/>
        <w:keepLines/>
        <w:jc w:val="both"/>
        <w:outlineLvl w:val="0"/>
        <w:rPr>
          <w:rFonts w:ascii="Tahoma" w:hAnsi="Tahoma" w:cs="Tahoma"/>
          <w:szCs w:val="22"/>
        </w:rPr>
      </w:pPr>
    </w:p>
    <w:p w14:paraId="46FF8EF1" w14:textId="77777777" w:rsidR="006E25F2" w:rsidRPr="00555F32" w:rsidRDefault="006E25F2" w:rsidP="00331106">
      <w:pPr>
        <w:pStyle w:val="tekst1"/>
        <w:keepNext/>
        <w:keepLines/>
        <w:spacing w:before="0" w:line="240" w:lineRule="auto"/>
        <w:rPr>
          <w:rFonts w:ascii="Tahoma" w:hAnsi="Tahoma" w:cs="Tahoma"/>
          <w:sz w:val="20"/>
        </w:rPr>
      </w:pPr>
      <w:r w:rsidRPr="00555F32">
        <w:rPr>
          <w:rFonts w:ascii="Tahoma" w:hAnsi="Tahoma" w:cs="Tahoma"/>
          <w:sz w:val="20"/>
        </w:rPr>
        <w:t>Cene v ponudbenem predračunu morajo biti obvezno specificirane s:</w:t>
      </w:r>
    </w:p>
    <w:p w14:paraId="551B811A" w14:textId="77777777" w:rsidR="006E25F2" w:rsidRPr="006E25F2" w:rsidRDefault="006E25F2" w:rsidP="002B0A14">
      <w:pPr>
        <w:pStyle w:val="Telobesedila2"/>
        <w:keepNext/>
        <w:keepLines/>
        <w:numPr>
          <w:ilvl w:val="0"/>
          <w:numId w:val="27"/>
        </w:numPr>
        <w:suppressAutoHyphens/>
        <w:ind w:right="0"/>
        <w:rPr>
          <w:rFonts w:ascii="Tahoma" w:hAnsi="Tahoma" w:cs="Tahoma"/>
          <w:b w:val="0"/>
          <w:sz w:val="20"/>
          <w:szCs w:val="18"/>
        </w:rPr>
      </w:pPr>
      <w:r w:rsidRPr="006E25F2">
        <w:rPr>
          <w:rFonts w:ascii="Tahoma" w:hAnsi="Tahoma" w:cs="Tahoma"/>
          <w:b w:val="0"/>
          <w:sz w:val="20"/>
          <w:szCs w:val="18"/>
        </w:rPr>
        <w:t>ceno za posamezno postavko ponudbenega predračuna brez DDV na enoto,</w:t>
      </w:r>
    </w:p>
    <w:p w14:paraId="1B349C36" w14:textId="77777777" w:rsidR="006E25F2" w:rsidRPr="006E25F2" w:rsidRDefault="006E25F2" w:rsidP="002B0A14">
      <w:pPr>
        <w:pStyle w:val="Telobesedila2"/>
        <w:keepNext/>
        <w:keepLines/>
        <w:numPr>
          <w:ilvl w:val="0"/>
          <w:numId w:val="27"/>
        </w:numPr>
        <w:suppressAutoHyphens/>
        <w:ind w:right="0"/>
        <w:rPr>
          <w:rFonts w:ascii="Tahoma" w:hAnsi="Tahoma" w:cs="Tahoma"/>
          <w:b w:val="0"/>
          <w:sz w:val="20"/>
          <w:szCs w:val="18"/>
        </w:rPr>
      </w:pPr>
      <w:r w:rsidRPr="006E25F2">
        <w:rPr>
          <w:rFonts w:ascii="Tahoma" w:hAnsi="Tahoma" w:cs="Tahoma"/>
          <w:b w:val="0"/>
          <w:sz w:val="20"/>
          <w:szCs w:val="18"/>
        </w:rPr>
        <w:t>vrednost za posamezno postavko ponudbenega predračuna brez DDV.</w:t>
      </w:r>
    </w:p>
    <w:p w14:paraId="4C598E52" w14:textId="4F408CF9" w:rsidR="006E25F2" w:rsidRPr="006E25F2" w:rsidRDefault="006E25F2" w:rsidP="00331106">
      <w:pPr>
        <w:pStyle w:val="Telobesedila2"/>
        <w:keepNext/>
        <w:keepLines/>
        <w:rPr>
          <w:rFonts w:ascii="Tahoma" w:hAnsi="Tahoma" w:cs="Tahoma"/>
          <w:b w:val="0"/>
          <w:sz w:val="20"/>
          <w:szCs w:val="18"/>
        </w:rPr>
      </w:pPr>
      <w:r w:rsidRPr="006E25F2">
        <w:rPr>
          <w:rFonts w:ascii="Tahoma" w:hAnsi="Tahoma" w:cs="Tahoma"/>
          <w:b w:val="0"/>
          <w:sz w:val="20"/>
          <w:szCs w:val="18"/>
        </w:rPr>
        <w:t>V posameznih postavkah ponudbe (cenah na enoto) mora ponudnik vključiti vse materialne in nematerialne stroške</w:t>
      </w:r>
      <w:r w:rsidR="00185F8E">
        <w:rPr>
          <w:rFonts w:ascii="Tahoma" w:hAnsi="Tahoma" w:cs="Tahoma"/>
          <w:b w:val="0"/>
          <w:sz w:val="20"/>
          <w:szCs w:val="18"/>
        </w:rPr>
        <w:t xml:space="preserve">, </w:t>
      </w:r>
      <w:r w:rsidRPr="006E25F2">
        <w:rPr>
          <w:rFonts w:ascii="Tahoma" w:hAnsi="Tahoma" w:cs="Tahoma"/>
          <w:b w:val="0"/>
          <w:sz w:val="20"/>
          <w:szCs w:val="18"/>
        </w:rPr>
        <w:t>ki jih bo ponudnik imel z realizacijo naročila in popuste.</w:t>
      </w:r>
    </w:p>
    <w:p w14:paraId="22B5BD4D" w14:textId="77777777" w:rsidR="006E25F2" w:rsidRPr="00555F32" w:rsidRDefault="006E25F2" w:rsidP="00331106">
      <w:pPr>
        <w:pStyle w:val="Telobesedila2"/>
        <w:keepNext/>
        <w:keepLines/>
        <w:rPr>
          <w:rFonts w:ascii="Tahoma" w:hAnsi="Tahoma" w:cs="Tahoma"/>
          <w:b w:val="0"/>
        </w:rPr>
      </w:pPr>
    </w:p>
    <w:p w14:paraId="334786BF" w14:textId="77777777" w:rsidR="00E716DD" w:rsidRPr="005A3E7C" w:rsidRDefault="006E25F2" w:rsidP="00E716DD">
      <w:pPr>
        <w:keepNext/>
        <w:keepLines/>
        <w:jc w:val="both"/>
        <w:rPr>
          <w:rFonts w:ascii="Tahoma" w:eastAsia="Tahoma" w:hAnsi="Tahoma" w:cs="Tahoma"/>
          <w:u w:val="single"/>
        </w:rPr>
      </w:pPr>
      <w:r w:rsidRPr="008A3D17">
        <w:rPr>
          <w:rFonts w:ascii="Tahoma" w:hAnsi="Tahoma" w:cs="Tahoma"/>
        </w:rPr>
        <w:t xml:space="preserve">Ponudnik </w:t>
      </w:r>
      <w:r w:rsidRPr="008A3D17">
        <w:rPr>
          <w:rFonts w:ascii="Tahoma" w:hAnsi="Tahoma" w:cs="Tahoma"/>
          <w:u w:val="single"/>
        </w:rPr>
        <w:t>Prilogo 2/1</w:t>
      </w:r>
      <w:r>
        <w:rPr>
          <w:rFonts w:ascii="Tahoma" w:hAnsi="Tahoma" w:cs="Tahoma"/>
          <w:u w:val="single"/>
        </w:rPr>
        <w:t xml:space="preserve"> </w:t>
      </w:r>
      <w:r>
        <w:rPr>
          <w:rFonts w:ascii="Tahoma" w:hAnsi="Tahoma" w:cs="Tahoma"/>
        </w:rPr>
        <w:t>(Ponudbeni predračun)</w:t>
      </w:r>
      <w:r w:rsidRPr="008A3D17">
        <w:rPr>
          <w:rFonts w:ascii="Tahoma" w:hAnsi="Tahoma" w:cs="Tahoma"/>
        </w:rPr>
        <w:t xml:space="preserve"> </w:t>
      </w:r>
      <w:r w:rsidRPr="008A3D17">
        <w:rPr>
          <w:rFonts w:ascii="Tahoma" w:hAnsi="Tahoma" w:cs="Tahoma"/>
          <w:u w:val="single"/>
        </w:rPr>
        <w:t xml:space="preserve"> v informacijskem sistemu e-JN naloži v razdelek </w:t>
      </w:r>
      <w:r>
        <w:rPr>
          <w:rFonts w:ascii="Tahoma" w:hAnsi="Tahoma" w:cs="Tahoma"/>
          <w:u w:val="single"/>
        </w:rPr>
        <w:t>»Dokumenti - ostale priloge«</w:t>
      </w:r>
      <w:r w:rsidR="00E716DD">
        <w:rPr>
          <w:rFonts w:ascii="Tahoma" w:hAnsi="Tahoma" w:cs="Tahoma"/>
          <w:u w:val="single"/>
        </w:rPr>
        <w:t xml:space="preserve"> v pdf. formatu in identičnega tudi v excel formatu</w:t>
      </w:r>
      <w:r w:rsidRPr="008A3D17">
        <w:rPr>
          <w:rFonts w:ascii="Tahoma" w:hAnsi="Tahoma" w:cs="Tahoma"/>
          <w:u w:val="single"/>
        </w:rPr>
        <w:t>.</w:t>
      </w:r>
      <w:r w:rsidRPr="008A3D17">
        <w:t xml:space="preserve"> </w:t>
      </w:r>
      <w:r w:rsidRPr="008A3D17">
        <w:rPr>
          <w:rFonts w:ascii="Tahoma" w:hAnsi="Tahoma" w:cs="Tahoma"/>
        </w:rPr>
        <w:t>Le-ta ne bo prikazana javnosti in ostalim ponudnikom na javnem odpiranju ponudb.</w:t>
      </w:r>
      <w:r w:rsidR="00E716DD">
        <w:rPr>
          <w:rFonts w:ascii="Tahoma" w:hAnsi="Tahoma" w:cs="Tahoma"/>
        </w:rPr>
        <w:t xml:space="preserve"> </w:t>
      </w:r>
      <w:r w:rsidR="00E716DD">
        <w:rPr>
          <w:rFonts w:ascii="Tahoma" w:hAnsi="Tahoma" w:cs="Tahoma"/>
          <w:u w:val="single"/>
        </w:rPr>
        <w:t>V primeru razhajanj med ponudbenim predračunom v pdf formatu in ponudbenim predračunom v Excel formatu, se kot veljaven ponudbeni predračun šteje ponudbeni predračun v pdf. formatu.</w:t>
      </w:r>
    </w:p>
    <w:p w14:paraId="75C9DB38" w14:textId="77777777" w:rsidR="006E25F2" w:rsidRPr="008A3D17" w:rsidRDefault="006E25F2" w:rsidP="00331106">
      <w:pPr>
        <w:keepNext/>
        <w:keepLines/>
        <w:jc w:val="both"/>
        <w:rPr>
          <w:rFonts w:ascii="Tahoma" w:hAnsi="Tahoma" w:cs="Tahoma"/>
        </w:rPr>
      </w:pPr>
    </w:p>
    <w:p w14:paraId="5BEBE7DB" w14:textId="77777777" w:rsidR="006E25F2" w:rsidRDefault="006E25F2" w:rsidP="00331106">
      <w:pPr>
        <w:keepNext/>
        <w:keepLines/>
        <w:jc w:val="both"/>
        <w:rPr>
          <w:rFonts w:ascii="Tahoma" w:hAnsi="Tahoma" w:cs="Tahoma"/>
        </w:rPr>
      </w:pPr>
      <w:r w:rsidRPr="008A3D17">
        <w:rPr>
          <w:rFonts w:ascii="Tahoma" w:hAnsi="Tahoma" w:cs="Tahoma"/>
        </w:rPr>
        <w:t>Količine, navedene v posamezni postavki ponudbenega predračuna predmeta javnega naročila, so v času veljavnosti okvirnega sporazuma okvirne in odvisne od dejanskih potreb naročnika.</w:t>
      </w:r>
    </w:p>
    <w:p w14:paraId="042AA7C9" w14:textId="77777777" w:rsidR="006E25F2" w:rsidRDefault="006E25F2" w:rsidP="00331106">
      <w:pPr>
        <w:keepNext/>
        <w:keepLines/>
        <w:jc w:val="both"/>
        <w:rPr>
          <w:rFonts w:ascii="Tahoma" w:hAnsi="Tahoma" w:cs="Tahoma"/>
        </w:rPr>
      </w:pPr>
    </w:p>
    <w:p w14:paraId="73737AB8" w14:textId="77777777" w:rsidR="006E25F2" w:rsidRPr="00417253" w:rsidRDefault="006E25F2" w:rsidP="00331106">
      <w:pPr>
        <w:keepNext/>
        <w:keepLines/>
        <w:jc w:val="both"/>
        <w:rPr>
          <w:rFonts w:ascii="Tahoma" w:hAnsi="Tahoma" w:cs="Tahoma"/>
        </w:rPr>
      </w:pPr>
      <w:r w:rsidRPr="00417253">
        <w:rPr>
          <w:rFonts w:ascii="Tahoma" w:hAnsi="Tahoma" w:cs="Tahoma"/>
        </w:rPr>
        <w:t>Ponudbena cena oz. cene na enoto mere, navedene v ponudbi, so v času veljavnosti okvirnega sporazuma fiksne, razen v primeru znižanja cen in zvišanja v skladu z naslednjim odstavkom.</w:t>
      </w:r>
    </w:p>
    <w:p w14:paraId="3B222F73" w14:textId="77777777" w:rsidR="001E69D6" w:rsidRPr="002C28F4" w:rsidRDefault="001E69D6" w:rsidP="00331106">
      <w:pPr>
        <w:pStyle w:val="Telobesedila-zamik"/>
        <w:keepNext/>
        <w:keepLines/>
        <w:ind w:left="0"/>
        <w:rPr>
          <w:rFonts w:ascii="Tahoma" w:hAnsi="Tahoma" w:cs="Tahoma"/>
          <w:kern w:val="16"/>
          <w:sz w:val="20"/>
        </w:rPr>
      </w:pPr>
    </w:p>
    <w:p w14:paraId="5B540CC3" w14:textId="77777777" w:rsidR="0092422A" w:rsidRPr="007124F0" w:rsidRDefault="00055B38" w:rsidP="00331106">
      <w:pPr>
        <w:keepNext/>
        <w:keepLines/>
        <w:numPr>
          <w:ilvl w:val="1"/>
          <w:numId w:val="2"/>
        </w:numPr>
        <w:jc w:val="both"/>
        <w:rPr>
          <w:rFonts w:ascii="Tahoma" w:hAnsi="Tahoma" w:cs="Tahoma"/>
          <w:b/>
        </w:rPr>
      </w:pPr>
      <w:r w:rsidRPr="007124F0">
        <w:rPr>
          <w:rFonts w:ascii="Tahoma" w:hAnsi="Tahoma" w:cs="Tahoma"/>
          <w:b/>
        </w:rPr>
        <w:t>REKLAMACIJE</w:t>
      </w:r>
    </w:p>
    <w:p w14:paraId="427A781F" w14:textId="77777777" w:rsidR="0092422A" w:rsidRPr="007124F0" w:rsidRDefault="0092422A" w:rsidP="00331106">
      <w:pPr>
        <w:keepNext/>
        <w:keepLines/>
        <w:jc w:val="both"/>
        <w:rPr>
          <w:rFonts w:ascii="Tahoma" w:hAnsi="Tahoma" w:cs="Tahoma"/>
        </w:rPr>
      </w:pPr>
    </w:p>
    <w:p w14:paraId="6F5F0A96" w14:textId="77777777" w:rsidR="0092422A" w:rsidRPr="007124F0" w:rsidRDefault="0092422A" w:rsidP="00331106">
      <w:pPr>
        <w:pStyle w:val="BESEDILO"/>
        <w:keepNext/>
        <w:widowControl/>
        <w:tabs>
          <w:tab w:val="clear" w:pos="2155"/>
        </w:tabs>
        <w:rPr>
          <w:rFonts w:ascii="Tahoma" w:hAnsi="Tahoma" w:cs="Tahoma"/>
        </w:rPr>
      </w:pPr>
      <w:r w:rsidRPr="007124F0">
        <w:rPr>
          <w:rFonts w:ascii="Tahoma" w:hAnsi="Tahoma" w:cs="Tahoma"/>
        </w:rPr>
        <w:t>Rok</w:t>
      </w:r>
      <w:r w:rsidR="00250249" w:rsidRPr="007124F0">
        <w:rPr>
          <w:rFonts w:ascii="Tahoma" w:hAnsi="Tahoma" w:cs="Tahoma"/>
        </w:rPr>
        <w:t xml:space="preserve"> in način</w:t>
      </w:r>
      <w:r w:rsidRPr="007124F0">
        <w:rPr>
          <w:rFonts w:ascii="Tahoma" w:hAnsi="Tahoma" w:cs="Tahoma"/>
        </w:rPr>
        <w:t xml:space="preserve"> rešitev reklamacije </w:t>
      </w:r>
      <w:r w:rsidR="00250249" w:rsidRPr="007124F0">
        <w:rPr>
          <w:rFonts w:ascii="Tahoma" w:hAnsi="Tahoma" w:cs="Tahoma"/>
        </w:rPr>
        <w:t xml:space="preserve">za posamezen sklop je razviden iz </w:t>
      </w:r>
      <w:r w:rsidR="00F8396A">
        <w:rPr>
          <w:rFonts w:ascii="Tahoma" w:hAnsi="Tahoma" w:cs="Tahoma"/>
        </w:rPr>
        <w:t>vzorca</w:t>
      </w:r>
      <w:r w:rsidR="00250249" w:rsidRPr="007124F0">
        <w:rPr>
          <w:rFonts w:ascii="Tahoma" w:hAnsi="Tahoma" w:cs="Tahoma"/>
        </w:rPr>
        <w:t xml:space="preserve"> okvirnega sporazuma, ki je kot priloga sestavni del razpisne dokumentacije.</w:t>
      </w:r>
    </w:p>
    <w:p w14:paraId="2C2607B7" w14:textId="77777777" w:rsidR="0092422A" w:rsidRPr="007124F0" w:rsidRDefault="0092422A" w:rsidP="00331106">
      <w:pPr>
        <w:keepNext/>
        <w:keepLines/>
        <w:jc w:val="both"/>
        <w:rPr>
          <w:rFonts w:ascii="Tahoma" w:eastAsia="Calibri" w:hAnsi="Tahoma" w:cs="Tahoma"/>
          <w:lang w:eastAsia="en-US"/>
        </w:rPr>
      </w:pPr>
    </w:p>
    <w:p w14:paraId="4A02CE9F" w14:textId="0CAEFD13" w:rsidR="0092422A" w:rsidRDefault="0092422A" w:rsidP="00331106">
      <w:pPr>
        <w:keepNext/>
        <w:keepLines/>
        <w:jc w:val="both"/>
        <w:rPr>
          <w:rFonts w:ascii="Tahoma" w:hAnsi="Tahoma" w:cs="Tahoma"/>
          <w:sz w:val="24"/>
        </w:rPr>
      </w:pPr>
    </w:p>
    <w:p w14:paraId="302F72D5" w14:textId="77777777" w:rsidR="009C0AB7" w:rsidRDefault="009C0AB7" w:rsidP="00331106">
      <w:pPr>
        <w:keepNext/>
        <w:keepLines/>
        <w:jc w:val="both"/>
        <w:rPr>
          <w:rFonts w:ascii="Tahoma" w:hAnsi="Tahoma" w:cs="Tahoma"/>
          <w:sz w:val="24"/>
        </w:rPr>
      </w:pPr>
    </w:p>
    <w:p w14:paraId="2D170299" w14:textId="77777777" w:rsidR="00F0424B" w:rsidRDefault="00F0424B" w:rsidP="00331106">
      <w:pPr>
        <w:keepNext/>
        <w:keepLines/>
        <w:jc w:val="both"/>
        <w:rPr>
          <w:rFonts w:ascii="Tahoma" w:hAnsi="Tahoma" w:cs="Tahoma"/>
          <w:sz w:val="24"/>
        </w:rPr>
      </w:pPr>
    </w:p>
    <w:p w14:paraId="68BD8D1D" w14:textId="77777777" w:rsidR="0092422A" w:rsidRPr="007124F0" w:rsidRDefault="00055B38" w:rsidP="00331106">
      <w:pPr>
        <w:keepNext/>
        <w:keepLines/>
        <w:numPr>
          <w:ilvl w:val="1"/>
          <w:numId w:val="2"/>
        </w:numPr>
        <w:jc w:val="both"/>
        <w:rPr>
          <w:rFonts w:ascii="Tahoma" w:hAnsi="Tahoma" w:cs="Tahoma"/>
          <w:b/>
        </w:rPr>
      </w:pPr>
      <w:r w:rsidRPr="007124F0">
        <w:rPr>
          <w:rFonts w:ascii="Tahoma" w:hAnsi="Tahoma" w:cs="Tahoma"/>
          <w:b/>
        </w:rPr>
        <w:t>TEHNIČNE ZAHTEVE</w:t>
      </w:r>
    </w:p>
    <w:p w14:paraId="5400D8B9" w14:textId="77777777" w:rsidR="00771C69" w:rsidRDefault="00771C69" w:rsidP="00331106">
      <w:pPr>
        <w:keepNext/>
        <w:keepLines/>
        <w:jc w:val="both"/>
        <w:rPr>
          <w:rFonts w:ascii="Tahoma" w:hAnsi="Tahoma" w:cs="Tahoma"/>
        </w:rPr>
      </w:pPr>
    </w:p>
    <w:p w14:paraId="639E1AE6" w14:textId="21CD173A" w:rsidR="004B44DF" w:rsidRPr="007124F0" w:rsidRDefault="004B44DF" w:rsidP="00331106">
      <w:pPr>
        <w:keepNext/>
        <w:keepLines/>
        <w:jc w:val="both"/>
        <w:rPr>
          <w:rFonts w:ascii="Tahoma" w:hAnsi="Tahoma" w:cs="Tahoma"/>
        </w:rPr>
      </w:pPr>
      <w:r w:rsidRPr="007124F0">
        <w:rPr>
          <w:rFonts w:ascii="Tahoma" w:hAnsi="Tahoma" w:cs="Tahoma"/>
        </w:rPr>
        <w:t xml:space="preserve">Kakovost predmeta ponudbe mora biti v skladu s tehnično specifikacijo naročnika in ostalimi zahtevami naročnika, navedenimi v razpisni dokumentaciji. </w:t>
      </w:r>
      <w:r w:rsidR="00783936">
        <w:rPr>
          <w:rFonts w:ascii="Tahoma" w:hAnsi="Tahoma" w:cs="Tahoma"/>
        </w:rPr>
        <w:t>P</w:t>
      </w:r>
      <w:r w:rsidR="00783936" w:rsidRPr="00B03894">
        <w:rPr>
          <w:rFonts w:ascii="Tahoma" w:hAnsi="Tahoma" w:cs="Tahoma"/>
        </w:rPr>
        <w:t xml:space="preserve">redmet ponudbe </w:t>
      </w:r>
      <w:r w:rsidR="00783936">
        <w:rPr>
          <w:rFonts w:ascii="Tahoma" w:hAnsi="Tahoma" w:cs="Tahoma"/>
        </w:rPr>
        <w:t xml:space="preserve">mora </w:t>
      </w:r>
      <w:r w:rsidR="00783936" w:rsidRPr="00B03894">
        <w:rPr>
          <w:rFonts w:ascii="Tahoma" w:hAnsi="Tahoma" w:cs="Tahoma"/>
        </w:rPr>
        <w:t>ustreza</w:t>
      </w:r>
      <w:r w:rsidR="00783936">
        <w:rPr>
          <w:rFonts w:ascii="Tahoma" w:hAnsi="Tahoma" w:cs="Tahoma"/>
        </w:rPr>
        <w:t>ti tudi vsem</w:t>
      </w:r>
      <w:r w:rsidR="00783936" w:rsidRPr="00B03894">
        <w:rPr>
          <w:rFonts w:ascii="Tahoma" w:hAnsi="Tahoma" w:cs="Tahoma"/>
        </w:rPr>
        <w:t xml:space="preserve"> veljavnim predpisom v Republiki Sloveniji</w:t>
      </w:r>
      <w:r w:rsidR="00783936">
        <w:rPr>
          <w:rFonts w:ascii="Tahoma" w:hAnsi="Tahoma" w:cs="Tahoma"/>
        </w:rPr>
        <w:t>.</w:t>
      </w:r>
    </w:p>
    <w:p w14:paraId="437AE75C" w14:textId="77777777" w:rsidR="004B44DF" w:rsidRPr="007124F0" w:rsidRDefault="004B44DF" w:rsidP="00331106">
      <w:pPr>
        <w:keepNext/>
        <w:keepLines/>
        <w:jc w:val="both"/>
        <w:rPr>
          <w:rFonts w:ascii="Tahoma" w:hAnsi="Tahoma" w:cs="Tahoma"/>
          <w:sz w:val="18"/>
        </w:rPr>
      </w:pPr>
    </w:p>
    <w:p w14:paraId="38B4DE3D" w14:textId="77BAC577" w:rsidR="00390C7E" w:rsidRPr="00ED020C" w:rsidRDefault="00390C7E" w:rsidP="00390C7E">
      <w:pPr>
        <w:keepNext/>
        <w:keepLines/>
        <w:tabs>
          <w:tab w:val="left" w:pos="720"/>
        </w:tabs>
        <w:jc w:val="both"/>
        <w:rPr>
          <w:rFonts w:ascii="Tahoma" w:hAnsi="Tahoma" w:cs="Tahoma"/>
        </w:rPr>
      </w:pPr>
      <w:r w:rsidRPr="00ED020C">
        <w:rPr>
          <w:rFonts w:ascii="Tahoma" w:hAnsi="Tahoma" w:cs="Tahoma"/>
        </w:rPr>
        <w:t>Predmet javnega naročila je dobava okoljsko manj obremenjujoče blago, ki je podrobno opisano v ponudbenem predračunu, ki je priloga in sestavni del te razpisne dokumentacije.</w:t>
      </w:r>
    </w:p>
    <w:p w14:paraId="57ED77BF" w14:textId="77777777" w:rsidR="00390C7E" w:rsidRDefault="00390C7E" w:rsidP="00331106">
      <w:pPr>
        <w:keepNext/>
        <w:keepLines/>
        <w:jc w:val="both"/>
        <w:rPr>
          <w:rFonts w:ascii="Tahoma" w:hAnsi="Tahoma" w:cs="Tahoma"/>
        </w:rPr>
      </w:pPr>
      <w:r>
        <w:rPr>
          <w:rFonts w:ascii="Tahoma" w:hAnsi="Tahoma" w:cs="Tahoma"/>
        </w:rPr>
        <w:t xml:space="preserve"> </w:t>
      </w:r>
    </w:p>
    <w:p w14:paraId="5D0A8D49" w14:textId="1CA3EDFB" w:rsidR="004B44DF" w:rsidRDefault="004B44DF" w:rsidP="00331106">
      <w:pPr>
        <w:keepNext/>
        <w:keepLines/>
        <w:jc w:val="both"/>
        <w:rPr>
          <w:rFonts w:ascii="Tahoma" w:hAnsi="Tahoma" w:cs="Tahoma"/>
        </w:rPr>
      </w:pPr>
      <w:r w:rsidRPr="007124F0">
        <w:rPr>
          <w:rFonts w:ascii="Tahoma" w:hAnsi="Tahoma" w:cs="Tahoma"/>
        </w:rPr>
        <w:t>V kolikor predmet ponudbe ne bo izpolnjeval vseh opisov, zahtev, navedb in kvalitete, navedene v tehničnih zahtevah predmeta javnega naročila, bo naročnik tako ponudbo izločil iz nadaljnjega ocenjevanja.</w:t>
      </w:r>
    </w:p>
    <w:p w14:paraId="78DB13B1" w14:textId="77777777" w:rsidR="00783936" w:rsidRPr="00B03894" w:rsidRDefault="00783936" w:rsidP="00783936">
      <w:pPr>
        <w:pStyle w:val="Telobesedila"/>
        <w:keepNext/>
        <w:keepLines/>
        <w:widowControl/>
        <w:rPr>
          <w:rFonts w:ascii="Tahoma" w:hAnsi="Tahoma" w:cs="Tahoma"/>
          <w:b w:val="0"/>
        </w:rPr>
      </w:pPr>
    </w:p>
    <w:p w14:paraId="078F55E8" w14:textId="77777777" w:rsidR="00783936" w:rsidRPr="00B03894" w:rsidRDefault="00783936" w:rsidP="00783936">
      <w:pPr>
        <w:pStyle w:val="Telobesedila"/>
        <w:keepNext/>
        <w:keepLines/>
        <w:widowControl/>
        <w:rPr>
          <w:rFonts w:ascii="Tahoma" w:hAnsi="Tahoma" w:cs="Tahoma"/>
          <w:b w:val="0"/>
        </w:rPr>
      </w:pPr>
      <w:r w:rsidRPr="00B03894">
        <w:rPr>
          <w:rFonts w:ascii="Tahoma" w:hAnsi="Tahoma" w:cs="Tahoma"/>
          <w:b w:val="0"/>
        </w:rPr>
        <w:t>V kolikor naročnik v postopku oddaje javnega naročila ugotovi, da je posamezen ponudnik v ponudbi predložil neresnična in zavajajoča dokazila, bo ponudnik izločen iz nadaljnjega postopka.</w:t>
      </w:r>
    </w:p>
    <w:p w14:paraId="20DF4846" w14:textId="77777777" w:rsidR="00783936" w:rsidRDefault="00783936" w:rsidP="00331106">
      <w:pPr>
        <w:keepNext/>
        <w:keepLines/>
        <w:jc w:val="both"/>
        <w:rPr>
          <w:rFonts w:ascii="Tahoma" w:hAnsi="Tahoma" w:cs="Tahoma"/>
        </w:rPr>
      </w:pPr>
    </w:p>
    <w:p w14:paraId="30E4789A" w14:textId="77777777" w:rsidR="00783936" w:rsidRPr="00B03894" w:rsidRDefault="00783936" w:rsidP="00783936">
      <w:pPr>
        <w:keepNext/>
        <w:keepLines/>
        <w:jc w:val="both"/>
        <w:rPr>
          <w:rFonts w:ascii="Tahoma" w:hAnsi="Tahoma" w:cs="Tahoma"/>
        </w:rPr>
      </w:pPr>
      <w:r w:rsidRPr="00B03894">
        <w:rPr>
          <w:rFonts w:ascii="Tahoma" w:hAnsi="Tahoma" w:cs="Tahoma"/>
        </w:rPr>
        <w:t>Ponudnik izkaže izpolnjevanje te zahteve s podpisom izjave ESPD ter zahtevanimi tehničnimi dokazili.</w:t>
      </w:r>
    </w:p>
    <w:p w14:paraId="47F37740" w14:textId="74E994BC" w:rsidR="00783936" w:rsidRDefault="00783936" w:rsidP="00331106">
      <w:pPr>
        <w:keepNext/>
        <w:keepLines/>
        <w:jc w:val="both"/>
        <w:rPr>
          <w:rFonts w:ascii="Tahoma" w:hAnsi="Tahoma" w:cs="Tahoma"/>
        </w:rPr>
      </w:pPr>
    </w:p>
    <w:p w14:paraId="3FFBE45C" w14:textId="3D748533" w:rsidR="00390C7E" w:rsidRDefault="00390C7E" w:rsidP="00331106">
      <w:pPr>
        <w:keepNext/>
        <w:keepLines/>
        <w:jc w:val="both"/>
        <w:rPr>
          <w:rFonts w:ascii="Tahoma" w:hAnsi="Tahoma" w:cs="Tahoma"/>
        </w:rPr>
      </w:pPr>
    </w:p>
    <w:p w14:paraId="3340F052" w14:textId="48B01E20" w:rsidR="00390C7E" w:rsidRPr="00056906" w:rsidRDefault="00390C7E" w:rsidP="00390C7E">
      <w:pPr>
        <w:pStyle w:val="Odstavekseznama"/>
        <w:keepNext/>
        <w:keepLines/>
        <w:numPr>
          <w:ilvl w:val="1"/>
          <w:numId w:val="2"/>
        </w:numPr>
        <w:jc w:val="both"/>
        <w:rPr>
          <w:rFonts w:ascii="Tahoma" w:hAnsi="Tahoma" w:cs="Tahoma"/>
          <w:b/>
        </w:rPr>
      </w:pPr>
      <w:r w:rsidRPr="00056906">
        <w:rPr>
          <w:rFonts w:ascii="Tahoma" w:hAnsi="Tahoma" w:cs="Tahoma"/>
          <w:b/>
        </w:rPr>
        <w:t>Okoljske zahteve</w:t>
      </w:r>
      <w:r>
        <w:rPr>
          <w:rFonts w:ascii="Tahoma" w:hAnsi="Tahoma" w:cs="Tahoma"/>
          <w:b/>
        </w:rPr>
        <w:t xml:space="preserve"> za sklop 1 </w:t>
      </w:r>
    </w:p>
    <w:p w14:paraId="74922C8D" w14:textId="77777777" w:rsidR="008506C5" w:rsidRDefault="008506C5" w:rsidP="00185F8E">
      <w:pPr>
        <w:jc w:val="both"/>
        <w:rPr>
          <w:rFonts w:ascii="Tahoma" w:hAnsi="Tahoma" w:cs="Tahoma"/>
          <w:color w:val="000000"/>
        </w:rPr>
      </w:pPr>
    </w:p>
    <w:p w14:paraId="7E5726F5" w14:textId="25B38F6E" w:rsidR="00185F8E" w:rsidRPr="00F1423B" w:rsidRDefault="00185F8E" w:rsidP="00185F8E">
      <w:pPr>
        <w:jc w:val="both"/>
        <w:rPr>
          <w:rFonts w:ascii="Tahoma" w:hAnsi="Tahoma" w:cs="Tahoma"/>
        </w:rPr>
      </w:pPr>
      <w:r>
        <w:rPr>
          <w:rFonts w:ascii="Tahoma" w:hAnsi="Tahoma" w:cs="Tahoma"/>
          <w:color w:val="000000"/>
        </w:rPr>
        <w:t>N</w:t>
      </w:r>
      <w:r w:rsidRPr="008A2C6C">
        <w:rPr>
          <w:rFonts w:ascii="Tahoma" w:hAnsi="Tahoma" w:cs="Tahoma"/>
          <w:color w:val="000000"/>
        </w:rPr>
        <w:t xml:space="preserve">aročnik v tehničnih specifikacijah poleg ostalih zahtev, ki se nanašajo na predmet javnega naročila, </w:t>
      </w:r>
      <w:r>
        <w:rPr>
          <w:rFonts w:ascii="Tahoma" w:hAnsi="Tahoma" w:cs="Tahoma"/>
          <w:color w:val="000000"/>
        </w:rPr>
        <w:t xml:space="preserve">skladno z </w:t>
      </w:r>
      <w:r w:rsidRPr="00555F32">
        <w:rPr>
          <w:rFonts w:ascii="Tahoma" w:hAnsi="Tahoma" w:cs="Tahoma"/>
          <w:color w:val="000000"/>
        </w:rPr>
        <w:t>Uredb</w:t>
      </w:r>
      <w:r>
        <w:rPr>
          <w:rFonts w:ascii="Tahoma" w:hAnsi="Tahoma" w:cs="Tahoma"/>
          <w:color w:val="000000"/>
        </w:rPr>
        <w:t>o</w:t>
      </w:r>
      <w:r w:rsidRPr="00555F32">
        <w:rPr>
          <w:rFonts w:ascii="Tahoma" w:hAnsi="Tahoma" w:cs="Tahoma"/>
          <w:color w:val="000000"/>
        </w:rPr>
        <w:t xml:space="preserve"> o zelenem javnem naročanju (Ur. l. RS, št. </w:t>
      </w:r>
      <w:r>
        <w:rPr>
          <w:rFonts w:ascii="Tahoma" w:hAnsi="Tahoma" w:cs="Tahoma"/>
          <w:color w:val="000000"/>
        </w:rPr>
        <w:t>51/17 s spremembami</w:t>
      </w:r>
      <w:r w:rsidRPr="00555F32">
        <w:rPr>
          <w:rFonts w:ascii="Tahoma" w:hAnsi="Tahoma" w:cs="Tahoma"/>
          <w:color w:val="000000"/>
        </w:rPr>
        <w:t>)</w:t>
      </w:r>
      <w:r>
        <w:rPr>
          <w:rFonts w:ascii="Tahoma" w:hAnsi="Tahoma" w:cs="Tahoma"/>
          <w:color w:val="000000"/>
        </w:rPr>
        <w:t>,</w:t>
      </w:r>
    </w:p>
    <w:p w14:paraId="707E80DC" w14:textId="77777777" w:rsidR="00185F8E" w:rsidRPr="0036307C" w:rsidRDefault="00185F8E" w:rsidP="00185F8E">
      <w:pPr>
        <w:autoSpaceDE w:val="0"/>
        <w:autoSpaceDN w:val="0"/>
        <w:adjustRightInd w:val="0"/>
        <w:rPr>
          <w:rFonts w:ascii="Tahoma" w:hAnsi="Tahoma" w:cs="Tahoma"/>
          <w:color w:val="000000"/>
        </w:rPr>
      </w:pPr>
      <w:r w:rsidRPr="0036307C">
        <w:rPr>
          <w:rFonts w:ascii="Tahoma" w:hAnsi="Tahoma" w:cs="Tahoma"/>
          <w:color w:val="000000"/>
        </w:rPr>
        <w:t xml:space="preserve">določi naslednje okoljske zahteve: </w:t>
      </w:r>
    </w:p>
    <w:p w14:paraId="4022670A" w14:textId="77777777" w:rsidR="00185F8E" w:rsidRPr="0036307C" w:rsidRDefault="00185F8E" w:rsidP="00F27367">
      <w:pPr>
        <w:numPr>
          <w:ilvl w:val="0"/>
          <w:numId w:val="44"/>
        </w:numPr>
        <w:autoSpaceDE w:val="0"/>
        <w:autoSpaceDN w:val="0"/>
        <w:adjustRightInd w:val="0"/>
        <w:jc w:val="both"/>
        <w:rPr>
          <w:rFonts w:ascii="Tahoma" w:hAnsi="Tahoma" w:cs="Tahoma"/>
          <w:color w:val="000000"/>
        </w:rPr>
      </w:pPr>
      <w:r w:rsidRPr="0036307C">
        <w:rPr>
          <w:rFonts w:ascii="Tahoma" w:hAnsi="Tahoma" w:cs="Tahoma"/>
          <w:color w:val="000000"/>
        </w:rPr>
        <w:t xml:space="preserve">Vsaj 70 % odstotkov okrasnih rastlin mora biti prilagojenih lokalnim razmeram gojenja (npr. kislost tal, povprečne padavine, razpon temperature v letu itd.). Okrasne rastline ne smejo šteti za invazivno tujerodno vrsto. </w:t>
      </w:r>
    </w:p>
    <w:p w14:paraId="02D7D2DD" w14:textId="77777777" w:rsidR="00185F8E" w:rsidRPr="0036307C" w:rsidRDefault="00185F8E" w:rsidP="00F27367">
      <w:pPr>
        <w:numPr>
          <w:ilvl w:val="0"/>
          <w:numId w:val="44"/>
        </w:numPr>
        <w:autoSpaceDE w:val="0"/>
        <w:autoSpaceDN w:val="0"/>
        <w:adjustRightInd w:val="0"/>
        <w:jc w:val="both"/>
        <w:rPr>
          <w:rFonts w:ascii="Tahoma" w:hAnsi="Tahoma" w:cs="Tahoma"/>
          <w:color w:val="000000"/>
        </w:rPr>
      </w:pPr>
      <w:r w:rsidRPr="0036307C">
        <w:rPr>
          <w:rFonts w:ascii="Tahoma" w:hAnsi="Tahoma" w:cs="Tahoma"/>
          <w:color w:val="000000"/>
        </w:rPr>
        <w:t>Najmanj 25 % okrasnih rastlin mora biti medonosnih,</w:t>
      </w:r>
    </w:p>
    <w:p w14:paraId="2CC10ECD" w14:textId="77777777" w:rsidR="00185F8E" w:rsidRPr="00AB7A9F" w:rsidRDefault="00185F8E" w:rsidP="00F27367">
      <w:pPr>
        <w:numPr>
          <w:ilvl w:val="0"/>
          <w:numId w:val="44"/>
        </w:numPr>
        <w:autoSpaceDE w:val="0"/>
        <w:autoSpaceDN w:val="0"/>
        <w:adjustRightInd w:val="0"/>
        <w:jc w:val="both"/>
        <w:rPr>
          <w:rFonts w:ascii="Tahoma" w:hAnsi="Tahoma" w:cs="Tahoma"/>
          <w:color w:val="000000"/>
        </w:rPr>
      </w:pPr>
      <w:r>
        <w:rPr>
          <w:rFonts w:ascii="Tahoma" w:hAnsi="Tahoma" w:cs="Tahoma"/>
        </w:rPr>
        <w:t xml:space="preserve">Ponujene rastline so vzgojene ali </w:t>
      </w:r>
      <w:proofErr w:type="spellStart"/>
      <w:r>
        <w:rPr>
          <w:rFonts w:ascii="Tahoma" w:hAnsi="Tahoma" w:cs="Tahoma"/>
        </w:rPr>
        <w:t>donegovane</w:t>
      </w:r>
      <w:proofErr w:type="spellEnd"/>
      <w:r>
        <w:rPr>
          <w:rFonts w:ascii="Tahoma" w:hAnsi="Tahoma" w:cs="Tahoma"/>
        </w:rPr>
        <w:t xml:space="preserve"> v obratih</w:t>
      </w:r>
      <w:r w:rsidRPr="002E1796">
        <w:rPr>
          <w:rFonts w:ascii="Tahoma" w:hAnsi="Tahoma" w:cs="Tahoma"/>
        </w:rPr>
        <w:t xml:space="preserve">, ki so v lokalnih klimatskih in talnih </w:t>
      </w:r>
      <w:r w:rsidRPr="00AB7A9F">
        <w:rPr>
          <w:rFonts w:ascii="Tahoma" w:hAnsi="Tahoma" w:cs="Tahoma"/>
        </w:rPr>
        <w:t>razmerah, najmanj od desetega (10) tedna naprej,</w:t>
      </w:r>
    </w:p>
    <w:p w14:paraId="05618FE4" w14:textId="77777777" w:rsidR="00185F8E" w:rsidRPr="00AB7A9F" w:rsidRDefault="00185F8E" w:rsidP="00F27367">
      <w:pPr>
        <w:numPr>
          <w:ilvl w:val="0"/>
          <w:numId w:val="44"/>
        </w:numPr>
        <w:autoSpaceDE w:val="0"/>
        <w:autoSpaceDN w:val="0"/>
        <w:adjustRightInd w:val="0"/>
        <w:jc w:val="both"/>
        <w:rPr>
          <w:rFonts w:ascii="Tahoma" w:hAnsi="Tahoma" w:cs="Tahoma"/>
          <w:color w:val="000000"/>
        </w:rPr>
      </w:pPr>
      <w:r w:rsidRPr="00AB7A9F">
        <w:rPr>
          <w:rFonts w:ascii="Tahoma" w:hAnsi="Tahoma" w:cs="Tahoma"/>
        </w:rPr>
        <w:t xml:space="preserve">bomo zagotavljali varstvo rastlin z biološkimi sredstvi, </w:t>
      </w:r>
    </w:p>
    <w:p w14:paraId="0AD9D7E7" w14:textId="79282198" w:rsidR="00185F8E" w:rsidRDefault="00185F8E" w:rsidP="00F27367">
      <w:pPr>
        <w:pStyle w:val="Odstavekseznama"/>
        <w:numPr>
          <w:ilvl w:val="0"/>
          <w:numId w:val="45"/>
        </w:numPr>
        <w:jc w:val="both"/>
        <w:rPr>
          <w:rFonts w:ascii="Tahoma" w:hAnsi="Tahoma" w:cs="Tahoma"/>
        </w:rPr>
      </w:pPr>
      <w:r>
        <w:rPr>
          <w:rFonts w:ascii="Tahoma" w:hAnsi="Tahoma" w:cs="Tahoma"/>
        </w:rPr>
        <w:t>ponujeni</w:t>
      </w:r>
      <w:r w:rsidRPr="00AB7A9F">
        <w:rPr>
          <w:rFonts w:ascii="Tahoma" w:hAnsi="Tahoma" w:cs="Tahoma"/>
        </w:rPr>
        <w:t xml:space="preserve"> substrati</w:t>
      </w:r>
      <w:r>
        <w:rPr>
          <w:rFonts w:ascii="Tahoma" w:hAnsi="Tahoma" w:cs="Tahoma"/>
        </w:rPr>
        <w:t xml:space="preserve"> </w:t>
      </w:r>
      <w:r w:rsidRPr="00912230">
        <w:rPr>
          <w:rFonts w:ascii="Tahoma" w:hAnsi="Tahoma" w:cs="Tahoma"/>
        </w:rPr>
        <w:t xml:space="preserve">oz. sredstva za izboljšanje tal, ne smejo vsebovati šote ali mulja iz čistilnih naprav. </w:t>
      </w:r>
    </w:p>
    <w:p w14:paraId="139DC65F" w14:textId="26CFF19F" w:rsidR="00185F8E" w:rsidRDefault="00185F8E" w:rsidP="00185F8E">
      <w:pPr>
        <w:pStyle w:val="Odstavekseznama"/>
        <w:ind w:left="720"/>
        <w:rPr>
          <w:rFonts w:ascii="Tahoma" w:hAnsi="Tahoma" w:cs="Tahoma"/>
        </w:rPr>
      </w:pPr>
    </w:p>
    <w:p w14:paraId="32C100E0" w14:textId="77777777" w:rsidR="00185F8E" w:rsidRPr="00891D96" w:rsidRDefault="00185F8E" w:rsidP="00185F8E">
      <w:pPr>
        <w:jc w:val="both"/>
        <w:rPr>
          <w:rFonts w:ascii="Tahoma" w:hAnsi="Tahoma" w:cs="Tahoma"/>
          <w:b/>
          <w:smallCaps/>
        </w:rPr>
      </w:pPr>
      <w:r w:rsidRPr="00891D96">
        <w:rPr>
          <w:rFonts w:ascii="Tahoma" w:hAnsi="Tahoma" w:cs="Tahoma"/>
          <w:b/>
          <w:smallCaps/>
        </w:rPr>
        <w:t>Dokazila:</w:t>
      </w:r>
    </w:p>
    <w:p w14:paraId="314B4EAB" w14:textId="7D923A72" w:rsidR="00185F8E" w:rsidRPr="00891D96" w:rsidRDefault="00185F8E" w:rsidP="00185F8E">
      <w:pPr>
        <w:keepNext/>
        <w:jc w:val="both"/>
        <w:rPr>
          <w:rFonts w:ascii="Tahoma" w:hAnsi="Tahoma" w:cs="Tahoma"/>
        </w:rPr>
      </w:pPr>
      <w:r w:rsidRPr="00891D96">
        <w:rPr>
          <w:rFonts w:ascii="Tahoma" w:hAnsi="Tahoma" w:cs="Tahoma"/>
        </w:rPr>
        <w:t xml:space="preserve">Ponudnik izkaže izpolnjevanje teh pogojev s podpisom »Izjave o izpolnjevanju okoljskih zahtev« (Priloga </w:t>
      </w:r>
      <w:r w:rsidR="00F43C71" w:rsidRPr="00891D96">
        <w:rPr>
          <w:rFonts w:ascii="Tahoma" w:hAnsi="Tahoma" w:cs="Tahoma"/>
        </w:rPr>
        <w:t>9</w:t>
      </w:r>
      <w:r w:rsidRPr="00891D96">
        <w:rPr>
          <w:rFonts w:ascii="Tahoma" w:hAnsi="Tahoma" w:cs="Tahoma"/>
        </w:rPr>
        <w:t>/</w:t>
      </w:r>
      <w:r w:rsidR="008506C5" w:rsidRPr="00891D96">
        <w:rPr>
          <w:rFonts w:ascii="Tahoma" w:hAnsi="Tahoma" w:cs="Tahoma"/>
        </w:rPr>
        <w:t>1</w:t>
      </w:r>
      <w:r w:rsidRPr="00891D96">
        <w:rPr>
          <w:rFonts w:ascii="Tahoma" w:hAnsi="Tahoma" w:cs="Tahoma"/>
        </w:rPr>
        <w:t xml:space="preserve">). </w:t>
      </w:r>
    </w:p>
    <w:p w14:paraId="3115BFED" w14:textId="77777777" w:rsidR="00185F8E" w:rsidRPr="00891D96" w:rsidRDefault="00185F8E" w:rsidP="00185F8E">
      <w:pPr>
        <w:keepNext/>
        <w:jc w:val="both"/>
        <w:rPr>
          <w:rFonts w:ascii="Tahoma" w:hAnsi="Tahoma" w:cs="Tahoma"/>
        </w:rPr>
      </w:pPr>
    </w:p>
    <w:p w14:paraId="2A70BDB7" w14:textId="77777777" w:rsidR="00185F8E" w:rsidRPr="00891D96" w:rsidRDefault="00185F8E" w:rsidP="00185F8E">
      <w:pPr>
        <w:keepNext/>
        <w:jc w:val="both"/>
        <w:rPr>
          <w:rFonts w:ascii="Tahoma" w:hAnsi="Tahoma" w:cs="Tahoma"/>
        </w:rPr>
      </w:pPr>
      <w:r w:rsidRPr="00891D96">
        <w:rPr>
          <w:rFonts w:ascii="Tahoma" w:hAnsi="Tahoma" w:cs="Tahoma"/>
        </w:rPr>
        <w:t>Naročnik si pridržuje pravico, da pred izbiro ponudnika zahteva ustrezna dokazila o izpolnjevanju zgoraj navedenih zahtev.</w:t>
      </w:r>
    </w:p>
    <w:p w14:paraId="422AEE6C" w14:textId="77777777" w:rsidR="00185F8E" w:rsidRPr="00891D96" w:rsidRDefault="00185F8E" w:rsidP="00185F8E">
      <w:pPr>
        <w:keepNext/>
        <w:jc w:val="both"/>
        <w:rPr>
          <w:rFonts w:ascii="Tahoma" w:hAnsi="Tahoma" w:cs="Tahoma"/>
        </w:rPr>
      </w:pPr>
    </w:p>
    <w:p w14:paraId="04097004" w14:textId="77777777" w:rsidR="00185F8E" w:rsidRPr="00891D96" w:rsidRDefault="00185F8E" w:rsidP="00185F8E">
      <w:pPr>
        <w:keepNext/>
        <w:jc w:val="both"/>
        <w:rPr>
          <w:rFonts w:ascii="Tahoma" w:hAnsi="Tahoma" w:cs="Tahoma"/>
          <w:color w:val="000000"/>
        </w:rPr>
      </w:pPr>
      <w:r w:rsidRPr="00891D96">
        <w:rPr>
          <w:rFonts w:ascii="Tahoma" w:hAnsi="Tahoma" w:cs="Tahoma"/>
        </w:rPr>
        <w:t>Naročnik bo med izvajanjem naročila preverjal ali ponudnik izpolnjuje okoljske zahteve.</w:t>
      </w:r>
    </w:p>
    <w:p w14:paraId="127522B4" w14:textId="77777777" w:rsidR="00185F8E" w:rsidRPr="00891D96" w:rsidRDefault="00185F8E" w:rsidP="00185F8E">
      <w:pPr>
        <w:pStyle w:val="Odstavekseznama"/>
        <w:ind w:left="720"/>
        <w:rPr>
          <w:rFonts w:ascii="Tahoma" w:hAnsi="Tahoma" w:cs="Tahoma"/>
        </w:rPr>
      </w:pPr>
    </w:p>
    <w:p w14:paraId="02B03C02" w14:textId="1FF6DA3A" w:rsidR="00390C7E" w:rsidRPr="00891D96" w:rsidRDefault="00390C7E" w:rsidP="00390C7E">
      <w:pPr>
        <w:pStyle w:val="Odstavekseznama"/>
        <w:keepNext/>
        <w:keepLines/>
        <w:numPr>
          <w:ilvl w:val="1"/>
          <w:numId w:val="2"/>
        </w:numPr>
        <w:jc w:val="both"/>
        <w:rPr>
          <w:rFonts w:ascii="Tahoma" w:hAnsi="Tahoma" w:cs="Tahoma"/>
          <w:b/>
        </w:rPr>
      </w:pPr>
      <w:r w:rsidRPr="00891D96">
        <w:rPr>
          <w:rFonts w:ascii="Tahoma" w:hAnsi="Tahoma" w:cs="Tahoma"/>
          <w:b/>
        </w:rPr>
        <w:lastRenderedPageBreak/>
        <w:t>Okoljske zahteve za sklop 2 -  dobava dendrološkega materiala</w:t>
      </w:r>
    </w:p>
    <w:p w14:paraId="3DABCBA5" w14:textId="77777777" w:rsidR="00390C7E" w:rsidRPr="00891D96" w:rsidRDefault="00390C7E" w:rsidP="00390C7E">
      <w:pPr>
        <w:keepNext/>
        <w:keepLines/>
        <w:jc w:val="both"/>
        <w:rPr>
          <w:rFonts w:ascii="Tahoma" w:hAnsi="Tahoma" w:cs="Tahoma"/>
        </w:rPr>
      </w:pPr>
    </w:p>
    <w:p w14:paraId="6CA8248A" w14:textId="77777777" w:rsidR="00390C7E" w:rsidRPr="00891D96" w:rsidRDefault="00390C7E" w:rsidP="00390C7E">
      <w:pPr>
        <w:keepNext/>
        <w:keepLines/>
        <w:jc w:val="both"/>
        <w:rPr>
          <w:rFonts w:ascii="Tahoma" w:hAnsi="Tahoma" w:cs="Tahoma"/>
          <w:color w:val="000000"/>
        </w:rPr>
      </w:pPr>
      <w:r w:rsidRPr="00891D96">
        <w:rPr>
          <w:rFonts w:ascii="Tahoma" w:hAnsi="Tahoma" w:cs="Tahoma"/>
          <w:color w:val="000000"/>
        </w:rPr>
        <w:t xml:space="preserve">Naročnik v tehničnih specifikacijah poleg ostalih zahtev, ki se nanašajo na predmet javnega naročila, skladno z Uredbo o zelenem javnem naročanju (Ur. l. RS, št. 51/17 s spremembami), določi naslednje okoljske zahteve: </w:t>
      </w:r>
    </w:p>
    <w:p w14:paraId="098EACE9" w14:textId="77777777" w:rsidR="00390C7E" w:rsidRPr="00891D96" w:rsidRDefault="00390C7E" w:rsidP="00390C7E">
      <w:pPr>
        <w:keepNext/>
        <w:keepLines/>
        <w:jc w:val="both"/>
        <w:rPr>
          <w:rFonts w:ascii="Tahoma" w:hAnsi="Tahoma" w:cs="Tahoma"/>
        </w:rPr>
      </w:pPr>
    </w:p>
    <w:p w14:paraId="418C13FA" w14:textId="77777777" w:rsidR="00390C7E" w:rsidRPr="00891D96" w:rsidRDefault="00390C7E" w:rsidP="002B0A14">
      <w:pPr>
        <w:pStyle w:val="Odstavekseznama"/>
        <w:keepNext/>
        <w:keepLines/>
        <w:numPr>
          <w:ilvl w:val="0"/>
          <w:numId w:val="35"/>
        </w:numPr>
        <w:jc w:val="both"/>
        <w:rPr>
          <w:rFonts w:ascii="Tahoma" w:hAnsi="Tahoma" w:cs="Tahoma"/>
        </w:rPr>
      </w:pPr>
      <w:r w:rsidRPr="00891D96">
        <w:rPr>
          <w:rFonts w:ascii="Tahoma" w:hAnsi="Tahoma" w:cs="Tahoma"/>
        </w:rPr>
        <w:t>najmanj 70 % okrasnih rastlin/dreves mora biti prilagojenih lokalnim razmeram gojenja (npr. kislost tal, povprečne padavine, razpon temperature v letu), pri čemer o</w:t>
      </w:r>
      <w:r w:rsidRPr="00891D96">
        <w:rPr>
          <w:rFonts w:ascii="Tahoma" w:hAnsi="Tahoma" w:cs="Tahoma"/>
          <w:color w:val="000000"/>
        </w:rPr>
        <w:t>krasne rastline ne smejo šteti za invazivno tujerodno vrsto</w:t>
      </w:r>
      <w:r w:rsidRPr="00891D96">
        <w:rPr>
          <w:rFonts w:ascii="Tahoma" w:hAnsi="Tahoma" w:cs="Tahoma"/>
        </w:rPr>
        <w:t>;</w:t>
      </w:r>
    </w:p>
    <w:p w14:paraId="35E7338A" w14:textId="77777777" w:rsidR="00390C7E" w:rsidRPr="00891D96" w:rsidRDefault="00390C7E" w:rsidP="002B0A14">
      <w:pPr>
        <w:pStyle w:val="Odstavekseznama"/>
        <w:keepNext/>
        <w:keepLines/>
        <w:numPr>
          <w:ilvl w:val="0"/>
          <w:numId w:val="35"/>
        </w:numPr>
        <w:jc w:val="both"/>
        <w:rPr>
          <w:rFonts w:ascii="Tahoma" w:hAnsi="Tahoma" w:cs="Tahoma"/>
        </w:rPr>
      </w:pPr>
      <w:r w:rsidRPr="00891D96">
        <w:rPr>
          <w:rFonts w:ascii="Tahoma" w:hAnsi="Tahoma" w:cs="Tahoma"/>
        </w:rPr>
        <w:t xml:space="preserve">najmanj 25 % okrasnih rastlin mora biti medonosnih, </w:t>
      </w:r>
    </w:p>
    <w:p w14:paraId="01B1072F" w14:textId="77777777" w:rsidR="00390C7E" w:rsidRPr="00891D96" w:rsidRDefault="00390C7E" w:rsidP="002B0A14">
      <w:pPr>
        <w:pStyle w:val="Odstavekseznama"/>
        <w:keepNext/>
        <w:keepLines/>
        <w:numPr>
          <w:ilvl w:val="0"/>
          <w:numId w:val="35"/>
        </w:numPr>
        <w:jc w:val="both"/>
        <w:rPr>
          <w:rFonts w:ascii="Tahoma" w:hAnsi="Tahoma" w:cs="Tahoma"/>
        </w:rPr>
      </w:pPr>
      <w:r w:rsidRPr="00891D96">
        <w:rPr>
          <w:rFonts w:ascii="Tahoma" w:hAnsi="Tahoma" w:cs="Tahoma"/>
        </w:rPr>
        <w:t>gojitvene plošče ali posode, v katerih so dostavljene rastline, morajo biti ponovno uporabljive ali biološko razgradljive; če se lahko gojitvene plošče in posode za rastline ponovno uporabijo, jih mora ponudnik po sajenju rastlin/dreves vzeti nazaj; če so posode za rastline biološko razgradljive:</w:t>
      </w:r>
    </w:p>
    <w:p w14:paraId="7F6D4593" w14:textId="77777777" w:rsidR="00390C7E" w:rsidRPr="00891D96" w:rsidRDefault="00390C7E" w:rsidP="002B0A14">
      <w:pPr>
        <w:pStyle w:val="Odstavekseznama"/>
        <w:keepNext/>
        <w:keepLines/>
        <w:numPr>
          <w:ilvl w:val="0"/>
          <w:numId w:val="34"/>
        </w:numPr>
        <w:ind w:left="1134" w:hanging="425"/>
        <w:jc w:val="both"/>
        <w:rPr>
          <w:rFonts w:ascii="Tahoma" w:hAnsi="Tahoma" w:cs="Tahoma"/>
        </w:rPr>
      </w:pPr>
      <w:r w:rsidRPr="00891D96">
        <w:rPr>
          <w:rFonts w:ascii="Tahoma" w:hAnsi="Tahoma" w:cs="Tahoma"/>
        </w:rPr>
        <w:t xml:space="preserve">morajo biti v celoti izdelane iz biološko razgradljivih snovi, </w:t>
      </w:r>
      <w:proofErr w:type="spellStart"/>
      <w:r w:rsidRPr="00891D96">
        <w:rPr>
          <w:rFonts w:ascii="Tahoma" w:hAnsi="Tahoma" w:cs="Tahoma"/>
        </w:rPr>
        <w:t>tj</w:t>
      </w:r>
      <w:proofErr w:type="spellEnd"/>
      <w:r w:rsidRPr="00891D96">
        <w:rPr>
          <w:rFonts w:ascii="Tahoma" w:hAnsi="Tahoma" w:cs="Tahoma"/>
        </w:rPr>
        <w:t xml:space="preserve"> snovi, ki se lahko kompostirajo kot so slama, pluta, lesna moka ali koruzni škrob,</w:t>
      </w:r>
    </w:p>
    <w:p w14:paraId="1E131EC1" w14:textId="77777777" w:rsidR="00390C7E" w:rsidRPr="00891D96" w:rsidRDefault="00390C7E" w:rsidP="002B0A14">
      <w:pPr>
        <w:pStyle w:val="Odstavekseznama"/>
        <w:keepNext/>
        <w:keepLines/>
        <w:numPr>
          <w:ilvl w:val="0"/>
          <w:numId w:val="34"/>
        </w:numPr>
        <w:ind w:left="1134" w:hanging="425"/>
        <w:jc w:val="both"/>
        <w:rPr>
          <w:rFonts w:ascii="Tahoma" w:hAnsi="Tahoma" w:cs="Tahoma"/>
        </w:rPr>
      </w:pPr>
      <w:r w:rsidRPr="00891D96">
        <w:rPr>
          <w:rFonts w:ascii="Tahoma" w:hAnsi="Tahoma" w:cs="Tahoma"/>
        </w:rPr>
        <w:t xml:space="preserve">ne smejo vsebovati plastičnih materialov, plastifikatorjev ali </w:t>
      </w:r>
      <w:proofErr w:type="spellStart"/>
      <w:r w:rsidRPr="00891D96">
        <w:rPr>
          <w:rFonts w:ascii="Tahoma" w:hAnsi="Tahoma" w:cs="Tahoma"/>
        </w:rPr>
        <w:t>biocidnih</w:t>
      </w:r>
      <w:proofErr w:type="spellEnd"/>
      <w:r w:rsidRPr="00891D96">
        <w:rPr>
          <w:rFonts w:ascii="Tahoma" w:hAnsi="Tahoma" w:cs="Tahoma"/>
        </w:rPr>
        <w:t xml:space="preserve"> snovi, ki so na primer v </w:t>
      </w:r>
      <w:proofErr w:type="spellStart"/>
      <w:r w:rsidRPr="00891D96">
        <w:rPr>
          <w:rFonts w:ascii="Tahoma" w:hAnsi="Tahoma" w:cs="Tahoma"/>
        </w:rPr>
        <w:t>biocidih</w:t>
      </w:r>
      <w:proofErr w:type="spellEnd"/>
      <w:r w:rsidRPr="00891D96">
        <w:rPr>
          <w:rFonts w:ascii="Tahoma" w:hAnsi="Tahoma" w:cs="Tahoma"/>
        </w:rPr>
        <w:t xml:space="preserve"> ali konzervansih;</w:t>
      </w:r>
    </w:p>
    <w:p w14:paraId="5E8F9061" w14:textId="77777777" w:rsidR="00390C7E" w:rsidRPr="00891D96" w:rsidRDefault="00390C7E" w:rsidP="002B0A14">
      <w:pPr>
        <w:pStyle w:val="Odstavekseznama"/>
        <w:keepNext/>
        <w:keepLines/>
        <w:numPr>
          <w:ilvl w:val="0"/>
          <w:numId w:val="35"/>
        </w:numPr>
        <w:jc w:val="both"/>
        <w:rPr>
          <w:rFonts w:ascii="Tahoma" w:hAnsi="Tahoma" w:cs="Tahoma"/>
        </w:rPr>
      </w:pPr>
      <w:r w:rsidRPr="00891D96">
        <w:rPr>
          <w:rFonts w:ascii="Tahoma" w:hAnsi="Tahoma" w:cs="Tahoma"/>
        </w:rPr>
        <w:t xml:space="preserve">rastline, ki so vzgojene ali </w:t>
      </w:r>
      <w:proofErr w:type="spellStart"/>
      <w:r w:rsidRPr="00891D96">
        <w:rPr>
          <w:rFonts w:ascii="Tahoma" w:hAnsi="Tahoma" w:cs="Tahoma"/>
        </w:rPr>
        <w:t>donegovane</w:t>
      </w:r>
      <w:proofErr w:type="spellEnd"/>
      <w:r w:rsidRPr="00891D96">
        <w:rPr>
          <w:rFonts w:ascii="Tahoma" w:hAnsi="Tahoma" w:cs="Tahoma"/>
        </w:rPr>
        <w:t xml:space="preserve"> v lokalnih razmerah, morajo biti dobavljene v gojitvenih ploščah ali posodah, v katerih so vzgojene ali </w:t>
      </w:r>
      <w:proofErr w:type="spellStart"/>
      <w:r w:rsidRPr="00891D96">
        <w:rPr>
          <w:rFonts w:ascii="Tahoma" w:hAnsi="Tahoma" w:cs="Tahoma"/>
        </w:rPr>
        <w:t>donegovane</w:t>
      </w:r>
      <w:proofErr w:type="spellEnd"/>
      <w:r w:rsidRPr="00891D96">
        <w:rPr>
          <w:rFonts w:ascii="Tahoma" w:hAnsi="Tahoma" w:cs="Tahoma"/>
        </w:rPr>
        <w:t>,</w:t>
      </w:r>
    </w:p>
    <w:p w14:paraId="44A2B0E8" w14:textId="77777777" w:rsidR="00390C7E" w:rsidRPr="00891D96" w:rsidRDefault="00390C7E" w:rsidP="002B0A14">
      <w:pPr>
        <w:pStyle w:val="Odstavekseznama"/>
        <w:keepNext/>
        <w:keepLines/>
        <w:numPr>
          <w:ilvl w:val="0"/>
          <w:numId w:val="35"/>
        </w:numPr>
        <w:jc w:val="both"/>
        <w:rPr>
          <w:rFonts w:ascii="Tahoma" w:hAnsi="Tahoma" w:cs="Tahoma"/>
        </w:rPr>
      </w:pPr>
      <w:r w:rsidRPr="00891D96">
        <w:rPr>
          <w:rFonts w:ascii="Tahoma" w:hAnsi="Tahoma" w:cs="Tahoma"/>
        </w:rPr>
        <w:t>sredstva za izboljšanje tal, ki se uporabljajo za gnojenje, ne smejo vsebovati šote ali mulja iz čistilnih naprav.</w:t>
      </w:r>
    </w:p>
    <w:p w14:paraId="30697BB0" w14:textId="77777777" w:rsidR="00390C7E" w:rsidRPr="00891D96" w:rsidRDefault="00390C7E" w:rsidP="00390C7E">
      <w:pPr>
        <w:keepNext/>
        <w:keepLines/>
        <w:jc w:val="both"/>
        <w:rPr>
          <w:rFonts w:ascii="Tahoma" w:hAnsi="Tahoma" w:cs="Tahoma"/>
        </w:rPr>
      </w:pPr>
    </w:p>
    <w:p w14:paraId="59BAECBF" w14:textId="77777777" w:rsidR="00390C7E" w:rsidRPr="00891D96" w:rsidRDefault="00390C7E" w:rsidP="00390C7E">
      <w:pPr>
        <w:pStyle w:val="Telobesedila2"/>
        <w:keepNext/>
        <w:keepLines/>
        <w:rPr>
          <w:rFonts w:ascii="Tahoma" w:hAnsi="Tahoma" w:cs="Tahoma"/>
          <w:smallCaps/>
        </w:rPr>
      </w:pPr>
      <w:r w:rsidRPr="00891D96">
        <w:rPr>
          <w:rFonts w:ascii="Tahoma" w:hAnsi="Tahoma" w:cs="Tahoma"/>
          <w:smallCaps/>
        </w:rPr>
        <w:t>Dokazila:</w:t>
      </w:r>
    </w:p>
    <w:p w14:paraId="7319451C" w14:textId="739F9805" w:rsidR="00390C7E" w:rsidRPr="00891D96" w:rsidRDefault="00390C7E" w:rsidP="002B0A14">
      <w:pPr>
        <w:pStyle w:val="Odstavekseznama"/>
        <w:keepNext/>
        <w:keepLines/>
        <w:numPr>
          <w:ilvl w:val="0"/>
          <w:numId w:val="34"/>
        </w:numPr>
        <w:jc w:val="both"/>
        <w:rPr>
          <w:rFonts w:ascii="Tahoma" w:hAnsi="Tahoma" w:cs="Tahoma"/>
        </w:rPr>
      </w:pPr>
      <w:r w:rsidRPr="00891D96">
        <w:rPr>
          <w:rFonts w:ascii="Tahoma" w:hAnsi="Tahoma" w:cs="Tahoma"/>
        </w:rPr>
        <w:t xml:space="preserve">K </w:t>
      </w:r>
      <w:proofErr w:type="spellStart"/>
      <w:r w:rsidRPr="00891D96">
        <w:rPr>
          <w:rFonts w:ascii="Tahoma" w:hAnsi="Tahoma" w:cs="Tahoma"/>
        </w:rPr>
        <w:t>podtč</w:t>
      </w:r>
      <w:proofErr w:type="spellEnd"/>
      <w:r w:rsidRPr="00891D96">
        <w:rPr>
          <w:rFonts w:ascii="Tahoma" w:hAnsi="Tahoma" w:cs="Tahoma"/>
        </w:rPr>
        <w:t xml:space="preserve">. 1 in 2: ponudnik mora v ponudbenem predračunu vpisati število enot posamezne vrste, ki so vzgojene ali </w:t>
      </w:r>
      <w:proofErr w:type="spellStart"/>
      <w:r w:rsidRPr="00891D96">
        <w:rPr>
          <w:rFonts w:ascii="Tahoma" w:hAnsi="Tahoma" w:cs="Tahoma"/>
        </w:rPr>
        <w:t>donegovane</w:t>
      </w:r>
      <w:proofErr w:type="spellEnd"/>
      <w:r w:rsidRPr="00891D96">
        <w:rPr>
          <w:rFonts w:ascii="Tahoma" w:hAnsi="Tahoma" w:cs="Tahoma"/>
        </w:rPr>
        <w:t xml:space="preserve"> v lokalnih klimatskih in talnih razmerah oz. število enot, ki so medonosne ter delež vpisati v »Izjavo o izpolnjevanju okoljskih zahtev« (Priloga </w:t>
      </w:r>
      <w:r w:rsidR="00BD4AA0">
        <w:rPr>
          <w:rFonts w:ascii="Tahoma" w:hAnsi="Tahoma" w:cs="Tahoma"/>
        </w:rPr>
        <w:t>9</w:t>
      </w:r>
      <w:r w:rsidRPr="00891D96">
        <w:rPr>
          <w:rFonts w:ascii="Tahoma" w:hAnsi="Tahoma" w:cs="Tahoma"/>
        </w:rPr>
        <w:t>/2),</w:t>
      </w:r>
    </w:p>
    <w:p w14:paraId="2B7D2854" w14:textId="08963D00" w:rsidR="00390C7E" w:rsidRPr="00891D96" w:rsidRDefault="00390C7E" w:rsidP="002B0A14">
      <w:pPr>
        <w:pStyle w:val="Odstavekseznama"/>
        <w:keepNext/>
        <w:keepLines/>
        <w:numPr>
          <w:ilvl w:val="0"/>
          <w:numId w:val="34"/>
        </w:numPr>
        <w:jc w:val="both"/>
        <w:rPr>
          <w:rFonts w:ascii="Tahoma" w:hAnsi="Tahoma" w:cs="Tahoma"/>
        </w:rPr>
      </w:pPr>
      <w:r w:rsidRPr="00891D96">
        <w:rPr>
          <w:rFonts w:ascii="Tahoma" w:hAnsi="Tahoma" w:cs="Tahoma"/>
        </w:rPr>
        <w:t xml:space="preserve">K </w:t>
      </w:r>
      <w:proofErr w:type="spellStart"/>
      <w:r w:rsidRPr="00891D96">
        <w:rPr>
          <w:rFonts w:ascii="Tahoma" w:hAnsi="Tahoma" w:cs="Tahoma"/>
        </w:rPr>
        <w:t>podtč</w:t>
      </w:r>
      <w:proofErr w:type="spellEnd"/>
      <w:r w:rsidRPr="00891D96">
        <w:rPr>
          <w:rFonts w:ascii="Tahoma" w:hAnsi="Tahoma" w:cs="Tahoma"/>
        </w:rPr>
        <w:t xml:space="preserve">. 3: ponudnik mora v ponudbi predložiti »Izjavo o izpolnjevanju okoljskih zahtev« (Priloga </w:t>
      </w:r>
      <w:r w:rsidR="00BD4AA0">
        <w:rPr>
          <w:rFonts w:ascii="Tahoma" w:hAnsi="Tahoma" w:cs="Tahoma"/>
        </w:rPr>
        <w:t>9</w:t>
      </w:r>
      <w:r w:rsidRPr="00891D96">
        <w:rPr>
          <w:rFonts w:ascii="Tahoma" w:hAnsi="Tahoma" w:cs="Tahoma"/>
        </w:rPr>
        <w:t xml:space="preserve">/2). </w:t>
      </w:r>
    </w:p>
    <w:p w14:paraId="7B80DA61" w14:textId="06AEEFE3" w:rsidR="00390C7E" w:rsidRPr="00891D96" w:rsidRDefault="00390C7E" w:rsidP="002B0A14">
      <w:pPr>
        <w:pStyle w:val="Odstavekseznama"/>
        <w:keepNext/>
        <w:keepLines/>
        <w:numPr>
          <w:ilvl w:val="0"/>
          <w:numId w:val="34"/>
        </w:numPr>
        <w:jc w:val="both"/>
        <w:rPr>
          <w:rFonts w:ascii="Tahoma" w:hAnsi="Tahoma" w:cs="Tahoma"/>
        </w:rPr>
      </w:pPr>
      <w:r w:rsidRPr="00891D96">
        <w:rPr>
          <w:rFonts w:ascii="Tahoma" w:hAnsi="Tahoma" w:cs="Tahoma"/>
        </w:rPr>
        <w:t xml:space="preserve">K </w:t>
      </w:r>
      <w:proofErr w:type="spellStart"/>
      <w:r w:rsidRPr="00891D96">
        <w:rPr>
          <w:rFonts w:ascii="Tahoma" w:hAnsi="Tahoma" w:cs="Tahoma"/>
        </w:rPr>
        <w:t>podtč</w:t>
      </w:r>
      <w:proofErr w:type="spellEnd"/>
      <w:r w:rsidRPr="00891D96">
        <w:rPr>
          <w:rFonts w:ascii="Tahoma" w:hAnsi="Tahoma" w:cs="Tahoma"/>
        </w:rPr>
        <w:t xml:space="preserve">. 4: ponudnik mora v ponudbi priložiti »Izjavo o izpolnjevanju okoljskih zahtev«  (Priloga </w:t>
      </w:r>
      <w:r w:rsidR="00BD4AA0">
        <w:rPr>
          <w:rFonts w:ascii="Tahoma" w:hAnsi="Tahoma" w:cs="Tahoma"/>
        </w:rPr>
        <w:t>9</w:t>
      </w:r>
      <w:r w:rsidRPr="00891D96">
        <w:rPr>
          <w:rFonts w:ascii="Tahoma" w:hAnsi="Tahoma" w:cs="Tahoma"/>
        </w:rPr>
        <w:t>/2);</w:t>
      </w:r>
    </w:p>
    <w:p w14:paraId="1946C077" w14:textId="4C97DD32" w:rsidR="00390C7E" w:rsidRPr="00891D96" w:rsidRDefault="00390C7E" w:rsidP="002B0A14">
      <w:pPr>
        <w:pStyle w:val="Odstavekseznama"/>
        <w:keepNext/>
        <w:keepLines/>
        <w:numPr>
          <w:ilvl w:val="0"/>
          <w:numId w:val="34"/>
        </w:numPr>
        <w:jc w:val="both"/>
        <w:rPr>
          <w:rFonts w:ascii="Tahoma" w:hAnsi="Tahoma" w:cs="Tahoma"/>
        </w:rPr>
      </w:pPr>
      <w:r w:rsidRPr="00891D96">
        <w:rPr>
          <w:rFonts w:ascii="Tahoma" w:hAnsi="Tahoma" w:cs="Tahoma"/>
        </w:rPr>
        <w:t xml:space="preserve">K </w:t>
      </w:r>
      <w:proofErr w:type="spellStart"/>
      <w:r w:rsidRPr="00891D96">
        <w:rPr>
          <w:rFonts w:ascii="Tahoma" w:hAnsi="Tahoma" w:cs="Tahoma"/>
        </w:rPr>
        <w:t>podtč</w:t>
      </w:r>
      <w:proofErr w:type="spellEnd"/>
      <w:r w:rsidRPr="00891D96">
        <w:rPr>
          <w:rFonts w:ascii="Tahoma" w:hAnsi="Tahoma" w:cs="Tahoma"/>
        </w:rPr>
        <w:t xml:space="preserve">. 5: ponudnik mora k ponudbi priložiti tehnično dokumentacijo proizvajalca, iz katere izhaja, da so zahteve izpolnjene in/ali »Izjavo o izpolnjevanju okoljskih zahtev« (Priloga </w:t>
      </w:r>
      <w:r w:rsidR="00BD4AA0">
        <w:rPr>
          <w:rFonts w:ascii="Tahoma" w:hAnsi="Tahoma" w:cs="Tahoma"/>
        </w:rPr>
        <w:t>9</w:t>
      </w:r>
      <w:r w:rsidRPr="00891D96">
        <w:rPr>
          <w:rFonts w:ascii="Tahoma" w:hAnsi="Tahoma" w:cs="Tahoma"/>
        </w:rPr>
        <w:t>/2).</w:t>
      </w:r>
    </w:p>
    <w:p w14:paraId="4A524735" w14:textId="77777777" w:rsidR="00390C7E" w:rsidRPr="00891D96" w:rsidRDefault="00390C7E" w:rsidP="00390C7E">
      <w:pPr>
        <w:keepNext/>
        <w:keepLines/>
        <w:jc w:val="both"/>
        <w:rPr>
          <w:rFonts w:ascii="Tahoma" w:hAnsi="Tahoma" w:cs="Tahoma"/>
        </w:rPr>
      </w:pPr>
    </w:p>
    <w:p w14:paraId="51829C03" w14:textId="77777777" w:rsidR="00390C7E" w:rsidRPr="00891D96" w:rsidRDefault="00390C7E" w:rsidP="00390C7E">
      <w:pPr>
        <w:pStyle w:val="Odstavekseznama"/>
        <w:keepNext/>
        <w:keepLines/>
        <w:ind w:left="720"/>
        <w:jc w:val="both"/>
        <w:rPr>
          <w:rFonts w:ascii="Tahoma" w:hAnsi="Tahoma" w:cs="Tahoma"/>
        </w:rPr>
      </w:pPr>
    </w:p>
    <w:p w14:paraId="1AA7FE2D" w14:textId="77777777" w:rsidR="00390C7E" w:rsidRPr="00891D96" w:rsidRDefault="00390C7E" w:rsidP="00390C7E">
      <w:pPr>
        <w:keepNext/>
        <w:keepLines/>
        <w:jc w:val="both"/>
        <w:rPr>
          <w:rFonts w:ascii="Tahoma" w:hAnsi="Tahoma" w:cs="Tahoma"/>
        </w:rPr>
      </w:pPr>
      <w:r w:rsidRPr="00891D96">
        <w:rPr>
          <w:rFonts w:ascii="Tahoma" w:hAnsi="Tahoma" w:cs="Tahoma"/>
        </w:rPr>
        <w:t>Naročnik si pridržuje pravico, da pred izbiro ponudnika zahteva ustrezna dodatna dokazila o izpolnjevanju zgoraj navedenih zahtev.</w:t>
      </w:r>
    </w:p>
    <w:p w14:paraId="39CECB15" w14:textId="77777777" w:rsidR="00390C7E" w:rsidRPr="00891D96" w:rsidRDefault="00390C7E" w:rsidP="00390C7E">
      <w:pPr>
        <w:keepNext/>
        <w:keepLines/>
        <w:jc w:val="both"/>
        <w:rPr>
          <w:rFonts w:ascii="Tahoma" w:hAnsi="Tahoma" w:cs="Tahoma"/>
        </w:rPr>
      </w:pPr>
    </w:p>
    <w:p w14:paraId="4D51AA16" w14:textId="77777777" w:rsidR="00390C7E" w:rsidRPr="00891D96" w:rsidRDefault="00390C7E" w:rsidP="00390C7E">
      <w:pPr>
        <w:keepNext/>
        <w:keepLines/>
        <w:jc w:val="both"/>
        <w:rPr>
          <w:rFonts w:ascii="Tahoma" w:hAnsi="Tahoma" w:cs="Tahoma"/>
        </w:rPr>
      </w:pPr>
      <w:r w:rsidRPr="00891D96">
        <w:rPr>
          <w:rFonts w:ascii="Tahoma" w:hAnsi="Tahoma" w:cs="Tahoma"/>
        </w:rPr>
        <w:t>Naročnik bo med izvajanjem naročila preverjal ali ponudnik izpolnjuje okoljske zahteve.</w:t>
      </w:r>
    </w:p>
    <w:p w14:paraId="5CD59167" w14:textId="77777777" w:rsidR="008506C5" w:rsidRPr="00891D96" w:rsidRDefault="008506C5" w:rsidP="00390C7E">
      <w:pPr>
        <w:keepNext/>
        <w:keepLines/>
        <w:jc w:val="both"/>
        <w:rPr>
          <w:rFonts w:ascii="Tahoma" w:hAnsi="Tahoma" w:cs="Tahoma"/>
          <w:color w:val="000000"/>
        </w:rPr>
      </w:pPr>
    </w:p>
    <w:p w14:paraId="1DA1B20E" w14:textId="6D47DD0C" w:rsidR="00185F8E" w:rsidRPr="00891D96" w:rsidRDefault="00185F8E" w:rsidP="00185F8E">
      <w:pPr>
        <w:keepNext/>
        <w:keepLines/>
        <w:numPr>
          <w:ilvl w:val="1"/>
          <w:numId w:val="2"/>
        </w:numPr>
        <w:jc w:val="both"/>
        <w:rPr>
          <w:rFonts w:ascii="Tahoma" w:hAnsi="Tahoma" w:cs="Tahoma"/>
          <w:b/>
        </w:rPr>
      </w:pPr>
      <w:r w:rsidRPr="00891D96">
        <w:rPr>
          <w:rFonts w:ascii="Tahoma" w:hAnsi="Tahoma" w:cs="Tahoma"/>
          <w:b/>
        </w:rPr>
        <w:t>ROK DOBAVE – sklop 1</w:t>
      </w:r>
    </w:p>
    <w:p w14:paraId="5F38736A" w14:textId="77777777" w:rsidR="00185F8E" w:rsidRPr="007124F0" w:rsidRDefault="00185F8E" w:rsidP="00185F8E">
      <w:pPr>
        <w:keepNext/>
        <w:keepLines/>
        <w:jc w:val="both"/>
        <w:rPr>
          <w:rFonts w:ascii="Tahoma" w:hAnsi="Tahoma" w:cs="Tahoma"/>
        </w:rPr>
      </w:pPr>
    </w:p>
    <w:p w14:paraId="48000486" w14:textId="371261A3" w:rsidR="00BD2002" w:rsidRPr="00BD2002" w:rsidRDefault="00BD2002" w:rsidP="00BD2002">
      <w:pPr>
        <w:jc w:val="both"/>
        <w:rPr>
          <w:rFonts w:ascii="Tahoma" w:hAnsi="Tahoma" w:cs="Tahoma"/>
        </w:rPr>
      </w:pPr>
      <w:r w:rsidRPr="00BD4AA0">
        <w:rPr>
          <w:rFonts w:ascii="Tahoma" w:hAnsi="Tahoma" w:cs="Tahoma"/>
        </w:rPr>
        <w:t xml:space="preserve">Naročnik bo naročal izvajanje storitev sukcesivno, glede na dejanske potrebe. </w:t>
      </w:r>
    </w:p>
    <w:p w14:paraId="43BA6D02" w14:textId="77777777" w:rsidR="00BD2002" w:rsidRPr="00BD2002" w:rsidRDefault="00BD2002" w:rsidP="00BD2002">
      <w:pPr>
        <w:pStyle w:val="Odstavekseznama"/>
        <w:tabs>
          <w:tab w:val="left" w:pos="1080"/>
        </w:tabs>
        <w:ind w:left="360"/>
        <w:jc w:val="both"/>
        <w:rPr>
          <w:rFonts w:ascii="Tahoma" w:hAnsi="Tahoma" w:cs="Tahoma"/>
        </w:rPr>
      </w:pPr>
    </w:p>
    <w:p w14:paraId="61F4C7E2" w14:textId="77777777" w:rsidR="00BD2002" w:rsidRPr="00BD2002" w:rsidRDefault="00BD2002" w:rsidP="00BD2002">
      <w:pPr>
        <w:tabs>
          <w:tab w:val="left" w:pos="1080"/>
        </w:tabs>
        <w:jc w:val="both"/>
        <w:rPr>
          <w:rFonts w:ascii="Tahoma" w:hAnsi="Tahoma" w:cs="Tahoma"/>
        </w:rPr>
      </w:pPr>
      <w:r w:rsidRPr="00BD2002">
        <w:rPr>
          <w:rFonts w:ascii="Tahoma" w:hAnsi="Tahoma" w:cs="Tahoma"/>
        </w:rPr>
        <w:t xml:space="preserve">Prodajalec je dolžan blago dostaviti kupcu v roku treh (3) delovnih dni od dneva pisnega naročila na lokacijo kupca, </w:t>
      </w:r>
      <w:proofErr w:type="spellStart"/>
      <w:r w:rsidRPr="00BD2002">
        <w:rPr>
          <w:rFonts w:ascii="Tahoma" w:hAnsi="Tahoma" w:cs="Tahoma"/>
        </w:rPr>
        <w:t>fco</w:t>
      </w:r>
      <w:proofErr w:type="spellEnd"/>
      <w:r w:rsidRPr="00BD2002">
        <w:rPr>
          <w:rFonts w:ascii="Tahoma" w:hAnsi="Tahoma" w:cs="Tahoma"/>
        </w:rPr>
        <w:t>. Skladišče Cesta dveh cesarjev 111 – razloženo. Rok za dostavo začne teči naslednji dan od dneva, ko ponudnik prejme naročilnico s strani naročnika.</w:t>
      </w:r>
    </w:p>
    <w:p w14:paraId="5C43F664" w14:textId="40BCC6F6" w:rsidR="00185F8E" w:rsidRPr="007124F0" w:rsidRDefault="00185F8E" w:rsidP="00185F8E">
      <w:pPr>
        <w:keepNext/>
        <w:keepLines/>
        <w:numPr>
          <w:ilvl w:val="1"/>
          <w:numId w:val="2"/>
        </w:numPr>
        <w:jc w:val="both"/>
        <w:rPr>
          <w:rFonts w:ascii="Tahoma" w:hAnsi="Tahoma" w:cs="Tahoma"/>
          <w:b/>
        </w:rPr>
      </w:pPr>
      <w:r w:rsidRPr="007124F0">
        <w:rPr>
          <w:rFonts w:ascii="Tahoma" w:hAnsi="Tahoma" w:cs="Tahoma"/>
          <w:b/>
        </w:rPr>
        <w:lastRenderedPageBreak/>
        <w:t>ROK DOBAVE</w:t>
      </w:r>
      <w:r>
        <w:rPr>
          <w:rFonts w:ascii="Tahoma" w:hAnsi="Tahoma" w:cs="Tahoma"/>
          <w:b/>
        </w:rPr>
        <w:t xml:space="preserve"> – sklop 2</w:t>
      </w:r>
    </w:p>
    <w:p w14:paraId="07469C5A" w14:textId="77777777" w:rsidR="00390C7E" w:rsidRPr="004B5030" w:rsidRDefault="00390C7E" w:rsidP="00390C7E">
      <w:pPr>
        <w:keepNext/>
        <w:keepLines/>
        <w:ind w:left="720"/>
        <w:jc w:val="both"/>
        <w:rPr>
          <w:rFonts w:ascii="Tahoma" w:hAnsi="Tahoma" w:cs="Tahoma"/>
        </w:rPr>
      </w:pPr>
    </w:p>
    <w:p w14:paraId="3AE8CF22" w14:textId="77777777" w:rsidR="00390C7E" w:rsidRPr="005B5707" w:rsidRDefault="00390C7E" w:rsidP="00390C7E">
      <w:pPr>
        <w:keepNext/>
        <w:keepLines/>
        <w:tabs>
          <w:tab w:val="left" w:pos="1080"/>
        </w:tabs>
        <w:jc w:val="both"/>
        <w:rPr>
          <w:rFonts w:ascii="Tahoma" w:hAnsi="Tahoma" w:cs="Tahoma"/>
        </w:rPr>
      </w:pPr>
      <w:r w:rsidRPr="005B5707">
        <w:rPr>
          <w:rFonts w:ascii="Tahoma" w:hAnsi="Tahoma" w:cs="Tahoma"/>
        </w:rPr>
        <w:t>Dobava</w:t>
      </w:r>
      <w:r>
        <w:rPr>
          <w:rFonts w:ascii="Tahoma" w:hAnsi="Tahoma" w:cs="Tahoma"/>
        </w:rPr>
        <w:t xml:space="preserve"> blaga</w:t>
      </w:r>
      <w:r w:rsidRPr="005B5707">
        <w:rPr>
          <w:rFonts w:ascii="Tahoma" w:hAnsi="Tahoma" w:cs="Tahoma"/>
        </w:rPr>
        <w:t xml:space="preserve"> se bo v času veljavnosti okvirnega sporazuma izvajala sukcesivno, na osnovi pisnih naročil kupca.</w:t>
      </w:r>
    </w:p>
    <w:p w14:paraId="105F2C2A" w14:textId="77777777" w:rsidR="00390C7E" w:rsidRPr="005B5707" w:rsidRDefault="00390C7E" w:rsidP="00390C7E">
      <w:pPr>
        <w:keepNext/>
        <w:keepLines/>
        <w:tabs>
          <w:tab w:val="left" w:pos="1080"/>
        </w:tabs>
        <w:jc w:val="both"/>
        <w:rPr>
          <w:rFonts w:ascii="Tahoma" w:hAnsi="Tahoma" w:cs="Tahoma"/>
        </w:rPr>
      </w:pPr>
    </w:p>
    <w:p w14:paraId="2E2DEE72" w14:textId="77777777" w:rsidR="00390C7E" w:rsidRDefault="00390C7E" w:rsidP="00390C7E">
      <w:pPr>
        <w:keepNext/>
        <w:keepLines/>
        <w:tabs>
          <w:tab w:val="left" w:pos="1080"/>
        </w:tabs>
        <w:jc w:val="both"/>
        <w:rPr>
          <w:rFonts w:ascii="Tahoma" w:hAnsi="Tahoma" w:cs="Tahoma"/>
        </w:rPr>
      </w:pPr>
      <w:r>
        <w:rPr>
          <w:rFonts w:ascii="Tahoma" w:hAnsi="Tahoma" w:cs="Tahoma"/>
        </w:rPr>
        <w:t xml:space="preserve">Ponudnik </w:t>
      </w:r>
      <w:r w:rsidRPr="005B5707">
        <w:rPr>
          <w:rFonts w:ascii="Tahoma" w:hAnsi="Tahoma" w:cs="Tahoma"/>
        </w:rPr>
        <w:t xml:space="preserve">je dolžan blago dostaviti </w:t>
      </w:r>
      <w:r>
        <w:rPr>
          <w:rFonts w:ascii="Tahoma" w:hAnsi="Tahoma" w:cs="Tahoma"/>
        </w:rPr>
        <w:t>naročniku</w:t>
      </w:r>
      <w:r w:rsidRPr="005B5707">
        <w:rPr>
          <w:rFonts w:ascii="Tahoma" w:hAnsi="Tahoma" w:cs="Tahoma"/>
        </w:rPr>
        <w:t xml:space="preserve"> v roku </w:t>
      </w:r>
      <w:r>
        <w:rPr>
          <w:rFonts w:ascii="Tahoma" w:hAnsi="Tahoma" w:cs="Tahoma"/>
        </w:rPr>
        <w:t>sedmih (7)</w:t>
      </w:r>
      <w:r w:rsidRPr="003A6C89">
        <w:rPr>
          <w:rFonts w:ascii="Tahoma" w:hAnsi="Tahoma" w:cs="Tahoma"/>
        </w:rPr>
        <w:t xml:space="preserve"> delovnih</w:t>
      </w:r>
      <w:r w:rsidRPr="005B5707">
        <w:rPr>
          <w:rFonts w:ascii="Tahoma" w:hAnsi="Tahoma" w:cs="Tahoma"/>
        </w:rPr>
        <w:t xml:space="preserve"> dni od dneva prejema pisnega naročila</w:t>
      </w:r>
      <w:r>
        <w:rPr>
          <w:rFonts w:ascii="Tahoma" w:hAnsi="Tahoma" w:cs="Tahoma"/>
        </w:rPr>
        <w:t xml:space="preserve"> na lokacijo kupca, </w:t>
      </w:r>
      <w:proofErr w:type="spellStart"/>
      <w:r w:rsidRPr="00A27963">
        <w:rPr>
          <w:rFonts w:ascii="Tahoma" w:hAnsi="Tahoma" w:cs="Tahoma"/>
        </w:rPr>
        <w:t>fco</w:t>
      </w:r>
      <w:proofErr w:type="spellEnd"/>
      <w:r w:rsidRPr="00A27963">
        <w:rPr>
          <w:rFonts w:ascii="Tahoma" w:hAnsi="Tahoma" w:cs="Tahoma"/>
        </w:rPr>
        <w:t>. skladišče – razloženo (Cesta dveh cesarjev 101, 1000 Ljubljana</w:t>
      </w:r>
      <w:r>
        <w:rPr>
          <w:rFonts w:ascii="Tahoma" w:hAnsi="Tahoma" w:cs="Tahoma"/>
        </w:rPr>
        <w:t>)</w:t>
      </w:r>
      <w:r w:rsidRPr="005B5707">
        <w:rPr>
          <w:rFonts w:ascii="Tahoma" w:hAnsi="Tahoma" w:cs="Tahoma"/>
        </w:rPr>
        <w:t xml:space="preserve">. Rok za dostavo začne teči naslednji dan od dneva, ko </w:t>
      </w:r>
      <w:r>
        <w:rPr>
          <w:rFonts w:ascii="Tahoma" w:hAnsi="Tahoma" w:cs="Tahoma"/>
        </w:rPr>
        <w:t>ponudnik</w:t>
      </w:r>
      <w:r w:rsidRPr="005B5707">
        <w:rPr>
          <w:rFonts w:ascii="Tahoma" w:hAnsi="Tahoma" w:cs="Tahoma"/>
        </w:rPr>
        <w:t xml:space="preserve"> prejme naročilnico s strani </w:t>
      </w:r>
      <w:r>
        <w:rPr>
          <w:rFonts w:ascii="Tahoma" w:hAnsi="Tahoma" w:cs="Tahoma"/>
        </w:rPr>
        <w:t>naročnika</w:t>
      </w:r>
      <w:r w:rsidRPr="005B5707">
        <w:rPr>
          <w:rFonts w:ascii="Tahoma" w:hAnsi="Tahoma" w:cs="Tahoma"/>
        </w:rPr>
        <w:t>.</w:t>
      </w:r>
      <w:r>
        <w:rPr>
          <w:rFonts w:ascii="Tahoma" w:hAnsi="Tahoma" w:cs="Tahoma"/>
        </w:rPr>
        <w:t xml:space="preserve"> Dobava blaga je mogoča </w:t>
      </w:r>
      <w:r w:rsidRPr="00712741">
        <w:rPr>
          <w:rFonts w:ascii="Tahoma" w:hAnsi="Tahoma" w:cs="Tahoma"/>
        </w:rPr>
        <w:t>od 7.00 do 1</w:t>
      </w:r>
      <w:r>
        <w:rPr>
          <w:rFonts w:ascii="Tahoma" w:hAnsi="Tahoma" w:cs="Tahoma"/>
        </w:rPr>
        <w:t>3</w:t>
      </w:r>
      <w:r w:rsidRPr="00712741">
        <w:rPr>
          <w:rFonts w:ascii="Tahoma" w:hAnsi="Tahoma" w:cs="Tahoma"/>
        </w:rPr>
        <w:t xml:space="preserve">.00 ure v delovnih dnevih med </w:t>
      </w:r>
      <w:r w:rsidRPr="00712741">
        <w:rPr>
          <w:rFonts w:ascii="Tahoma" w:hAnsi="Tahoma" w:cs="Tahoma"/>
          <w:lang w:val="x-none"/>
        </w:rPr>
        <w:t>ponedeljkom in petkom in izven praznikov, ki veljajo v Republiki Sloveniji</w:t>
      </w:r>
      <w:r>
        <w:rPr>
          <w:rFonts w:ascii="Tahoma" w:hAnsi="Tahoma" w:cs="Tahoma"/>
        </w:rPr>
        <w:t xml:space="preserve">. </w:t>
      </w:r>
      <w:r w:rsidRPr="00E81059">
        <w:rPr>
          <w:rFonts w:ascii="Tahoma" w:hAnsi="Tahoma" w:cs="Tahoma"/>
        </w:rPr>
        <w:t>Ponudnik je dolžan blago dostaviti v roku sedmih (7) delovnih dni ne glede na količino naročenega blaga, minimalna naročena količina je</w:t>
      </w:r>
      <w:r>
        <w:rPr>
          <w:rFonts w:ascii="Tahoma" w:hAnsi="Tahoma" w:cs="Tahoma"/>
        </w:rPr>
        <w:t xml:space="preserve"> en (</w:t>
      </w:r>
      <w:r w:rsidRPr="00E81059">
        <w:rPr>
          <w:rFonts w:ascii="Tahoma" w:hAnsi="Tahoma" w:cs="Tahoma"/>
        </w:rPr>
        <w:t>1</w:t>
      </w:r>
      <w:r>
        <w:rPr>
          <w:rFonts w:ascii="Tahoma" w:hAnsi="Tahoma" w:cs="Tahoma"/>
        </w:rPr>
        <w:t xml:space="preserve">) </w:t>
      </w:r>
      <w:r w:rsidRPr="00E81059">
        <w:rPr>
          <w:rFonts w:ascii="Tahoma" w:hAnsi="Tahoma" w:cs="Tahoma"/>
        </w:rPr>
        <w:t>kos.</w:t>
      </w:r>
      <w:r>
        <w:rPr>
          <w:rFonts w:ascii="Tahoma" w:hAnsi="Tahoma" w:cs="Tahoma"/>
        </w:rPr>
        <w:t xml:space="preserve"> </w:t>
      </w:r>
    </w:p>
    <w:p w14:paraId="3A26BEF5" w14:textId="7B789724" w:rsidR="00390C7E" w:rsidRDefault="00390C7E" w:rsidP="00331106">
      <w:pPr>
        <w:keepNext/>
        <w:keepLines/>
        <w:jc w:val="both"/>
        <w:rPr>
          <w:rFonts w:ascii="Tahoma" w:hAnsi="Tahoma" w:cs="Tahoma"/>
        </w:rPr>
      </w:pPr>
    </w:p>
    <w:p w14:paraId="4A68BDE7" w14:textId="77777777" w:rsidR="004B44DF" w:rsidRPr="00AB6239" w:rsidRDefault="004B44DF" w:rsidP="00331106">
      <w:pPr>
        <w:keepNext/>
        <w:keepLines/>
        <w:numPr>
          <w:ilvl w:val="2"/>
          <w:numId w:val="2"/>
        </w:numPr>
        <w:tabs>
          <w:tab w:val="clear" w:pos="1080"/>
        </w:tabs>
        <w:ind w:left="709" w:hanging="709"/>
        <w:jc w:val="both"/>
        <w:rPr>
          <w:rFonts w:ascii="Tahoma" w:hAnsi="Tahoma" w:cs="Tahoma"/>
          <w:b/>
        </w:rPr>
      </w:pPr>
      <w:r w:rsidRPr="00AB6239">
        <w:rPr>
          <w:rFonts w:ascii="Tahoma" w:hAnsi="Tahoma" w:cs="Tahoma"/>
          <w:b/>
        </w:rPr>
        <w:t>Preverjanje kakovosti in ustreznosti</w:t>
      </w:r>
    </w:p>
    <w:p w14:paraId="2F4A1931" w14:textId="77777777" w:rsidR="004B44DF" w:rsidRPr="00AB6239" w:rsidRDefault="004B44DF" w:rsidP="00331106">
      <w:pPr>
        <w:keepNext/>
        <w:keepLines/>
        <w:jc w:val="both"/>
        <w:rPr>
          <w:rFonts w:ascii="Tahoma" w:hAnsi="Tahoma" w:cs="Tahoma"/>
        </w:rPr>
      </w:pPr>
    </w:p>
    <w:p w14:paraId="48B53136" w14:textId="77777777" w:rsidR="00BB5486" w:rsidRPr="00AB6239" w:rsidRDefault="00BB5486" w:rsidP="00331106">
      <w:pPr>
        <w:keepNext/>
        <w:keepLines/>
        <w:jc w:val="both"/>
        <w:rPr>
          <w:rFonts w:ascii="Tahoma" w:hAnsi="Tahoma" w:cs="Tahoma"/>
        </w:rPr>
      </w:pPr>
      <w:r w:rsidRPr="00AB6239">
        <w:rPr>
          <w:rFonts w:ascii="Tahoma" w:hAnsi="Tahoma" w:cs="Tahoma"/>
        </w:rPr>
        <w:t xml:space="preserve">Ponudnik mora pri pripravi ponudbe v celoti upoštevati tehnično specifikacijo naročnika in ostale ponudbene pogoje in zahteve. V kolikor predmet ponudbe (za posamezni sklop) ne bo izpolnjeval vseh opisov, zahtev, pogojev, navedb in kvalitete, navedene v razpisni dokumentaciji, bo naročnik tako ponudbo izločil iz nadaljnjega ocenjevanja. </w:t>
      </w:r>
    </w:p>
    <w:p w14:paraId="6A2DB83C" w14:textId="77777777" w:rsidR="00BB5486" w:rsidRPr="00AB6239" w:rsidRDefault="00BB5486" w:rsidP="00331106">
      <w:pPr>
        <w:keepNext/>
        <w:keepLines/>
        <w:jc w:val="both"/>
        <w:rPr>
          <w:rFonts w:ascii="Tahoma" w:hAnsi="Tahoma" w:cs="Tahoma"/>
        </w:rPr>
      </w:pPr>
    </w:p>
    <w:p w14:paraId="7701CAE8" w14:textId="77777777" w:rsidR="004B44DF" w:rsidRPr="00AB6239" w:rsidRDefault="004B44DF" w:rsidP="00331106">
      <w:pPr>
        <w:keepNext/>
        <w:keepLines/>
        <w:jc w:val="both"/>
        <w:rPr>
          <w:rFonts w:ascii="Tahoma" w:hAnsi="Tahoma" w:cs="Tahoma"/>
          <w:u w:val="single"/>
        </w:rPr>
      </w:pPr>
      <w:r w:rsidRPr="00AB6239">
        <w:rPr>
          <w:rFonts w:ascii="Tahoma" w:hAnsi="Tahoma" w:cs="Tahoma"/>
          <w:u w:val="single"/>
        </w:rPr>
        <w:t xml:space="preserve">Naročnik lahko kadarkoli (v fazi preveritve ponudb, pred sklenitvijo okvirnega sporazuma ali pa med izvajanjem le-tega) preveri kakovost in ustreznost blaga, ki je predmet ponudbe. </w:t>
      </w:r>
    </w:p>
    <w:p w14:paraId="1AD222D1" w14:textId="77777777" w:rsidR="004B44DF" w:rsidRPr="00AB6239" w:rsidRDefault="004B44DF" w:rsidP="00331106">
      <w:pPr>
        <w:keepNext/>
        <w:keepLines/>
        <w:jc w:val="both"/>
        <w:rPr>
          <w:rFonts w:ascii="Tahoma" w:hAnsi="Tahoma" w:cs="Tahoma"/>
          <w:b/>
        </w:rPr>
      </w:pPr>
    </w:p>
    <w:p w14:paraId="4D7E55DE" w14:textId="77777777" w:rsidR="006E25F2" w:rsidRPr="008A3D17" w:rsidRDefault="004B44DF" w:rsidP="00331106">
      <w:pPr>
        <w:keepNext/>
        <w:keepLines/>
        <w:jc w:val="both"/>
        <w:rPr>
          <w:rFonts w:ascii="Tahoma" w:hAnsi="Tahoma" w:cs="Tahoma"/>
        </w:rPr>
      </w:pPr>
      <w:r w:rsidRPr="00AB6239">
        <w:rPr>
          <w:rFonts w:ascii="Tahoma" w:hAnsi="Tahoma" w:cs="Tahoma"/>
        </w:rPr>
        <w:t xml:space="preserve">Naročnik lahko v obdobju veljavnosti okvirnega </w:t>
      </w:r>
      <w:r w:rsidRPr="001E69D6">
        <w:rPr>
          <w:rFonts w:ascii="Tahoma" w:hAnsi="Tahoma" w:cs="Tahoma"/>
        </w:rPr>
        <w:t>sporazuma preverja kakovost ponujenega blaga, v skladu in način, kot je opredeljeno v osnutku okvirnega sporazuma.</w:t>
      </w:r>
    </w:p>
    <w:p w14:paraId="02B10543" w14:textId="77777777" w:rsidR="006E25F2" w:rsidRPr="008A3D17" w:rsidRDefault="006E25F2" w:rsidP="00331106">
      <w:pPr>
        <w:keepNext/>
        <w:keepLines/>
        <w:jc w:val="both"/>
        <w:rPr>
          <w:rFonts w:ascii="Tahoma" w:hAnsi="Tahoma" w:cs="Tahoma"/>
          <w:sz w:val="18"/>
        </w:rPr>
      </w:pPr>
      <w:r w:rsidRPr="008A3D17">
        <w:rPr>
          <w:rFonts w:ascii="Tahoma" w:hAnsi="Tahoma" w:cs="Tahoma"/>
        </w:rPr>
        <w:t xml:space="preserve"> </w:t>
      </w:r>
    </w:p>
    <w:p w14:paraId="5C23861F" w14:textId="77777777" w:rsidR="006E25F2" w:rsidRPr="00AB6239" w:rsidRDefault="006E25F2" w:rsidP="00331106">
      <w:pPr>
        <w:keepNext/>
        <w:keepLines/>
        <w:jc w:val="both"/>
        <w:rPr>
          <w:rFonts w:ascii="Tahoma" w:hAnsi="Tahoma" w:cs="Tahoma"/>
          <w:u w:val="single"/>
        </w:rPr>
      </w:pPr>
      <w:r w:rsidRPr="00AB6239">
        <w:rPr>
          <w:rFonts w:ascii="Tahoma" w:hAnsi="Tahoma" w:cs="Tahoma"/>
          <w:b/>
          <w:smallCaps/>
        </w:rPr>
        <w:t>Dokazila:</w:t>
      </w:r>
    </w:p>
    <w:p w14:paraId="59DD489A" w14:textId="77777777" w:rsidR="006E25F2" w:rsidRPr="00AB6239" w:rsidRDefault="006E25F2" w:rsidP="00331106">
      <w:pPr>
        <w:keepNext/>
        <w:keepLines/>
        <w:jc w:val="both"/>
        <w:rPr>
          <w:rFonts w:ascii="Tahoma" w:hAnsi="Tahoma" w:cs="Tahoma"/>
        </w:rPr>
      </w:pPr>
      <w:r w:rsidRPr="00AB6239">
        <w:rPr>
          <w:rFonts w:ascii="Tahoma" w:hAnsi="Tahoma" w:cs="Tahoma"/>
        </w:rPr>
        <w:t xml:space="preserve">Ponudnik izkaže izpolnjevanje pogojev s: </w:t>
      </w:r>
    </w:p>
    <w:p w14:paraId="193717A9" w14:textId="77777777" w:rsidR="006E25F2" w:rsidRPr="00AB6239" w:rsidRDefault="006E25F2" w:rsidP="00331106">
      <w:pPr>
        <w:keepNext/>
        <w:keepLines/>
        <w:numPr>
          <w:ilvl w:val="0"/>
          <w:numId w:val="8"/>
        </w:numPr>
        <w:ind w:left="567"/>
        <w:jc w:val="both"/>
        <w:rPr>
          <w:rFonts w:ascii="Tahoma" w:hAnsi="Tahoma" w:cs="Tahoma"/>
        </w:rPr>
      </w:pPr>
      <w:r w:rsidRPr="00AB6239">
        <w:rPr>
          <w:rFonts w:ascii="Tahoma" w:hAnsi="Tahoma" w:cs="Tahoma"/>
        </w:rPr>
        <w:t xml:space="preserve">ESPD obrazcem (v primeru skupne/partnerske ponudbe ga mora priložiti vsak izmed partnerjev); </w:t>
      </w:r>
    </w:p>
    <w:p w14:paraId="71936E75" w14:textId="77777777" w:rsidR="00F8396A" w:rsidRPr="00394789" w:rsidRDefault="006E25F2" w:rsidP="00331106">
      <w:pPr>
        <w:keepNext/>
        <w:keepLines/>
        <w:numPr>
          <w:ilvl w:val="0"/>
          <w:numId w:val="8"/>
        </w:numPr>
        <w:ind w:left="567"/>
        <w:jc w:val="both"/>
        <w:rPr>
          <w:rFonts w:ascii="Tahoma" w:hAnsi="Tahoma" w:cs="Tahoma"/>
        </w:rPr>
      </w:pPr>
      <w:r w:rsidRPr="00AB6239">
        <w:rPr>
          <w:rFonts w:ascii="Tahoma" w:hAnsi="Tahoma" w:cs="Tahoma"/>
        </w:rPr>
        <w:t xml:space="preserve">in tudi s ESPD obrazcem dane s strani in v primeru ponudbe s </w:t>
      </w:r>
      <w:r w:rsidRPr="00AB6239">
        <w:rPr>
          <w:rFonts w:ascii="Tahoma" w:hAnsi="Tahoma" w:cs="Tahoma"/>
          <w:iCs/>
        </w:rPr>
        <w:t xml:space="preserve">podizvajalci in/ali subjekti, katerih </w:t>
      </w:r>
      <w:r w:rsidRPr="00394789">
        <w:rPr>
          <w:rFonts w:ascii="Tahoma" w:hAnsi="Tahoma" w:cs="Tahoma"/>
          <w:iCs/>
        </w:rPr>
        <w:t>zmogljivost uporablja ponudnik;</w:t>
      </w:r>
    </w:p>
    <w:p w14:paraId="400163F5" w14:textId="77777777" w:rsidR="004B44DF" w:rsidRPr="00394789" w:rsidRDefault="00F8396A" w:rsidP="00331106">
      <w:pPr>
        <w:keepNext/>
        <w:keepLines/>
        <w:numPr>
          <w:ilvl w:val="0"/>
          <w:numId w:val="8"/>
        </w:numPr>
        <w:ind w:left="567"/>
        <w:jc w:val="both"/>
        <w:rPr>
          <w:rFonts w:ascii="Tahoma" w:hAnsi="Tahoma" w:cs="Tahoma"/>
        </w:rPr>
      </w:pPr>
      <w:r w:rsidRPr="00394789">
        <w:rPr>
          <w:rFonts w:ascii="Tahoma" w:hAnsi="Tahoma" w:cs="Tahoma"/>
        </w:rPr>
        <w:t>izpolnjeno Prilogo 3/1 oz. 3/2 (IZJAVA O IZPOLNJEVANJU POGOJEV),</w:t>
      </w:r>
    </w:p>
    <w:p w14:paraId="106485C0" w14:textId="60C55741" w:rsidR="004B44DF" w:rsidRPr="00BD4AA0" w:rsidRDefault="004B44DF" w:rsidP="00331106">
      <w:pPr>
        <w:keepNext/>
        <w:keepLines/>
        <w:numPr>
          <w:ilvl w:val="0"/>
          <w:numId w:val="8"/>
        </w:numPr>
        <w:ind w:left="567"/>
        <w:jc w:val="both"/>
        <w:rPr>
          <w:rFonts w:ascii="Tahoma" w:hAnsi="Tahoma" w:cs="Tahoma"/>
        </w:rPr>
      </w:pPr>
      <w:r w:rsidRPr="00BD4AA0">
        <w:rPr>
          <w:rFonts w:ascii="Tahoma" w:hAnsi="Tahoma" w:cs="Tahoma"/>
        </w:rPr>
        <w:t xml:space="preserve">izpolnjeno Prilogo </w:t>
      </w:r>
      <w:r w:rsidR="00BD4AA0" w:rsidRPr="00BD4AA0">
        <w:rPr>
          <w:rFonts w:ascii="Tahoma" w:hAnsi="Tahoma" w:cs="Tahoma"/>
        </w:rPr>
        <w:t>9</w:t>
      </w:r>
      <w:r w:rsidR="00F43C71" w:rsidRPr="00BD4AA0">
        <w:rPr>
          <w:rFonts w:ascii="Tahoma" w:hAnsi="Tahoma" w:cs="Tahoma"/>
        </w:rPr>
        <w:t xml:space="preserve">/1 in </w:t>
      </w:r>
      <w:r w:rsidR="00BD4AA0" w:rsidRPr="00BD4AA0">
        <w:rPr>
          <w:rFonts w:ascii="Tahoma" w:hAnsi="Tahoma" w:cs="Tahoma"/>
        </w:rPr>
        <w:t>9</w:t>
      </w:r>
      <w:r w:rsidR="00F43C71" w:rsidRPr="00BD4AA0">
        <w:rPr>
          <w:rFonts w:ascii="Tahoma" w:hAnsi="Tahoma" w:cs="Tahoma"/>
        </w:rPr>
        <w:t>/2</w:t>
      </w:r>
      <w:r w:rsidRPr="00BD4AA0">
        <w:rPr>
          <w:rFonts w:ascii="Tahoma" w:hAnsi="Tahoma" w:cs="Tahoma"/>
        </w:rPr>
        <w:t>,</w:t>
      </w:r>
    </w:p>
    <w:p w14:paraId="7B6BBEC2" w14:textId="0F5829F1" w:rsidR="004B44DF" w:rsidRPr="00BD4AA0" w:rsidRDefault="004B44DF" w:rsidP="00331106">
      <w:pPr>
        <w:keepNext/>
        <w:keepLines/>
        <w:numPr>
          <w:ilvl w:val="0"/>
          <w:numId w:val="8"/>
        </w:numPr>
        <w:ind w:left="567"/>
        <w:jc w:val="both"/>
        <w:rPr>
          <w:rFonts w:ascii="Tahoma" w:hAnsi="Tahoma" w:cs="Tahoma"/>
        </w:rPr>
      </w:pPr>
      <w:r w:rsidRPr="00BD4AA0">
        <w:rPr>
          <w:rFonts w:ascii="Tahoma" w:hAnsi="Tahoma" w:cs="Tahoma"/>
        </w:rPr>
        <w:t xml:space="preserve">izpolnjeno Prilogo </w:t>
      </w:r>
      <w:r w:rsidR="001E69D6" w:rsidRPr="00BD4AA0">
        <w:rPr>
          <w:rFonts w:ascii="Tahoma" w:hAnsi="Tahoma" w:cs="Tahoma"/>
        </w:rPr>
        <w:t>10</w:t>
      </w:r>
      <w:r w:rsidRPr="00BD4AA0">
        <w:rPr>
          <w:rFonts w:ascii="Tahoma" w:hAnsi="Tahoma" w:cs="Tahoma"/>
        </w:rPr>
        <w:t xml:space="preserve"> in 1</w:t>
      </w:r>
      <w:r w:rsidR="001E69D6" w:rsidRPr="00BD4AA0">
        <w:rPr>
          <w:rFonts w:ascii="Tahoma" w:hAnsi="Tahoma" w:cs="Tahoma"/>
        </w:rPr>
        <w:t>1</w:t>
      </w:r>
      <w:r w:rsidRPr="00BD4AA0">
        <w:rPr>
          <w:rFonts w:ascii="Tahoma" w:hAnsi="Tahoma" w:cs="Tahoma"/>
        </w:rPr>
        <w:t xml:space="preserve"> za sklop </w:t>
      </w:r>
      <w:r w:rsidR="00BD4AA0" w:rsidRPr="00BD4AA0">
        <w:rPr>
          <w:rFonts w:ascii="Tahoma" w:hAnsi="Tahoma" w:cs="Tahoma"/>
        </w:rPr>
        <w:t>1</w:t>
      </w:r>
      <w:r w:rsidRPr="00BD4AA0">
        <w:rPr>
          <w:rFonts w:ascii="Tahoma" w:hAnsi="Tahoma" w:cs="Tahoma"/>
        </w:rPr>
        <w:t>,</w:t>
      </w:r>
    </w:p>
    <w:p w14:paraId="6F821887" w14:textId="77777777" w:rsidR="006E25F2" w:rsidRPr="00394789" w:rsidRDefault="006E25F2" w:rsidP="00331106">
      <w:pPr>
        <w:keepNext/>
        <w:keepLines/>
        <w:numPr>
          <w:ilvl w:val="0"/>
          <w:numId w:val="8"/>
        </w:numPr>
        <w:ind w:left="567"/>
        <w:jc w:val="both"/>
        <w:rPr>
          <w:rFonts w:ascii="Tahoma" w:hAnsi="Tahoma" w:cs="Tahoma"/>
        </w:rPr>
      </w:pPr>
      <w:r w:rsidRPr="00394789">
        <w:rPr>
          <w:rFonts w:ascii="Tahoma" w:hAnsi="Tahoma" w:cs="Tahoma"/>
          <w:iCs/>
        </w:rPr>
        <w:t xml:space="preserve">ter z ostalimi dokazili, v kolikor/kot to izhaja iz posameznih točk v nadaljevanju. </w:t>
      </w:r>
    </w:p>
    <w:p w14:paraId="6CF3DD37" w14:textId="77777777" w:rsidR="006E25F2" w:rsidRPr="00394789" w:rsidRDefault="006E25F2" w:rsidP="00331106">
      <w:pPr>
        <w:keepNext/>
        <w:keepLines/>
        <w:jc w:val="both"/>
        <w:rPr>
          <w:rFonts w:ascii="Tahoma" w:hAnsi="Tahoma" w:cs="Tahoma"/>
          <w:iCs/>
          <w:sz w:val="14"/>
        </w:rPr>
      </w:pPr>
    </w:p>
    <w:p w14:paraId="627A6FA7" w14:textId="5C170478" w:rsidR="006E25F2" w:rsidRPr="00AB6239" w:rsidRDefault="006E25F2" w:rsidP="00331106">
      <w:pPr>
        <w:keepNext/>
        <w:keepLines/>
        <w:jc w:val="both"/>
        <w:rPr>
          <w:rFonts w:ascii="Tahoma" w:hAnsi="Tahoma" w:cs="Tahoma"/>
          <w:i/>
          <w:sz w:val="18"/>
        </w:rPr>
      </w:pPr>
      <w:r w:rsidRPr="00394789">
        <w:rPr>
          <w:rFonts w:ascii="Tahoma" w:hAnsi="Tahoma" w:cs="Tahoma"/>
          <w:i/>
          <w:sz w:val="18"/>
        </w:rPr>
        <w:t>Naročnik je upravičen pred sprejemom odločitve o izbiri opraviti poizvedbe o izpolnjevanju pogojev in zahtev, zato si naročnik pridržuje pravico, da ponudnik na podlagi poziva naročnika v zahtevanem roku predloži dodatna dokazila o izpolnjevanju pogojev v poglavju 2.</w:t>
      </w:r>
      <w:r w:rsidR="003B1DAF">
        <w:rPr>
          <w:rFonts w:ascii="Tahoma" w:hAnsi="Tahoma" w:cs="Tahoma"/>
          <w:i/>
          <w:sz w:val="18"/>
        </w:rPr>
        <w:t>6</w:t>
      </w:r>
      <w:r w:rsidR="00AB6239" w:rsidRPr="00394789">
        <w:rPr>
          <w:rFonts w:ascii="Tahoma" w:hAnsi="Tahoma" w:cs="Tahoma"/>
          <w:i/>
          <w:sz w:val="18"/>
        </w:rPr>
        <w:t>.</w:t>
      </w:r>
      <w:r w:rsidRPr="00394789">
        <w:rPr>
          <w:rFonts w:ascii="Tahoma" w:hAnsi="Tahoma" w:cs="Tahoma"/>
          <w:i/>
          <w:sz w:val="18"/>
        </w:rPr>
        <w:t xml:space="preserve"> Če navedbe glede izpolnjevanja pogojev in zahtev ne izkazujejo resničnega stanja</w:t>
      </w:r>
      <w:r w:rsidRPr="00AB6239">
        <w:rPr>
          <w:rFonts w:ascii="Tahoma" w:hAnsi="Tahoma" w:cs="Tahoma"/>
          <w:i/>
          <w:sz w:val="18"/>
        </w:rPr>
        <w:t xml:space="preserve"> ga/jih naročnik ne bo upošteval.</w:t>
      </w:r>
    </w:p>
    <w:p w14:paraId="0E1A506F" w14:textId="77777777" w:rsidR="006E25F2" w:rsidRPr="00AB6239" w:rsidRDefault="006E25F2" w:rsidP="00331106">
      <w:pPr>
        <w:keepNext/>
        <w:keepLines/>
        <w:jc w:val="both"/>
        <w:rPr>
          <w:rFonts w:ascii="Tahoma" w:hAnsi="Tahoma" w:cs="Tahoma"/>
          <w:b/>
        </w:rPr>
      </w:pPr>
    </w:p>
    <w:p w14:paraId="5F36E1CB" w14:textId="77777777" w:rsidR="006E25F2" w:rsidRPr="00AB6239" w:rsidRDefault="006E25F2" w:rsidP="00331106">
      <w:pPr>
        <w:keepNext/>
        <w:keepLines/>
        <w:ind w:left="360"/>
        <w:jc w:val="both"/>
        <w:rPr>
          <w:rFonts w:ascii="Tahoma" w:hAnsi="Tahoma" w:cs="Tahoma"/>
        </w:rPr>
      </w:pPr>
    </w:p>
    <w:p w14:paraId="50243A89" w14:textId="77777777" w:rsidR="0079245A" w:rsidRPr="007124F0" w:rsidRDefault="0079245A" w:rsidP="00331106">
      <w:pPr>
        <w:keepNext/>
        <w:keepLines/>
        <w:numPr>
          <w:ilvl w:val="1"/>
          <w:numId w:val="2"/>
        </w:numPr>
        <w:jc w:val="both"/>
        <w:rPr>
          <w:rFonts w:ascii="Tahoma" w:hAnsi="Tahoma" w:cs="Tahoma"/>
          <w:b/>
        </w:rPr>
      </w:pPr>
      <w:r w:rsidRPr="007124F0">
        <w:rPr>
          <w:rFonts w:ascii="Tahoma" w:hAnsi="Tahoma" w:cs="Tahoma"/>
          <w:b/>
        </w:rPr>
        <w:t xml:space="preserve">OSTALE ZAHTEVE NAROČNIKA </w:t>
      </w:r>
    </w:p>
    <w:p w14:paraId="18E67EC7" w14:textId="77777777" w:rsidR="0079245A" w:rsidRPr="007124F0" w:rsidRDefault="0079245A" w:rsidP="00331106">
      <w:pPr>
        <w:keepNext/>
        <w:keepLines/>
        <w:ind w:hanging="360"/>
        <w:jc w:val="both"/>
        <w:rPr>
          <w:rFonts w:ascii="Tahoma" w:hAnsi="Tahoma" w:cs="Tahoma"/>
        </w:rPr>
      </w:pPr>
    </w:p>
    <w:p w14:paraId="5D9A4613" w14:textId="77777777" w:rsidR="0079245A" w:rsidRPr="007124F0" w:rsidRDefault="0079245A" w:rsidP="00331106">
      <w:pPr>
        <w:keepNext/>
        <w:keepLines/>
        <w:jc w:val="both"/>
        <w:rPr>
          <w:rFonts w:ascii="Tahoma" w:hAnsi="Tahoma" w:cs="Tahoma"/>
        </w:rPr>
      </w:pPr>
      <w:r w:rsidRPr="00891D96">
        <w:rPr>
          <w:rFonts w:ascii="Tahoma" w:hAnsi="Tahoma" w:cs="Tahoma"/>
        </w:rPr>
        <w:t>Ostale (splošne, tehnične in posebne) zahteve naročnika so podrobno opisane v vzorcu okvirnega sporazuma, ki je kot priloga</w:t>
      </w:r>
      <w:r w:rsidR="00783936" w:rsidRPr="00891D96">
        <w:rPr>
          <w:rFonts w:ascii="Tahoma" w:hAnsi="Tahoma" w:cs="Tahoma"/>
        </w:rPr>
        <w:t xml:space="preserve"> </w:t>
      </w:r>
      <w:r w:rsidR="001E69D6" w:rsidRPr="00891D96">
        <w:rPr>
          <w:rFonts w:ascii="Tahoma" w:hAnsi="Tahoma" w:cs="Tahoma"/>
        </w:rPr>
        <w:t>12</w:t>
      </w:r>
      <w:r w:rsidRPr="00891D96">
        <w:rPr>
          <w:rFonts w:ascii="Tahoma" w:hAnsi="Tahoma" w:cs="Tahoma"/>
        </w:rPr>
        <w:t xml:space="preserve"> sestavni del te razpisne dokumentacije.</w:t>
      </w:r>
      <w:r w:rsidRPr="007124F0">
        <w:rPr>
          <w:rFonts w:ascii="Tahoma" w:hAnsi="Tahoma" w:cs="Tahoma"/>
        </w:rPr>
        <w:t xml:space="preserve"> </w:t>
      </w:r>
    </w:p>
    <w:p w14:paraId="027F2012" w14:textId="77777777" w:rsidR="00D73A19" w:rsidRDefault="00D73A19" w:rsidP="00331106">
      <w:pPr>
        <w:pStyle w:val="Telobesedila2"/>
        <w:keepNext/>
        <w:keepLines/>
        <w:rPr>
          <w:rFonts w:ascii="Tahoma" w:hAnsi="Tahoma" w:cs="Tahoma"/>
          <w:b w:val="0"/>
        </w:rPr>
      </w:pPr>
    </w:p>
    <w:p w14:paraId="61FE0BDC" w14:textId="77777777" w:rsidR="00D73A19" w:rsidRPr="00A75F59" w:rsidRDefault="00D73A19" w:rsidP="00331106">
      <w:pPr>
        <w:pStyle w:val="Telobesedila2"/>
        <w:keepNext/>
        <w:keepLines/>
        <w:rPr>
          <w:rFonts w:ascii="Tahoma" w:hAnsi="Tahoma" w:cs="Tahoma"/>
          <w:b w:val="0"/>
        </w:rPr>
      </w:pPr>
    </w:p>
    <w:p w14:paraId="6A19CF0A" w14:textId="77777777" w:rsidR="00411688" w:rsidRPr="007124F0" w:rsidRDefault="00411688" w:rsidP="00331106">
      <w:pPr>
        <w:keepNext/>
        <w:keepLines/>
        <w:numPr>
          <w:ilvl w:val="0"/>
          <w:numId w:val="11"/>
        </w:numPr>
        <w:ind w:left="567" w:hanging="567"/>
        <w:jc w:val="both"/>
        <w:rPr>
          <w:rFonts w:ascii="Tahoma" w:hAnsi="Tahoma" w:cs="Tahoma"/>
          <w:b/>
          <w:sz w:val="24"/>
        </w:rPr>
      </w:pPr>
      <w:r w:rsidRPr="007124F0">
        <w:rPr>
          <w:rFonts w:ascii="Tahoma" w:hAnsi="Tahoma" w:cs="Tahoma"/>
          <w:b/>
          <w:sz w:val="24"/>
        </w:rPr>
        <w:t xml:space="preserve">POGOJI ZA UGOTAVLJANJE SPOSOBNOSTI PONUDNIKA </w:t>
      </w:r>
    </w:p>
    <w:p w14:paraId="7B28947C" w14:textId="77777777" w:rsidR="00411688" w:rsidRPr="007124F0" w:rsidRDefault="00411688" w:rsidP="00331106">
      <w:pPr>
        <w:keepNext/>
        <w:keepLines/>
        <w:jc w:val="both"/>
        <w:rPr>
          <w:rFonts w:ascii="Tahoma" w:hAnsi="Tahoma" w:cs="Tahoma"/>
        </w:rPr>
      </w:pPr>
    </w:p>
    <w:p w14:paraId="5ED561CA" w14:textId="77777777" w:rsidR="001D0107" w:rsidRPr="007124F0" w:rsidRDefault="001D0107" w:rsidP="00331106">
      <w:pPr>
        <w:pStyle w:val="Odstavekseznama"/>
        <w:keepNext/>
        <w:keepLines/>
        <w:numPr>
          <w:ilvl w:val="1"/>
          <w:numId w:val="17"/>
        </w:numPr>
        <w:jc w:val="both"/>
        <w:rPr>
          <w:rFonts w:ascii="Tahoma" w:hAnsi="Tahoma" w:cs="Tahoma"/>
          <w:b/>
          <w:sz w:val="22"/>
        </w:rPr>
      </w:pPr>
      <w:r w:rsidRPr="007124F0">
        <w:rPr>
          <w:rFonts w:ascii="Tahoma" w:hAnsi="Tahoma" w:cs="Tahoma"/>
          <w:b/>
          <w:sz w:val="22"/>
        </w:rPr>
        <w:t xml:space="preserve">SPLOŠNO </w:t>
      </w:r>
    </w:p>
    <w:p w14:paraId="3B156F41" w14:textId="77777777" w:rsidR="005A7C74" w:rsidRPr="007124F0" w:rsidRDefault="005A7C74" w:rsidP="00331106">
      <w:pPr>
        <w:keepNext/>
        <w:keepLines/>
        <w:jc w:val="both"/>
        <w:rPr>
          <w:rFonts w:ascii="Tahoma" w:hAnsi="Tahoma" w:cs="Tahoma"/>
        </w:rPr>
      </w:pPr>
    </w:p>
    <w:p w14:paraId="4059E788" w14:textId="77777777" w:rsidR="005A7C74" w:rsidRPr="007124F0" w:rsidRDefault="005A7C74" w:rsidP="00331106">
      <w:pPr>
        <w:keepNext/>
        <w:keepLines/>
        <w:jc w:val="both"/>
        <w:rPr>
          <w:rFonts w:ascii="Tahoma" w:hAnsi="Tahoma" w:cs="Tahoma"/>
        </w:rPr>
      </w:pPr>
      <w:r w:rsidRPr="007124F0">
        <w:rPr>
          <w:rFonts w:ascii="Tahoma" w:hAnsi="Tahoma" w:cs="Tahoma"/>
          <w:bCs/>
        </w:rPr>
        <w:t xml:space="preserve">Za ugotavljanje sposobnosti mora ponudnik izpolnjevati pogoje in zahteve skladno z določbami ZJN-3, ter pogoje in zahteve, ki so določene v tem Poglavju 3 oziroma v tej razpisni dokumentaciji. </w:t>
      </w:r>
    </w:p>
    <w:p w14:paraId="54141ADB" w14:textId="77777777" w:rsidR="005A7C74" w:rsidRPr="007124F0" w:rsidRDefault="005A7C74" w:rsidP="00331106">
      <w:pPr>
        <w:keepNext/>
        <w:keepLines/>
        <w:jc w:val="both"/>
        <w:rPr>
          <w:rFonts w:ascii="Tahoma" w:hAnsi="Tahoma" w:cs="Tahoma"/>
        </w:rPr>
      </w:pPr>
    </w:p>
    <w:p w14:paraId="22572438" w14:textId="77777777" w:rsidR="005A7C74" w:rsidRPr="007124F0" w:rsidRDefault="005A7C74" w:rsidP="00331106">
      <w:pPr>
        <w:keepNext/>
        <w:keepLines/>
        <w:jc w:val="both"/>
        <w:rPr>
          <w:rFonts w:ascii="Tahoma" w:hAnsi="Tahoma" w:cs="Tahoma"/>
          <w:sz w:val="22"/>
        </w:rPr>
      </w:pPr>
      <w:r w:rsidRPr="007124F0">
        <w:rPr>
          <w:rFonts w:ascii="Tahoma" w:hAnsi="Tahoma" w:cs="Tahoma"/>
        </w:rPr>
        <w:t>Naročnik bo od ponudnika, ki je glede na merila za oddajo naročila najugodnejši in mu naročnik namerava oddati javno naročilo, zahteval,</w:t>
      </w:r>
      <w:r w:rsidRPr="007124F0">
        <w:t xml:space="preserve"> </w:t>
      </w:r>
      <w:r w:rsidRPr="007124F0">
        <w:rPr>
          <w:rFonts w:ascii="Tahoma" w:hAnsi="Tahoma" w:cs="Tahoma"/>
        </w:rPr>
        <w:t xml:space="preserve">da predloži dokazila o izpolnjevanju pogojev in zahtev iz razpisne dokumentacije, v kolikor ponudnik vseh zahtevanih dokazil že ne bo sam priložil v ponudbi. </w:t>
      </w:r>
    </w:p>
    <w:p w14:paraId="041537F6" w14:textId="77777777" w:rsidR="005A7C74" w:rsidRPr="007124F0" w:rsidRDefault="005A7C74" w:rsidP="00331106">
      <w:pPr>
        <w:keepNext/>
        <w:keepLines/>
        <w:jc w:val="both"/>
        <w:rPr>
          <w:rFonts w:ascii="Tahoma" w:hAnsi="Tahoma" w:cs="Tahoma"/>
        </w:rPr>
      </w:pPr>
    </w:p>
    <w:p w14:paraId="3D109403" w14:textId="77777777" w:rsidR="005A7C74" w:rsidRPr="007124F0" w:rsidRDefault="005A7C74" w:rsidP="00331106">
      <w:pPr>
        <w:keepNext/>
        <w:keepLines/>
        <w:jc w:val="both"/>
        <w:rPr>
          <w:rFonts w:ascii="Tahoma" w:hAnsi="Tahoma" w:cs="Tahoma"/>
        </w:rPr>
      </w:pPr>
      <w:r w:rsidRPr="007124F0">
        <w:rPr>
          <w:rFonts w:ascii="Tahoma" w:hAnsi="Tahoma" w:cs="Tahoma"/>
          <w:bCs/>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400B010B" w14:textId="77777777" w:rsidR="005A7C74" w:rsidRPr="007124F0" w:rsidRDefault="005A7C74" w:rsidP="00331106">
      <w:pPr>
        <w:keepNext/>
        <w:keepLines/>
        <w:jc w:val="both"/>
        <w:rPr>
          <w:rFonts w:ascii="Tahoma" w:hAnsi="Tahoma" w:cs="Tahoma"/>
          <w:b/>
          <w:smallCaps/>
        </w:rPr>
      </w:pPr>
    </w:p>
    <w:p w14:paraId="0133E78E" w14:textId="77777777" w:rsidR="005A7C74" w:rsidRPr="007124F0" w:rsidRDefault="005A7C74" w:rsidP="00331106">
      <w:pPr>
        <w:keepNext/>
        <w:keepLines/>
        <w:jc w:val="both"/>
        <w:rPr>
          <w:rFonts w:ascii="Tahoma" w:hAnsi="Tahoma" w:cs="Tahoma"/>
          <w:sz w:val="22"/>
          <w:u w:val="single"/>
        </w:rPr>
      </w:pPr>
      <w:r w:rsidRPr="007124F0">
        <w:rPr>
          <w:rFonts w:ascii="Tahoma" w:hAnsi="Tahoma" w:cs="Tahoma"/>
          <w:b/>
          <w:smallCaps/>
          <w:sz w:val="22"/>
        </w:rPr>
        <w:t>Dokazila:</w:t>
      </w:r>
    </w:p>
    <w:p w14:paraId="3F46DCEC" w14:textId="77777777" w:rsidR="005A7C74" w:rsidRPr="007124F0" w:rsidRDefault="005A7C74" w:rsidP="00331106">
      <w:pPr>
        <w:keepNext/>
        <w:keepLines/>
        <w:spacing w:after="80"/>
        <w:jc w:val="both"/>
        <w:rPr>
          <w:rFonts w:ascii="Tahoma" w:hAnsi="Tahoma" w:cs="Tahoma"/>
        </w:rPr>
      </w:pPr>
      <w:r w:rsidRPr="007124F0">
        <w:rPr>
          <w:rFonts w:ascii="Tahoma" w:hAnsi="Tahoma" w:cs="Tahoma"/>
        </w:rPr>
        <w:t>Ponudnik</w:t>
      </w:r>
      <w:r w:rsidR="001D0107" w:rsidRPr="007124F0">
        <w:rPr>
          <w:rFonts w:ascii="Tahoma" w:hAnsi="Tahoma" w:cs="Tahoma"/>
        </w:rPr>
        <w:t xml:space="preserve"> (za posamezni sklop)</w:t>
      </w:r>
      <w:r w:rsidRPr="007124F0">
        <w:rPr>
          <w:rFonts w:ascii="Tahoma" w:hAnsi="Tahoma" w:cs="Tahoma"/>
        </w:rPr>
        <w:t xml:space="preserve"> izkaže izpolnjevanje pogojev in zahtev v Poglavju 3:  </w:t>
      </w:r>
    </w:p>
    <w:p w14:paraId="1C961544" w14:textId="77777777" w:rsidR="005A7C74" w:rsidRPr="007124F0" w:rsidRDefault="001609DB" w:rsidP="00331106">
      <w:pPr>
        <w:keepNext/>
        <w:keepLines/>
        <w:numPr>
          <w:ilvl w:val="0"/>
          <w:numId w:val="8"/>
        </w:numPr>
        <w:ind w:left="567"/>
        <w:jc w:val="both"/>
        <w:rPr>
          <w:rFonts w:ascii="Tahoma" w:hAnsi="Tahoma" w:cs="Tahoma"/>
          <w:b/>
        </w:rPr>
      </w:pPr>
      <w:r w:rsidRPr="007124F0">
        <w:rPr>
          <w:rFonts w:ascii="Tahoma" w:hAnsi="Tahoma" w:cs="Tahoma"/>
          <w:b/>
        </w:rPr>
        <w:t xml:space="preserve">z ESPD obrazcem </w:t>
      </w:r>
      <w:r w:rsidR="005A7C74" w:rsidRPr="007124F0">
        <w:rPr>
          <w:rFonts w:ascii="Tahoma" w:hAnsi="Tahoma" w:cs="Tahoma"/>
          <w:b/>
        </w:rPr>
        <w:t>kot predhodno d</w:t>
      </w:r>
      <w:r w:rsidRPr="007124F0">
        <w:rPr>
          <w:rFonts w:ascii="Tahoma" w:hAnsi="Tahoma" w:cs="Tahoma"/>
          <w:b/>
        </w:rPr>
        <w:t>okazilo</w:t>
      </w:r>
      <w:r w:rsidR="005A7C74" w:rsidRPr="007124F0">
        <w:rPr>
          <w:rFonts w:ascii="Tahoma" w:hAnsi="Tahoma" w:cs="Tahoma"/>
          <w:b/>
        </w:rPr>
        <w:t xml:space="preserve"> </w:t>
      </w:r>
      <w:r w:rsidR="005A7C74" w:rsidRPr="007124F0">
        <w:rPr>
          <w:rFonts w:ascii="Tahoma" w:hAnsi="Tahoma" w:cs="Tahoma"/>
          <w:b/>
          <w:u w:val="single"/>
        </w:rPr>
        <w:t>in</w:t>
      </w:r>
      <w:r w:rsidR="005A7C74" w:rsidRPr="007124F0">
        <w:rPr>
          <w:rFonts w:ascii="Tahoma" w:hAnsi="Tahoma" w:cs="Tahoma"/>
          <w:b/>
        </w:rPr>
        <w:t xml:space="preserve"> </w:t>
      </w:r>
    </w:p>
    <w:p w14:paraId="44BA943D" w14:textId="77777777" w:rsidR="005A7C74" w:rsidRPr="007124F0" w:rsidRDefault="005A7C74" w:rsidP="00331106">
      <w:pPr>
        <w:keepNext/>
        <w:keepLines/>
        <w:ind w:left="567"/>
        <w:jc w:val="both"/>
        <w:rPr>
          <w:rFonts w:ascii="Tahoma" w:hAnsi="Tahoma" w:cs="Tahoma"/>
          <w:i/>
          <w:sz w:val="8"/>
        </w:rPr>
      </w:pPr>
    </w:p>
    <w:p w14:paraId="44D5CD63" w14:textId="77777777" w:rsidR="005A7C74" w:rsidRPr="007124F0" w:rsidRDefault="005A7C74" w:rsidP="00331106">
      <w:pPr>
        <w:keepNext/>
        <w:keepLines/>
        <w:ind w:left="567"/>
        <w:jc w:val="both"/>
        <w:rPr>
          <w:rFonts w:ascii="Tahoma" w:hAnsi="Tahoma" w:cs="Tahoma"/>
          <w:iCs/>
          <w:sz w:val="18"/>
        </w:rPr>
      </w:pPr>
      <w:r w:rsidRPr="007124F0">
        <w:rPr>
          <w:rFonts w:ascii="Tahoma" w:hAnsi="Tahoma" w:cs="Tahoma"/>
          <w:i/>
          <w:sz w:val="18"/>
        </w:rPr>
        <w:t xml:space="preserve">ESPD obrazec mora v primeru skupne/partnerske ponudbe, in/ali v primeru ponudbe s </w:t>
      </w:r>
      <w:r w:rsidRPr="007124F0">
        <w:rPr>
          <w:rFonts w:ascii="Tahoma" w:hAnsi="Tahoma" w:cs="Tahoma"/>
          <w:i/>
          <w:iCs/>
          <w:sz w:val="18"/>
        </w:rPr>
        <w:t xml:space="preserve">podizvajalci in/ali </w:t>
      </w:r>
      <w:r w:rsidRPr="007124F0">
        <w:rPr>
          <w:rFonts w:ascii="Tahoma" w:hAnsi="Tahoma" w:cs="Tahoma"/>
          <w:i/>
          <w:sz w:val="18"/>
        </w:rPr>
        <w:t>primeru ponudbe</w:t>
      </w:r>
      <w:r w:rsidRPr="007124F0">
        <w:rPr>
          <w:rFonts w:ascii="Tahoma" w:hAnsi="Tahoma" w:cs="Tahoma"/>
          <w:i/>
          <w:iCs/>
          <w:sz w:val="18"/>
        </w:rPr>
        <w:t xml:space="preserve"> s subjekti, katerih zmogljivost uporablja ponudnik,</w:t>
      </w:r>
      <w:r w:rsidRPr="007124F0">
        <w:rPr>
          <w:rFonts w:ascii="Tahoma" w:hAnsi="Tahoma" w:cs="Tahoma"/>
          <w:i/>
          <w:sz w:val="18"/>
        </w:rPr>
        <w:t xml:space="preserve"> priložiti vsak partner v ponudbi, ter vsak </w:t>
      </w:r>
      <w:r w:rsidRPr="007124F0">
        <w:rPr>
          <w:rFonts w:ascii="Tahoma" w:hAnsi="Tahoma" w:cs="Tahoma"/>
          <w:i/>
          <w:iCs/>
          <w:sz w:val="18"/>
        </w:rPr>
        <w:t>podizvajalec in subjekt, katerega zmogljivost uporablja ponudnik</w:t>
      </w:r>
      <w:r w:rsidRPr="007124F0">
        <w:rPr>
          <w:rFonts w:ascii="Tahoma" w:hAnsi="Tahoma" w:cs="Tahoma"/>
          <w:iCs/>
          <w:sz w:val="18"/>
        </w:rPr>
        <w:t>.</w:t>
      </w:r>
    </w:p>
    <w:p w14:paraId="59353803" w14:textId="77777777" w:rsidR="005A7C74" w:rsidRPr="007124F0" w:rsidRDefault="005A7C74" w:rsidP="00331106">
      <w:pPr>
        <w:keepNext/>
        <w:keepLines/>
        <w:ind w:left="567"/>
        <w:jc w:val="both"/>
        <w:rPr>
          <w:rFonts w:ascii="Tahoma" w:hAnsi="Tahoma" w:cs="Tahoma"/>
          <w:sz w:val="8"/>
        </w:rPr>
      </w:pPr>
    </w:p>
    <w:p w14:paraId="69B2BE41" w14:textId="77777777" w:rsidR="005A7C74" w:rsidRPr="007124F0" w:rsidRDefault="005A7C74" w:rsidP="00331106">
      <w:pPr>
        <w:keepNext/>
        <w:keepLines/>
        <w:numPr>
          <w:ilvl w:val="0"/>
          <w:numId w:val="8"/>
        </w:numPr>
        <w:ind w:left="567"/>
        <w:jc w:val="both"/>
        <w:rPr>
          <w:rFonts w:ascii="Tahoma" w:hAnsi="Tahoma" w:cs="Tahoma"/>
          <w:b/>
        </w:rPr>
      </w:pPr>
      <w:r w:rsidRPr="007124F0">
        <w:rPr>
          <w:rFonts w:ascii="Tahoma" w:hAnsi="Tahoma" w:cs="Tahoma"/>
          <w:b/>
        </w:rPr>
        <w:t>in s Prilogo 3/1 oz. s Prilogo 3/2</w:t>
      </w:r>
      <w:r w:rsidRPr="007124F0">
        <w:rPr>
          <w:rFonts w:ascii="Tahoma" w:hAnsi="Tahoma" w:cs="Tahoma"/>
        </w:rPr>
        <w:t xml:space="preserve"> </w:t>
      </w:r>
      <w:r w:rsidRPr="007124F0">
        <w:rPr>
          <w:rFonts w:ascii="Tahoma" w:hAnsi="Tahoma" w:cs="Tahoma"/>
          <w:b/>
        </w:rPr>
        <w:t xml:space="preserve">kot splošno dokazilo o izpolnjevanju pogojev in zahtev </w:t>
      </w:r>
    </w:p>
    <w:p w14:paraId="0939A46D" w14:textId="77777777" w:rsidR="005A7C74" w:rsidRPr="007124F0" w:rsidRDefault="005A7C74" w:rsidP="00331106">
      <w:pPr>
        <w:keepNext/>
        <w:keepLines/>
        <w:ind w:left="567"/>
        <w:jc w:val="both"/>
        <w:rPr>
          <w:rFonts w:ascii="Tahoma" w:hAnsi="Tahoma" w:cs="Tahoma"/>
          <w:b/>
          <w:sz w:val="8"/>
        </w:rPr>
      </w:pPr>
    </w:p>
    <w:p w14:paraId="036590CA" w14:textId="77777777" w:rsidR="005A7C74" w:rsidRPr="007124F0" w:rsidRDefault="005A7C74" w:rsidP="00331106">
      <w:pPr>
        <w:keepNext/>
        <w:keepLines/>
        <w:ind w:left="567"/>
        <w:jc w:val="both"/>
        <w:rPr>
          <w:rFonts w:ascii="Tahoma" w:hAnsi="Tahoma" w:cs="Tahoma"/>
          <w:i/>
          <w:sz w:val="18"/>
        </w:rPr>
      </w:pPr>
      <w:r w:rsidRPr="007124F0">
        <w:rPr>
          <w:rFonts w:ascii="Tahoma" w:hAnsi="Tahoma" w:cs="Tahoma"/>
          <w:i/>
          <w:sz w:val="18"/>
        </w:rPr>
        <w:t>S Prilogo 3/1 ponudnik izjavlja, da je predmet ponudbe v skladu z vsemi zahtevami in pogoji razpisne dokumentacije in da ponudnik izpolnjuje vse zahtevane pogoje razpisne dokumentacije.</w:t>
      </w:r>
    </w:p>
    <w:p w14:paraId="6A7048C8" w14:textId="77777777" w:rsidR="005A7C74" w:rsidRPr="007124F0" w:rsidRDefault="005A7C74" w:rsidP="00331106">
      <w:pPr>
        <w:keepNext/>
        <w:keepLines/>
        <w:ind w:left="567"/>
        <w:jc w:val="both"/>
        <w:rPr>
          <w:rFonts w:ascii="Tahoma" w:hAnsi="Tahoma" w:cs="Tahoma"/>
          <w:i/>
          <w:sz w:val="10"/>
        </w:rPr>
      </w:pPr>
    </w:p>
    <w:p w14:paraId="70A511B8" w14:textId="77777777" w:rsidR="005A7C74" w:rsidRPr="007124F0" w:rsidRDefault="005A7C74" w:rsidP="00331106">
      <w:pPr>
        <w:keepNext/>
        <w:keepLines/>
        <w:ind w:left="567"/>
        <w:jc w:val="both"/>
        <w:rPr>
          <w:rFonts w:ascii="Tahoma" w:hAnsi="Tahoma" w:cs="Tahoma"/>
          <w:i/>
          <w:iCs/>
          <w:sz w:val="18"/>
        </w:rPr>
      </w:pPr>
      <w:r w:rsidRPr="007124F0">
        <w:rPr>
          <w:rFonts w:ascii="Tahoma" w:hAnsi="Tahoma" w:cs="Tahoma"/>
          <w:i/>
          <w:sz w:val="18"/>
        </w:rPr>
        <w:t xml:space="preserve">V primeru skupne/partnerske ponudbe mora Prilogo 3/1 priložiti tudi vsak partner v ponudbi. V primeru ponudbe s </w:t>
      </w:r>
      <w:r w:rsidRPr="007124F0">
        <w:rPr>
          <w:rFonts w:ascii="Tahoma" w:hAnsi="Tahoma" w:cs="Tahoma"/>
          <w:i/>
          <w:iCs/>
          <w:sz w:val="18"/>
        </w:rPr>
        <w:t xml:space="preserve">podizvajalci in/ali v </w:t>
      </w:r>
      <w:r w:rsidRPr="007124F0">
        <w:rPr>
          <w:rFonts w:ascii="Tahoma" w:hAnsi="Tahoma" w:cs="Tahoma"/>
          <w:i/>
          <w:sz w:val="18"/>
        </w:rPr>
        <w:t>primeru ponudbe</w:t>
      </w:r>
      <w:r w:rsidRPr="007124F0">
        <w:rPr>
          <w:rFonts w:ascii="Tahoma" w:hAnsi="Tahoma" w:cs="Tahoma"/>
          <w:i/>
          <w:iCs/>
          <w:sz w:val="18"/>
        </w:rPr>
        <w:t xml:space="preserve"> s subjekti, katerih zmogljivost uporablja ponudnik,</w:t>
      </w:r>
      <w:r w:rsidRPr="007124F0">
        <w:rPr>
          <w:rFonts w:ascii="Tahoma" w:hAnsi="Tahoma" w:cs="Tahoma"/>
          <w:i/>
          <w:sz w:val="18"/>
        </w:rPr>
        <w:t xml:space="preserve"> mora Prilogo 3/2 priložiti vsak </w:t>
      </w:r>
      <w:r w:rsidRPr="007124F0">
        <w:rPr>
          <w:rFonts w:ascii="Tahoma" w:hAnsi="Tahoma" w:cs="Tahoma"/>
          <w:i/>
          <w:iCs/>
          <w:sz w:val="18"/>
        </w:rPr>
        <w:t>podizvajalec in subjekt, katerega zmogljivost uporablja ponudnik.</w:t>
      </w:r>
    </w:p>
    <w:p w14:paraId="07A5C3B9" w14:textId="77777777" w:rsidR="005A7C74" w:rsidRPr="007124F0" w:rsidRDefault="005A7C74" w:rsidP="00331106">
      <w:pPr>
        <w:keepNext/>
        <w:keepLines/>
        <w:ind w:left="567"/>
        <w:jc w:val="both"/>
        <w:rPr>
          <w:rFonts w:ascii="Tahoma" w:hAnsi="Tahoma" w:cs="Tahoma"/>
          <w:sz w:val="8"/>
        </w:rPr>
      </w:pPr>
    </w:p>
    <w:p w14:paraId="7D5237B1" w14:textId="77777777" w:rsidR="005A7C74" w:rsidRPr="007124F0" w:rsidRDefault="005A7C74" w:rsidP="00331106">
      <w:pPr>
        <w:keepNext/>
        <w:keepLines/>
        <w:numPr>
          <w:ilvl w:val="0"/>
          <w:numId w:val="8"/>
        </w:numPr>
        <w:ind w:left="567"/>
        <w:jc w:val="both"/>
        <w:rPr>
          <w:rFonts w:ascii="Tahoma" w:hAnsi="Tahoma" w:cs="Tahoma"/>
        </w:rPr>
      </w:pPr>
      <w:r w:rsidRPr="007124F0">
        <w:rPr>
          <w:rFonts w:ascii="Tahoma" w:hAnsi="Tahoma" w:cs="Tahoma"/>
          <w:b/>
          <w:iCs/>
          <w:u w:val="single"/>
        </w:rPr>
        <w:t>ter</w:t>
      </w:r>
      <w:r w:rsidRPr="007124F0">
        <w:rPr>
          <w:rFonts w:ascii="Tahoma" w:hAnsi="Tahoma" w:cs="Tahoma"/>
          <w:b/>
          <w:iCs/>
        </w:rPr>
        <w:t xml:space="preserve"> z ostalimi (dodatnimi/posebnimi) dokazili, v kolikor/kot to izhaja iz posameznih točk v nadaljevanju tega poglavja</w:t>
      </w:r>
      <w:r w:rsidRPr="007124F0">
        <w:rPr>
          <w:rFonts w:ascii="Tahoma" w:hAnsi="Tahoma" w:cs="Tahoma"/>
          <w:iCs/>
        </w:rPr>
        <w:t xml:space="preserve">.  </w:t>
      </w:r>
    </w:p>
    <w:p w14:paraId="562F76F0" w14:textId="77777777" w:rsidR="005A7C74" w:rsidRPr="007124F0" w:rsidRDefault="005A7C74" w:rsidP="00331106">
      <w:pPr>
        <w:keepNext/>
        <w:keepLines/>
        <w:jc w:val="both"/>
        <w:rPr>
          <w:rFonts w:ascii="Tahoma" w:hAnsi="Tahoma" w:cs="Tahoma"/>
          <w:iCs/>
          <w:sz w:val="18"/>
        </w:rPr>
      </w:pPr>
      <w:r w:rsidRPr="007124F0">
        <w:rPr>
          <w:rFonts w:ascii="Tahoma" w:hAnsi="Tahoma" w:cs="Tahoma"/>
          <w:iCs/>
          <w:sz w:val="18"/>
        </w:rPr>
        <w:t xml:space="preserve"> </w:t>
      </w:r>
    </w:p>
    <w:p w14:paraId="75F2B5EB" w14:textId="77777777" w:rsidR="005A7C74" w:rsidRPr="007124F0" w:rsidRDefault="005A7C74" w:rsidP="00331106">
      <w:pPr>
        <w:keepNext/>
        <w:keepLines/>
        <w:jc w:val="both"/>
        <w:rPr>
          <w:rFonts w:ascii="Tahoma" w:hAnsi="Tahoma" w:cs="Tahoma"/>
        </w:rPr>
      </w:pPr>
      <w:r w:rsidRPr="007124F0">
        <w:rPr>
          <w:rFonts w:ascii="Tahoma" w:hAnsi="Tahoma" w:cs="Tahoma"/>
        </w:rPr>
        <w:t xml:space="preserve">Naročnik je upravičen pred sprejemom odločitve o izbiri opraviti poizvedbe o izpolnjevanju pogojev in zahtev, zato si </w:t>
      </w:r>
      <w:r w:rsidRPr="007124F0">
        <w:rPr>
          <w:rFonts w:ascii="Tahoma" w:hAnsi="Tahoma" w:cs="Tahoma"/>
          <w:b/>
        </w:rPr>
        <w:t xml:space="preserve">naročnik pridržuje pravico, da ponudnik na podlagi poziva naročnika v zahtevanem roku predloži dodatna dokazila o izpolnjevanju pogojev in zahtev v Poglavju 3. </w:t>
      </w:r>
      <w:r w:rsidRPr="007124F0">
        <w:rPr>
          <w:rFonts w:ascii="Tahoma" w:hAnsi="Tahoma" w:cs="Tahoma"/>
        </w:rPr>
        <w:t>Če navedbe glede izpolnjevanja pogojev in zahtev ne izkazujejo resničnega stanja ga/jih naročnik ne bo upošteval.</w:t>
      </w:r>
    </w:p>
    <w:p w14:paraId="7B39E550" w14:textId="77777777" w:rsidR="005A7C74" w:rsidRPr="007124F0" w:rsidRDefault="005A7C74" w:rsidP="00331106">
      <w:pPr>
        <w:keepNext/>
        <w:keepLines/>
        <w:jc w:val="both"/>
        <w:rPr>
          <w:rFonts w:ascii="Tahoma" w:hAnsi="Tahoma" w:cs="Tahoma"/>
        </w:rPr>
      </w:pPr>
    </w:p>
    <w:p w14:paraId="771F3275" w14:textId="77777777" w:rsidR="005A7C74" w:rsidRPr="007124F0" w:rsidRDefault="005A7C74" w:rsidP="002B0A14">
      <w:pPr>
        <w:pStyle w:val="Odstavekseznama"/>
        <w:keepNext/>
        <w:keepLines/>
        <w:numPr>
          <w:ilvl w:val="2"/>
          <w:numId w:val="19"/>
        </w:numPr>
        <w:spacing w:line="276" w:lineRule="auto"/>
        <w:jc w:val="both"/>
        <w:rPr>
          <w:rFonts w:ascii="Tahoma" w:hAnsi="Tahoma" w:cs="Tahoma"/>
          <w:b/>
        </w:rPr>
      </w:pPr>
      <w:r w:rsidRPr="007124F0">
        <w:rPr>
          <w:rFonts w:ascii="Tahoma" w:hAnsi="Tahoma" w:cs="Tahoma"/>
          <w:b/>
        </w:rPr>
        <w:t xml:space="preserve">ESPD </w:t>
      </w:r>
    </w:p>
    <w:p w14:paraId="02DFB136" w14:textId="77777777" w:rsidR="005A7C74" w:rsidRPr="007124F0" w:rsidRDefault="005A7C74" w:rsidP="00331106">
      <w:pPr>
        <w:keepNext/>
        <w:keepLines/>
        <w:jc w:val="both"/>
        <w:rPr>
          <w:rFonts w:ascii="Tahoma" w:hAnsi="Tahoma" w:cs="Tahoma"/>
          <w:sz w:val="12"/>
        </w:rPr>
      </w:pPr>
    </w:p>
    <w:p w14:paraId="5A9E1E16" w14:textId="77777777" w:rsidR="005A7C74" w:rsidRPr="007124F0" w:rsidRDefault="005A7C74" w:rsidP="00331106">
      <w:pPr>
        <w:keepNext/>
        <w:keepLines/>
        <w:jc w:val="both"/>
        <w:rPr>
          <w:rFonts w:ascii="Tahoma" w:hAnsi="Tahoma" w:cs="Tahoma"/>
          <w:b/>
        </w:rPr>
      </w:pPr>
      <w:r w:rsidRPr="007124F0">
        <w:rPr>
          <w:rFonts w:ascii="Tahoma" w:hAnsi="Tahoma" w:cs="Tahoma"/>
          <w:b/>
        </w:rPr>
        <w:t>Velja za vse gospodarske subjekte</w:t>
      </w:r>
      <w:r w:rsidR="001D0107" w:rsidRPr="007124F0">
        <w:rPr>
          <w:rFonts w:ascii="Tahoma" w:hAnsi="Tahoma" w:cs="Tahoma"/>
          <w:b/>
        </w:rPr>
        <w:t xml:space="preserve"> (za vsak sklop)</w:t>
      </w:r>
      <w:r w:rsidRPr="007124F0">
        <w:rPr>
          <w:rFonts w:ascii="Tahoma" w:hAnsi="Tahoma" w:cs="Tahoma"/>
          <w:b/>
        </w:rPr>
        <w:t>:</w:t>
      </w:r>
    </w:p>
    <w:p w14:paraId="7EF5180B" w14:textId="77777777" w:rsidR="005A7C74" w:rsidRPr="007124F0" w:rsidRDefault="005A7C74" w:rsidP="00331106">
      <w:pPr>
        <w:keepNext/>
        <w:keepLines/>
        <w:jc w:val="both"/>
        <w:rPr>
          <w:rFonts w:ascii="Tahoma" w:hAnsi="Tahoma" w:cs="Tahoma"/>
        </w:rPr>
      </w:pPr>
      <w:r w:rsidRPr="007124F0">
        <w:rPr>
          <w:rFonts w:ascii="Tahoma" w:hAnsi="Tahoma" w:cs="Tahoma"/>
        </w:rPr>
        <w:t xml:space="preserve">ESPD predstavlja izjavo gospodarskega subjekta </w:t>
      </w:r>
      <w:r w:rsidRPr="007124F0">
        <w:rPr>
          <w:rFonts w:ascii="Tahoma" w:hAnsi="Tahoma" w:cs="Tahoma"/>
          <w:u w:val="single"/>
        </w:rPr>
        <w:t>kot predhodno dokazilo</w:t>
      </w:r>
      <w:r w:rsidRPr="007124F0">
        <w:rPr>
          <w:rFonts w:ascii="Tahoma" w:hAnsi="Tahoma" w:cs="Tahoma"/>
        </w:rPr>
        <w:t xml:space="preserve">, da gospodarski subjekt v skladu z 79. členom ZJN-3 izpolnjuje zahtevane pogoje naročnika (da ne obstajajo razlogi za izključitev in da izpolnjuje pogoje za sodelovanje, hkrati pa zagotavlja ustrezne informacije, ki jih zahteva naročnik). </w:t>
      </w:r>
    </w:p>
    <w:p w14:paraId="1BA85DFA" w14:textId="77777777" w:rsidR="005A7C74" w:rsidRPr="007124F0" w:rsidRDefault="005A7C74" w:rsidP="00331106">
      <w:pPr>
        <w:keepNext/>
        <w:keepLines/>
        <w:jc w:val="both"/>
        <w:rPr>
          <w:rFonts w:ascii="Tahoma" w:hAnsi="Tahoma" w:cs="Tahoma"/>
          <w:sz w:val="16"/>
        </w:rPr>
      </w:pPr>
      <w:r w:rsidRPr="007124F0">
        <w:rPr>
          <w:rFonts w:ascii="Tahoma" w:hAnsi="Tahoma" w:cs="Tahoma"/>
          <w:sz w:val="16"/>
        </w:rPr>
        <w:t xml:space="preserve"> </w:t>
      </w:r>
    </w:p>
    <w:p w14:paraId="2529FC97" w14:textId="77777777" w:rsidR="005A7C74" w:rsidRPr="007124F0" w:rsidRDefault="005A7C74" w:rsidP="00331106">
      <w:pPr>
        <w:keepNext/>
        <w:keepLines/>
        <w:tabs>
          <w:tab w:val="left" w:pos="2155"/>
        </w:tabs>
        <w:jc w:val="both"/>
        <w:rPr>
          <w:rFonts w:ascii="Tahoma" w:hAnsi="Tahoma" w:cs="Tahoma"/>
        </w:rPr>
      </w:pPr>
      <w:r w:rsidRPr="007124F0">
        <w:rPr>
          <w:rFonts w:ascii="Tahoma" w:hAnsi="Tahoma" w:cs="Tahoma"/>
          <w:u w:val="single"/>
        </w:rPr>
        <w:t xml:space="preserve">Šteje se, da gospodarski subjekt s predložitvijo ESPD obrazca </w:t>
      </w:r>
      <w:r w:rsidRPr="007124F0">
        <w:rPr>
          <w:rFonts w:ascii="Tahoma" w:hAnsi="Tahoma" w:cs="Tahoma"/>
          <w:b/>
          <w:u w:val="single"/>
        </w:rPr>
        <w:t>izjavlja oziroma potrdi, da izpolnjuje vse (zanj) zahtevane pogoje in zahteve naročnika</w:t>
      </w:r>
      <w:r w:rsidRPr="007124F0">
        <w:rPr>
          <w:rFonts w:ascii="Tahoma" w:hAnsi="Tahoma" w:cs="Tahoma"/>
        </w:rPr>
        <w:t>, ki so določene v razpisni dokumentaciji (</w:t>
      </w:r>
      <w:r w:rsidRPr="007124F0">
        <w:rPr>
          <w:rFonts w:ascii="Tahoma" w:hAnsi="Tahoma" w:cs="Tahoma"/>
          <w:u w:val="single"/>
        </w:rPr>
        <w:t>ne glede na to ali je naročnik v ESPD obrazcu označil vse pogoje, ki jih zahteva v razpisni dokumentaciji</w:t>
      </w:r>
      <w:r w:rsidRPr="007124F0">
        <w:rPr>
          <w:rFonts w:ascii="Tahoma" w:hAnsi="Tahoma" w:cs="Tahoma"/>
        </w:rPr>
        <w:t>), ter da bo na</w:t>
      </w:r>
      <w:r w:rsidRPr="007124F0">
        <w:rPr>
          <w:rFonts w:ascii="Tahoma" w:hAnsi="Tahoma" w:cs="Tahoma"/>
          <w:u w:val="single"/>
        </w:rPr>
        <w:t xml:space="preserve"> (morebitno) zahtevo (poziv) naročnika predložil dokazila, ki dokazujejo izpolnjevanje teh (zanj) zahtevanih pogojev in zahtev naročnika</w:t>
      </w:r>
      <w:r w:rsidRPr="007124F0">
        <w:rPr>
          <w:rFonts w:ascii="Tahoma" w:hAnsi="Tahoma" w:cs="Tahoma"/>
        </w:rPr>
        <w:t>. Torej določila glede ESPD v tej točki (in naslednji) veljajo za vso razpisno dokumentacijo (vsa poglavja).</w:t>
      </w:r>
    </w:p>
    <w:p w14:paraId="56CBEC3E" w14:textId="77777777" w:rsidR="005A7C74" w:rsidRPr="007124F0" w:rsidRDefault="005A7C74" w:rsidP="00331106">
      <w:pPr>
        <w:keepNext/>
        <w:keepLines/>
        <w:jc w:val="both"/>
        <w:rPr>
          <w:rFonts w:ascii="Tahoma" w:hAnsi="Tahoma" w:cs="Tahoma"/>
          <w:sz w:val="16"/>
        </w:rPr>
      </w:pPr>
    </w:p>
    <w:p w14:paraId="6832F9FC" w14:textId="77777777" w:rsidR="005A7C74" w:rsidRPr="007124F0" w:rsidRDefault="005A7C74" w:rsidP="00331106">
      <w:pPr>
        <w:keepNext/>
        <w:keepLines/>
        <w:jc w:val="both"/>
        <w:rPr>
          <w:rFonts w:ascii="Tahoma" w:hAnsi="Tahoma" w:cs="Tahoma"/>
        </w:rPr>
      </w:pPr>
      <w:r w:rsidRPr="007124F0">
        <w:rPr>
          <w:rFonts w:ascii="Tahoma" w:hAnsi="Tahoma" w:cs="Tahoma"/>
        </w:rPr>
        <w:t>Naročnik bo dejansko izpolnjevanje pogojev in zahtev naročnika, preverjal v skladu z dokazili oziroma na način kot le to izhaja iz razpisne dokumentacije ter v skladu z ZJN-3.</w:t>
      </w:r>
    </w:p>
    <w:p w14:paraId="06AD353B" w14:textId="77777777" w:rsidR="005A7C74" w:rsidRPr="007124F0" w:rsidRDefault="005A7C74" w:rsidP="00331106">
      <w:pPr>
        <w:keepNext/>
        <w:keepLines/>
        <w:jc w:val="both"/>
        <w:rPr>
          <w:rFonts w:ascii="Tahoma" w:hAnsi="Tahoma" w:cs="Tahoma"/>
          <w:b/>
        </w:rPr>
      </w:pPr>
    </w:p>
    <w:p w14:paraId="3DDFD580" w14:textId="77777777" w:rsidR="005A7C74" w:rsidRPr="007124F0" w:rsidRDefault="005A7C74" w:rsidP="00331106">
      <w:pPr>
        <w:keepNext/>
        <w:keepLines/>
        <w:jc w:val="both"/>
        <w:rPr>
          <w:rFonts w:ascii="Tahoma" w:hAnsi="Tahoma" w:cs="Tahoma"/>
          <w:b/>
        </w:rPr>
      </w:pPr>
      <w:r w:rsidRPr="007124F0">
        <w:rPr>
          <w:rFonts w:ascii="Tahoma" w:hAnsi="Tahoma" w:cs="Tahoma"/>
          <w:b/>
        </w:rPr>
        <w:t xml:space="preserve">Ponudnik: </w:t>
      </w:r>
    </w:p>
    <w:p w14:paraId="4F0E6AC3" w14:textId="77777777" w:rsidR="005A7C74" w:rsidRPr="007124F0" w:rsidRDefault="005A7C74" w:rsidP="00331106">
      <w:pPr>
        <w:keepNext/>
        <w:keepLines/>
        <w:jc w:val="both"/>
        <w:rPr>
          <w:rFonts w:ascii="Tahoma" w:hAnsi="Tahoma" w:cs="Tahoma"/>
        </w:rPr>
      </w:pPr>
      <w:r w:rsidRPr="007124F0">
        <w:rPr>
          <w:rFonts w:ascii="Tahoma" w:hAnsi="Tahoma" w:cs="Tahoma"/>
        </w:rPr>
        <w:t xml:space="preserve">Ponudnik mora v ponudbi priložiti izpolnjen ESPD obrazec, ki je priloga te razpisne dokumentacije. </w:t>
      </w:r>
    </w:p>
    <w:p w14:paraId="04C75EBE" w14:textId="77777777" w:rsidR="00810469" w:rsidRDefault="00810469" w:rsidP="00331106">
      <w:pPr>
        <w:keepNext/>
        <w:keepLines/>
        <w:jc w:val="both"/>
        <w:rPr>
          <w:rFonts w:ascii="Tahoma" w:hAnsi="Tahoma" w:cs="Tahoma"/>
          <w:b/>
        </w:rPr>
      </w:pPr>
    </w:p>
    <w:p w14:paraId="77229DD1" w14:textId="65D3AE02" w:rsidR="005A7C74" w:rsidRPr="007124F0" w:rsidRDefault="005A7C74" w:rsidP="00331106">
      <w:pPr>
        <w:keepNext/>
        <w:keepLines/>
        <w:jc w:val="both"/>
        <w:rPr>
          <w:rFonts w:ascii="Tahoma" w:hAnsi="Tahoma" w:cs="Tahoma"/>
          <w:b/>
        </w:rPr>
      </w:pPr>
      <w:r w:rsidRPr="007124F0">
        <w:rPr>
          <w:rFonts w:ascii="Tahoma" w:hAnsi="Tahoma" w:cs="Tahoma"/>
          <w:b/>
        </w:rPr>
        <w:t>Skupna ponudba (s partnerjem/ji), ponudba s podizvajalci in/ali s subjekti, katerih zmogljivosti uporablja ponudnik:</w:t>
      </w:r>
    </w:p>
    <w:p w14:paraId="060D591C" w14:textId="22CDF998" w:rsidR="005A7C74" w:rsidRDefault="005A7C74" w:rsidP="00331106">
      <w:pPr>
        <w:keepNext/>
        <w:keepLines/>
        <w:jc w:val="both"/>
        <w:rPr>
          <w:rFonts w:ascii="Tahoma" w:hAnsi="Tahoma" w:cs="Tahoma"/>
        </w:rPr>
      </w:pPr>
      <w:r w:rsidRPr="007124F0">
        <w:rPr>
          <w:rFonts w:ascii="Tahoma" w:hAnsi="Tahoma" w:cs="Tahoma"/>
        </w:rPr>
        <w:t xml:space="preserve">Če ponudnik nastopa </w:t>
      </w:r>
      <w:r w:rsidRPr="007124F0">
        <w:rPr>
          <w:rFonts w:ascii="Tahoma" w:hAnsi="Tahoma" w:cs="Tahoma"/>
          <w:u w:val="single"/>
        </w:rPr>
        <w:t>v skupni ponudbi (s partnerjem/ji)</w:t>
      </w:r>
      <w:r w:rsidRPr="007124F0">
        <w:rPr>
          <w:rFonts w:ascii="Tahoma" w:hAnsi="Tahoma" w:cs="Tahoma"/>
        </w:rPr>
        <w:t xml:space="preserve">, </w:t>
      </w:r>
      <w:r w:rsidRPr="007124F0">
        <w:rPr>
          <w:rFonts w:ascii="Tahoma" w:hAnsi="Tahoma" w:cs="Tahoma"/>
          <w:b/>
        </w:rPr>
        <w:t>mora</w:t>
      </w:r>
      <w:r w:rsidRPr="007124F0">
        <w:rPr>
          <w:rFonts w:ascii="Tahoma" w:hAnsi="Tahoma" w:cs="Tahoma"/>
        </w:rPr>
        <w:t xml:space="preserve"> </w:t>
      </w:r>
      <w:r w:rsidRPr="007124F0">
        <w:rPr>
          <w:rFonts w:ascii="Tahoma" w:hAnsi="Tahoma" w:cs="Tahoma"/>
          <w:u w:val="single"/>
        </w:rPr>
        <w:t>poleg svojega</w:t>
      </w:r>
      <w:r w:rsidRPr="007124F0">
        <w:rPr>
          <w:rFonts w:ascii="Tahoma" w:hAnsi="Tahoma" w:cs="Tahoma"/>
        </w:rPr>
        <w:t xml:space="preserve"> priložiti tudi </w:t>
      </w:r>
      <w:r w:rsidRPr="007124F0">
        <w:rPr>
          <w:rFonts w:ascii="Tahoma" w:hAnsi="Tahoma" w:cs="Tahoma"/>
          <w:b/>
          <w:u w:val="single"/>
        </w:rPr>
        <w:t>ločen</w:t>
      </w:r>
      <w:r w:rsidRPr="007124F0">
        <w:t xml:space="preserve"> </w:t>
      </w:r>
      <w:r w:rsidRPr="007124F0">
        <w:rPr>
          <w:rFonts w:ascii="Tahoma" w:hAnsi="Tahoma" w:cs="Tahoma"/>
        </w:rPr>
        <w:t xml:space="preserve">ESPD obrazec za </w:t>
      </w:r>
      <w:r w:rsidRPr="007124F0">
        <w:rPr>
          <w:rFonts w:ascii="Tahoma" w:hAnsi="Tahoma" w:cs="Tahoma"/>
          <w:u w:val="single"/>
        </w:rPr>
        <w:t>vsakega od sodelujočih partnerjev</w:t>
      </w:r>
      <w:r w:rsidRPr="007124F0">
        <w:rPr>
          <w:rFonts w:ascii="Tahoma" w:hAnsi="Tahoma" w:cs="Tahoma"/>
        </w:rPr>
        <w:t xml:space="preserve"> v skupni ponudbi. </w:t>
      </w:r>
      <w:r w:rsidRPr="007124F0">
        <w:rPr>
          <w:rFonts w:ascii="Tahoma" w:hAnsi="Tahoma" w:cs="Tahoma"/>
          <w:b/>
        </w:rPr>
        <w:t>Enako velja v primeru</w:t>
      </w:r>
      <w:r w:rsidRPr="007124F0">
        <w:rPr>
          <w:rFonts w:ascii="Tahoma" w:hAnsi="Tahoma" w:cs="Tahoma"/>
        </w:rPr>
        <w:t xml:space="preserve">, če ponudnik sodeluje s </w:t>
      </w:r>
      <w:r w:rsidRPr="007124F0">
        <w:rPr>
          <w:rFonts w:ascii="Tahoma" w:hAnsi="Tahoma" w:cs="Tahoma"/>
          <w:u w:val="single"/>
        </w:rPr>
        <w:t>podizvajalci</w:t>
      </w:r>
      <w:r w:rsidRPr="007124F0">
        <w:rPr>
          <w:rFonts w:ascii="Tahoma" w:hAnsi="Tahoma" w:cs="Tahoma"/>
        </w:rPr>
        <w:t xml:space="preserve"> ali če se ponudnik pri izkazovanju svoje sposobnosti sklicuje </w:t>
      </w:r>
      <w:r w:rsidRPr="007124F0">
        <w:rPr>
          <w:rFonts w:ascii="Tahoma" w:hAnsi="Tahoma" w:cs="Tahoma"/>
          <w:u w:val="single"/>
        </w:rPr>
        <w:t>na druge gospodarske subjekte</w:t>
      </w:r>
      <w:r w:rsidRPr="007124F0">
        <w:rPr>
          <w:rFonts w:ascii="Tahoma" w:hAnsi="Tahoma" w:cs="Tahoma"/>
        </w:rPr>
        <w:t xml:space="preserve"> </w:t>
      </w:r>
      <w:r w:rsidRPr="007124F0">
        <w:rPr>
          <w:rFonts w:ascii="Tahoma" w:hAnsi="Tahoma" w:cs="Tahoma"/>
          <w:i/>
        </w:rPr>
        <w:t>(priložiti je potrebno ločen ESPD obrazec zase kot ponudnika, ter ločene ESPD obrazce za vsakega podizvajalca in subjekta, katerih zmogljivosti uporablja ponudnik v ponudbi).</w:t>
      </w:r>
      <w:r w:rsidRPr="007124F0">
        <w:rPr>
          <w:rFonts w:ascii="Tahoma" w:hAnsi="Tahoma" w:cs="Tahoma"/>
        </w:rPr>
        <w:t xml:space="preserve">   </w:t>
      </w:r>
    </w:p>
    <w:p w14:paraId="52ECFB03" w14:textId="686674CF" w:rsidR="004664DA" w:rsidRDefault="004664DA" w:rsidP="00331106">
      <w:pPr>
        <w:keepNext/>
        <w:keepLines/>
        <w:jc w:val="both"/>
        <w:rPr>
          <w:rFonts w:ascii="Tahoma" w:hAnsi="Tahoma" w:cs="Tahoma"/>
        </w:rPr>
      </w:pPr>
    </w:p>
    <w:p w14:paraId="3D9C176B" w14:textId="77777777" w:rsidR="004664DA" w:rsidRPr="007124F0" w:rsidRDefault="004664DA" w:rsidP="00331106">
      <w:pPr>
        <w:keepNext/>
        <w:keepLines/>
        <w:jc w:val="both"/>
        <w:rPr>
          <w:rFonts w:ascii="Tahoma" w:hAnsi="Tahoma" w:cs="Tahoma"/>
        </w:rPr>
      </w:pPr>
    </w:p>
    <w:p w14:paraId="49203627" w14:textId="77777777" w:rsidR="005A7C74" w:rsidRPr="007124F0" w:rsidRDefault="005A7C74" w:rsidP="00331106">
      <w:pPr>
        <w:keepNext/>
        <w:keepLines/>
        <w:jc w:val="both"/>
        <w:rPr>
          <w:rFonts w:ascii="Tahoma" w:hAnsi="Tahoma" w:cs="Tahoma"/>
          <w:sz w:val="18"/>
        </w:rPr>
      </w:pPr>
    </w:p>
    <w:p w14:paraId="73CA4BBC" w14:textId="77777777" w:rsidR="00014249" w:rsidRPr="007124F0" w:rsidRDefault="00014249" w:rsidP="002B0A14">
      <w:pPr>
        <w:pStyle w:val="Odstavekseznama"/>
        <w:keepNext/>
        <w:keepLines/>
        <w:numPr>
          <w:ilvl w:val="2"/>
          <w:numId w:val="19"/>
        </w:numPr>
        <w:spacing w:line="276" w:lineRule="auto"/>
        <w:jc w:val="both"/>
        <w:rPr>
          <w:rFonts w:ascii="Tahoma" w:hAnsi="Tahoma" w:cs="Tahoma"/>
          <w:b/>
        </w:rPr>
      </w:pPr>
      <w:r w:rsidRPr="007124F0">
        <w:rPr>
          <w:rFonts w:ascii="Tahoma" w:hAnsi="Tahoma" w:cs="Tahoma"/>
          <w:b/>
        </w:rPr>
        <w:t>ESPD obrazec in sklopi</w:t>
      </w:r>
    </w:p>
    <w:p w14:paraId="32C855C5" w14:textId="77777777" w:rsidR="00014249" w:rsidRPr="007124F0" w:rsidRDefault="00014249" w:rsidP="00331106">
      <w:pPr>
        <w:keepNext/>
        <w:keepLines/>
        <w:jc w:val="both"/>
        <w:rPr>
          <w:rFonts w:ascii="Tahoma" w:hAnsi="Tahoma" w:cs="Tahoma"/>
          <w:bCs/>
          <w:sz w:val="12"/>
        </w:rPr>
      </w:pPr>
    </w:p>
    <w:p w14:paraId="4A8F44C0" w14:textId="77777777" w:rsidR="00014249" w:rsidRPr="007124F0" w:rsidRDefault="00014249" w:rsidP="00331106">
      <w:pPr>
        <w:keepNext/>
        <w:keepLines/>
        <w:jc w:val="both"/>
        <w:rPr>
          <w:rFonts w:ascii="Tahoma" w:hAnsi="Tahoma" w:cs="Tahoma"/>
          <w:bCs/>
        </w:rPr>
      </w:pPr>
      <w:r w:rsidRPr="007124F0">
        <w:rPr>
          <w:rFonts w:ascii="Tahoma" w:hAnsi="Tahoma" w:cs="Tahoma"/>
          <w:bCs/>
          <w:u w:val="single"/>
        </w:rPr>
        <w:t>ESPD, ki je priloga te razpisne dokumentacije</w:t>
      </w:r>
      <w:r w:rsidRPr="007124F0">
        <w:rPr>
          <w:rFonts w:ascii="Tahoma" w:hAnsi="Tahoma" w:cs="Tahoma"/>
          <w:bCs/>
        </w:rPr>
        <w:t xml:space="preserve">, </w:t>
      </w:r>
      <w:r w:rsidRPr="007124F0">
        <w:rPr>
          <w:rFonts w:ascii="Tahoma" w:hAnsi="Tahoma" w:cs="Tahoma"/>
          <w:b/>
          <w:szCs w:val="22"/>
          <w:u w:val="single"/>
        </w:rPr>
        <w:t>je enoten za vse sklope</w:t>
      </w:r>
      <w:r w:rsidRPr="007124F0">
        <w:rPr>
          <w:rFonts w:ascii="Tahoma" w:hAnsi="Tahoma" w:cs="Tahoma"/>
          <w:szCs w:val="22"/>
        </w:rPr>
        <w:t xml:space="preserve">. </w:t>
      </w:r>
      <w:r w:rsidRPr="007124F0">
        <w:rPr>
          <w:rFonts w:ascii="Tahoma" w:hAnsi="Tahoma" w:cs="Tahoma"/>
          <w:szCs w:val="22"/>
          <w:u w:val="single"/>
        </w:rPr>
        <w:t xml:space="preserve">Ponudnik </w:t>
      </w:r>
      <w:r w:rsidRPr="007124F0">
        <w:rPr>
          <w:rFonts w:ascii="Tahoma" w:hAnsi="Tahoma" w:cs="Tahoma"/>
          <w:b/>
          <w:szCs w:val="22"/>
          <w:u w:val="single"/>
        </w:rPr>
        <w:t>v »Delu II, Oddelek A«</w:t>
      </w:r>
      <w:r w:rsidRPr="007124F0">
        <w:rPr>
          <w:rFonts w:ascii="Tahoma" w:hAnsi="Tahoma" w:cs="Tahoma"/>
          <w:szCs w:val="22"/>
          <w:u w:val="single"/>
        </w:rPr>
        <w:t xml:space="preserve"> navede, </w:t>
      </w:r>
      <w:r w:rsidRPr="007124F0">
        <w:rPr>
          <w:rFonts w:ascii="Tahoma" w:hAnsi="Tahoma" w:cs="Tahoma"/>
          <w:b/>
          <w:szCs w:val="22"/>
          <w:u w:val="single"/>
        </w:rPr>
        <w:t>za katere sklope oddaja ponudbo</w:t>
      </w:r>
      <w:r w:rsidRPr="007124F0">
        <w:rPr>
          <w:rFonts w:ascii="Tahoma" w:hAnsi="Tahoma" w:cs="Tahoma"/>
          <w:szCs w:val="22"/>
        </w:rPr>
        <w:t xml:space="preserve">. Ponudnik </w:t>
      </w:r>
      <w:r w:rsidRPr="007124F0">
        <w:rPr>
          <w:rFonts w:ascii="Tahoma" w:hAnsi="Tahoma" w:cs="Tahoma"/>
          <w:szCs w:val="22"/>
          <w:u w:val="single"/>
        </w:rPr>
        <w:t>lahko odda en izpolnjen ESPD za vse sklope</w:t>
      </w:r>
      <w:r w:rsidRPr="007124F0">
        <w:rPr>
          <w:rFonts w:ascii="Tahoma" w:hAnsi="Tahoma" w:cs="Tahoma"/>
          <w:szCs w:val="22"/>
        </w:rPr>
        <w:t xml:space="preserve">, za katere oddaja ponudbo, v katerem jasno navede, za katere sklope oddaja ponudbo, </w:t>
      </w:r>
      <w:r w:rsidRPr="007124F0">
        <w:rPr>
          <w:rFonts w:ascii="Tahoma" w:hAnsi="Tahoma" w:cs="Tahoma"/>
          <w:b/>
          <w:szCs w:val="22"/>
        </w:rPr>
        <w:t>ali</w:t>
      </w:r>
      <w:r w:rsidRPr="007124F0">
        <w:rPr>
          <w:rFonts w:ascii="Tahoma" w:hAnsi="Tahoma" w:cs="Tahoma"/>
          <w:szCs w:val="22"/>
        </w:rPr>
        <w:t xml:space="preserve"> pa </w:t>
      </w:r>
      <w:r w:rsidR="00624C30" w:rsidRPr="007124F0">
        <w:rPr>
          <w:rFonts w:ascii="Tahoma" w:hAnsi="Tahoma" w:cs="Tahoma"/>
          <w:szCs w:val="22"/>
        </w:rPr>
        <w:t xml:space="preserve">posebej </w:t>
      </w:r>
      <w:r w:rsidRPr="007124F0">
        <w:rPr>
          <w:rFonts w:ascii="Tahoma" w:hAnsi="Tahoma" w:cs="Tahoma"/>
          <w:szCs w:val="22"/>
        </w:rPr>
        <w:t>odda izpolnjen ESPD za vsak sklop</w:t>
      </w:r>
      <w:r w:rsidR="00624C30" w:rsidRPr="007124F0">
        <w:rPr>
          <w:rFonts w:ascii="Tahoma" w:hAnsi="Tahoma" w:cs="Tahoma"/>
          <w:szCs w:val="22"/>
        </w:rPr>
        <w:t>, za katerega oddaja ponudbo</w:t>
      </w:r>
      <w:r w:rsidRPr="007124F0">
        <w:rPr>
          <w:rFonts w:ascii="Tahoma" w:hAnsi="Tahoma" w:cs="Tahoma"/>
          <w:szCs w:val="22"/>
        </w:rPr>
        <w:t>.</w:t>
      </w:r>
    </w:p>
    <w:p w14:paraId="754D5FF3" w14:textId="77777777" w:rsidR="00014249" w:rsidRPr="007124F0" w:rsidRDefault="00014249" w:rsidP="00331106">
      <w:pPr>
        <w:keepNext/>
        <w:keepLines/>
        <w:jc w:val="both"/>
        <w:rPr>
          <w:rFonts w:ascii="Tahoma" w:hAnsi="Tahoma" w:cs="Tahoma"/>
          <w:sz w:val="18"/>
        </w:rPr>
      </w:pPr>
    </w:p>
    <w:p w14:paraId="3466E431" w14:textId="77777777" w:rsidR="005A7C74" w:rsidRPr="007124F0" w:rsidRDefault="005A7C74" w:rsidP="002B0A14">
      <w:pPr>
        <w:pStyle w:val="Odstavekseznama"/>
        <w:keepNext/>
        <w:keepLines/>
        <w:numPr>
          <w:ilvl w:val="2"/>
          <w:numId w:val="19"/>
        </w:numPr>
        <w:spacing w:line="276" w:lineRule="auto"/>
        <w:jc w:val="both"/>
        <w:rPr>
          <w:rFonts w:ascii="Tahoma" w:hAnsi="Tahoma" w:cs="Tahoma"/>
          <w:b/>
        </w:rPr>
      </w:pPr>
      <w:r w:rsidRPr="007124F0">
        <w:rPr>
          <w:rFonts w:ascii="Tahoma" w:hAnsi="Tahoma" w:cs="Tahoma"/>
          <w:b/>
        </w:rPr>
        <w:t>Navodila za ESPD obrazec</w:t>
      </w:r>
    </w:p>
    <w:p w14:paraId="6A4CE977" w14:textId="77777777" w:rsidR="005A7C74" w:rsidRPr="007124F0" w:rsidRDefault="005A7C74" w:rsidP="00331106">
      <w:pPr>
        <w:keepNext/>
        <w:keepLines/>
        <w:jc w:val="both"/>
        <w:rPr>
          <w:rFonts w:ascii="Tahoma" w:hAnsi="Tahoma" w:cs="Tahoma"/>
          <w:sz w:val="12"/>
        </w:rPr>
      </w:pPr>
    </w:p>
    <w:p w14:paraId="23A566E1" w14:textId="77777777" w:rsidR="005A7C74" w:rsidRPr="007124F0" w:rsidRDefault="005A7C74" w:rsidP="00331106">
      <w:pPr>
        <w:keepNext/>
        <w:keepLines/>
        <w:jc w:val="both"/>
        <w:rPr>
          <w:rFonts w:ascii="Tahoma" w:hAnsi="Tahoma" w:cs="Tahoma"/>
          <w:bCs/>
        </w:rPr>
      </w:pPr>
      <w:r w:rsidRPr="007124F0">
        <w:rPr>
          <w:rFonts w:ascii="Tahoma" w:hAnsi="Tahoma" w:cs="Tahoma"/>
          <w:bCs/>
        </w:rPr>
        <w:t xml:space="preserve">Ponudnik (ostali subjekti v okviru ponudbe) uvodoma na svoj računalnik (ali drugi elektronski medij) shrani naročnikov ESPD obrazec, ki je (v elektronski obliki v formatu </w:t>
      </w:r>
      <w:proofErr w:type="spellStart"/>
      <w:r w:rsidRPr="007124F0">
        <w:rPr>
          <w:rFonts w:ascii="Tahoma" w:hAnsi="Tahoma" w:cs="Tahoma"/>
          <w:bCs/>
        </w:rPr>
        <w:t>xml</w:t>
      </w:r>
      <w:proofErr w:type="spellEnd"/>
      <w:r w:rsidRPr="007124F0">
        <w:rPr>
          <w:rFonts w:ascii="Tahoma" w:hAnsi="Tahoma" w:cs="Tahoma"/>
          <w:bCs/>
        </w:rPr>
        <w:t xml:space="preserve">) na voljo na mestu, kjer je objavljena razpisna dokumentacija. Ponudnik nato preko brezplačne spletne strani </w:t>
      </w:r>
      <w:hyperlink r:id="rId14" w:history="1">
        <w:r w:rsidRPr="007124F0">
          <w:rPr>
            <w:rFonts w:ascii="Tahoma" w:hAnsi="Tahoma" w:cs="Tahoma"/>
            <w:color w:val="0000FF"/>
            <w:u w:val="single"/>
          </w:rPr>
          <w:t>https://ejn.gov.si/espd/</w:t>
        </w:r>
      </w:hyperlink>
      <w:r w:rsidRPr="007124F0">
        <w:rPr>
          <w:rFonts w:ascii="Tahoma" w:hAnsi="Tahoma" w:cs="Tahoma"/>
          <w:bCs/>
        </w:rPr>
        <w:t xml:space="preserve"> prične z izpolnjevanjem obrazca ESPD tako, da </w:t>
      </w:r>
      <w:r w:rsidRPr="007124F0">
        <w:rPr>
          <w:rFonts w:ascii="Tahoma" w:hAnsi="Tahoma" w:cs="Tahoma"/>
          <w:b/>
          <w:bCs/>
        </w:rPr>
        <w:t xml:space="preserve">označi, da je gospodarski subjekt </w:t>
      </w:r>
      <w:r w:rsidRPr="007124F0">
        <w:rPr>
          <w:rFonts w:ascii="Tahoma" w:hAnsi="Tahoma" w:cs="Tahoma"/>
          <w:bCs/>
        </w:rPr>
        <w:t xml:space="preserve">in izbere možnost: </w:t>
      </w:r>
      <w:r w:rsidRPr="007124F0">
        <w:rPr>
          <w:rFonts w:ascii="Tahoma" w:hAnsi="Tahoma" w:cs="Tahoma"/>
          <w:b/>
          <w:bCs/>
        </w:rPr>
        <w:t>»Uvoziti ESPD«</w:t>
      </w:r>
      <w:r w:rsidRPr="007124F0">
        <w:rPr>
          <w:rFonts w:ascii="Tahoma" w:hAnsi="Tahoma" w:cs="Tahoma"/>
          <w:bCs/>
        </w:rPr>
        <w:t>.</w:t>
      </w:r>
      <w:r w:rsidRPr="007124F0">
        <w:rPr>
          <w:rFonts w:ascii="Tahoma" w:hAnsi="Tahoma" w:cs="Tahoma"/>
          <w:b/>
          <w:bCs/>
        </w:rPr>
        <w:t xml:space="preserve"> </w:t>
      </w:r>
      <w:r w:rsidRPr="007124F0">
        <w:rPr>
          <w:rFonts w:ascii="Tahoma" w:hAnsi="Tahoma" w:cs="Tahoma"/>
          <w:bCs/>
        </w:rPr>
        <w:t xml:space="preserve">Ponudnik nato izbere sedež podjetja (državo), </w:t>
      </w:r>
      <w:r w:rsidRPr="007124F0">
        <w:rPr>
          <w:rFonts w:ascii="Tahoma" w:hAnsi="Tahoma" w:cs="Tahoma"/>
          <w:b/>
          <w:bCs/>
        </w:rPr>
        <w:t>ter za tem ukaz »Naloži«</w:t>
      </w:r>
      <w:r w:rsidRPr="007124F0">
        <w:rPr>
          <w:rFonts w:ascii="Tahoma" w:hAnsi="Tahoma" w:cs="Tahoma"/>
          <w:bCs/>
        </w:rPr>
        <w:t xml:space="preserve"> in na svojem računalniku (oz. drugem elektronskem mediju) poišče ESPD (.</w:t>
      </w:r>
      <w:proofErr w:type="spellStart"/>
      <w:r w:rsidRPr="007124F0">
        <w:rPr>
          <w:rFonts w:ascii="Tahoma" w:hAnsi="Tahoma" w:cs="Tahoma"/>
          <w:bCs/>
        </w:rPr>
        <w:t>xml</w:t>
      </w:r>
      <w:proofErr w:type="spellEnd"/>
      <w:r w:rsidRPr="007124F0">
        <w:rPr>
          <w:rFonts w:ascii="Tahoma" w:hAnsi="Tahoma" w:cs="Tahoma"/>
          <w:bCs/>
        </w:rPr>
        <w:t xml:space="preserve"> datoteko), ki ga je za potrebe predmetnega javnega naročila pripravil naročnik, ponudnik pa ga je predhodno shranil na računalnik (ali drug elektronski medij). Nato ponudnik začne z izpolnjevanjem ESPD obrazca, ter ga priloži k ponudbi. </w:t>
      </w:r>
    </w:p>
    <w:p w14:paraId="1B6887C1" w14:textId="77777777" w:rsidR="005A7C74" w:rsidRPr="007124F0" w:rsidRDefault="005A7C74" w:rsidP="00331106">
      <w:pPr>
        <w:keepNext/>
        <w:keepLines/>
        <w:jc w:val="both"/>
        <w:rPr>
          <w:rFonts w:ascii="Tahoma" w:hAnsi="Tahoma" w:cs="Tahoma"/>
          <w:bCs/>
          <w:i/>
        </w:rPr>
      </w:pPr>
    </w:p>
    <w:p w14:paraId="142CAB91" w14:textId="77777777" w:rsidR="005A7C74" w:rsidRDefault="005A7C74" w:rsidP="00331106">
      <w:pPr>
        <w:keepNext/>
        <w:keepLines/>
        <w:jc w:val="both"/>
        <w:rPr>
          <w:rFonts w:ascii="Tahoma" w:hAnsi="Tahoma" w:cs="Tahoma"/>
          <w:bCs/>
          <w:i/>
        </w:rPr>
      </w:pPr>
      <w:r w:rsidRPr="007124F0">
        <w:rPr>
          <w:rFonts w:ascii="Tahoma" w:hAnsi="Tahoma" w:cs="Tahoma"/>
          <w:bCs/>
          <w:i/>
        </w:rPr>
        <w:t>Naročnik lahko ponudnike kadarkoli med postopkom pozove, da predložijo vsa dokazila ali del dokazil v zvezi z navedbami v izjavi (ESPD).</w:t>
      </w:r>
    </w:p>
    <w:p w14:paraId="10BE92D9" w14:textId="77777777" w:rsidR="00524B30" w:rsidRPr="007124F0" w:rsidRDefault="00524B30" w:rsidP="00331106">
      <w:pPr>
        <w:keepNext/>
        <w:keepLines/>
        <w:jc w:val="both"/>
        <w:rPr>
          <w:rFonts w:ascii="Tahoma" w:hAnsi="Tahoma" w:cs="Tahoma"/>
          <w:bCs/>
          <w:i/>
        </w:rPr>
      </w:pPr>
    </w:p>
    <w:p w14:paraId="7A145902" w14:textId="77777777" w:rsidR="00040F61" w:rsidRPr="007124F0" w:rsidRDefault="00AB1ABF" w:rsidP="00331106">
      <w:pPr>
        <w:pStyle w:val="Odstavekseznama"/>
        <w:keepNext/>
        <w:keepLines/>
        <w:numPr>
          <w:ilvl w:val="1"/>
          <w:numId w:val="17"/>
        </w:numPr>
        <w:jc w:val="both"/>
        <w:rPr>
          <w:rFonts w:ascii="Tahoma" w:hAnsi="Tahoma" w:cs="Tahoma"/>
          <w:b/>
          <w:sz w:val="22"/>
        </w:rPr>
      </w:pPr>
      <w:r w:rsidRPr="007124F0">
        <w:rPr>
          <w:rFonts w:ascii="Tahoma" w:hAnsi="Tahoma" w:cs="Tahoma"/>
          <w:b/>
          <w:sz w:val="22"/>
        </w:rPr>
        <w:t>RAZLOGI ZA IZKLJUČITEV</w:t>
      </w:r>
    </w:p>
    <w:p w14:paraId="79A79B2F" w14:textId="77777777" w:rsidR="00040F61" w:rsidRPr="007124F0" w:rsidRDefault="00040F61" w:rsidP="00331106">
      <w:pPr>
        <w:keepNext/>
        <w:keepLines/>
        <w:jc w:val="both"/>
        <w:rPr>
          <w:rFonts w:ascii="Tahoma" w:hAnsi="Tahoma" w:cs="Tahoma"/>
        </w:rPr>
      </w:pPr>
    </w:p>
    <w:p w14:paraId="2DF944D9" w14:textId="77777777" w:rsidR="00014249" w:rsidRPr="007124F0" w:rsidRDefault="00014249" w:rsidP="00331106">
      <w:pPr>
        <w:keepNext/>
        <w:keepLines/>
        <w:ind w:right="-2"/>
        <w:jc w:val="both"/>
        <w:rPr>
          <w:rFonts w:ascii="Tahoma" w:hAnsi="Tahoma" w:cs="Tahoma"/>
          <w:i/>
        </w:rPr>
      </w:pPr>
      <w:r w:rsidRPr="007124F0">
        <w:rPr>
          <w:rFonts w:ascii="Tahoma" w:hAnsi="Tahoma" w:cs="Tahoma"/>
          <w:i/>
        </w:rPr>
        <w:t>Ponudnik mora izpolnjevati zahtevane pogoje v tej točki. V primeru, da ponudnik nastopa v skupni ponudbi mora zahtevane pogoje izpolnjevati tudi vsak od partnerjev v primeru skupne ponudbe. V primeru ponudbe s podizvajalci in/ali s subjekti, katerih zmogljivosti uporablja gospodarski subjekt, mora zahtevane pogoje izpolnjevati tudi vsak izmed podizvajalcev, ki jih ponudnik v ponudbi navede, ter tudi vsak subjekt, katerih zmogljivosti uporablja gospodarski subjekt.</w:t>
      </w:r>
    </w:p>
    <w:p w14:paraId="4ED30C87" w14:textId="77777777" w:rsidR="00014249" w:rsidRPr="007124F0" w:rsidRDefault="00014249" w:rsidP="00331106">
      <w:pPr>
        <w:keepNext/>
        <w:keepLines/>
        <w:jc w:val="both"/>
        <w:rPr>
          <w:rFonts w:ascii="Tahoma" w:hAnsi="Tahoma" w:cs="Tahoma"/>
          <w:sz w:val="16"/>
        </w:rPr>
      </w:pPr>
    </w:p>
    <w:p w14:paraId="11946CC4" w14:textId="77777777" w:rsidR="00014249" w:rsidRPr="007124F0" w:rsidRDefault="00014249" w:rsidP="00331106">
      <w:pPr>
        <w:keepNext/>
        <w:keepLines/>
        <w:jc w:val="both"/>
        <w:rPr>
          <w:rFonts w:ascii="Tahoma" w:hAnsi="Tahoma" w:cs="Tahoma"/>
          <w:bCs/>
          <w:u w:val="single"/>
        </w:rPr>
      </w:pPr>
      <w:r w:rsidRPr="007124F0">
        <w:rPr>
          <w:rFonts w:ascii="Tahoma" w:hAnsi="Tahoma" w:cs="Tahoma"/>
          <w:bCs/>
          <w:u w:val="single"/>
        </w:rPr>
        <w:t xml:space="preserve">Naročnik bo iz sodelovanja v postopku javnega naročanja izključil </w:t>
      </w:r>
      <w:r w:rsidRPr="007124F0">
        <w:rPr>
          <w:rFonts w:ascii="Tahoma" w:hAnsi="Tahoma" w:cs="Tahoma"/>
          <w:u w:val="single"/>
        </w:rPr>
        <w:t>ponudnika</w:t>
      </w:r>
      <w:r w:rsidRPr="007124F0">
        <w:rPr>
          <w:rFonts w:ascii="Tahoma" w:hAnsi="Tahoma" w:cs="Tahoma"/>
          <w:bCs/>
          <w:u w:val="single"/>
        </w:rPr>
        <w:t xml:space="preserve">, če pri preverjanju v skladu s z ZJN-3 ugotovi ali je drugače seznanjen, da ponudnik ne izpolnjuje pogojev v skladu z 1., 2. in 4. odstavkom 75. člena ZJN-3. </w:t>
      </w:r>
    </w:p>
    <w:p w14:paraId="061D46E4" w14:textId="77777777" w:rsidR="00014249" w:rsidRPr="007124F0" w:rsidRDefault="00014249" w:rsidP="00331106">
      <w:pPr>
        <w:keepNext/>
        <w:keepLines/>
        <w:jc w:val="both"/>
        <w:rPr>
          <w:rFonts w:ascii="Tahoma" w:hAnsi="Tahoma" w:cs="Tahoma"/>
          <w:b/>
          <w:smallCaps/>
        </w:rPr>
      </w:pPr>
    </w:p>
    <w:p w14:paraId="2C354856" w14:textId="77777777" w:rsidR="00014249" w:rsidRPr="007124F0" w:rsidRDefault="00014249" w:rsidP="00331106">
      <w:pPr>
        <w:keepNext/>
        <w:keepLines/>
        <w:ind w:right="-2"/>
        <w:jc w:val="both"/>
        <w:rPr>
          <w:rFonts w:ascii="Tahoma" w:hAnsi="Tahoma" w:cs="Tahoma"/>
        </w:rPr>
      </w:pPr>
      <w:r w:rsidRPr="007124F0">
        <w:rPr>
          <w:rFonts w:ascii="Tahoma" w:hAnsi="Tahoma" w:cs="Tahoma"/>
        </w:rPr>
        <w:t>Naročnik pa lahko kadar koli v postopku izključi tudi gospodarski subjekt, če se izkaže, da je pred ali med postopkom javnega naročanja ta subjekt glede na storjena ali neizvedena dejanja v enem od položajev iz 6. odstavka 75. člena ZJN-3.</w:t>
      </w:r>
    </w:p>
    <w:p w14:paraId="1324C4DD" w14:textId="77777777" w:rsidR="00014249" w:rsidRPr="007124F0" w:rsidRDefault="00014249" w:rsidP="00331106">
      <w:pPr>
        <w:keepNext/>
        <w:keepLines/>
        <w:ind w:right="-2"/>
        <w:jc w:val="both"/>
        <w:rPr>
          <w:rFonts w:ascii="Tahoma" w:hAnsi="Tahoma" w:cs="Tahoma"/>
          <w:sz w:val="18"/>
        </w:rPr>
      </w:pPr>
    </w:p>
    <w:p w14:paraId="04A11FEA" w14:textId="77777777" w:rsidR="00014249" w:rsidRPr="007124F0" w:rsidRDefault="00014249" w:rsidP="00331106">
      <w:pPr>
        <w:keepNext/>
        <w:keepLines/>
        <w:ind w:right="-2"/>
        <w:jc w:val="both"/>
        <w:rPr>
          <w:rFonts w:ascii="Tahoma" w:hAnsi="Tahoma" w:cs="Tahoma"/>
          <w:b/>
        </w:rPr>
      </w:pPr>
      <w:r w:rsidRPr="007124F0">
        <w:rPr>
          <w:rFonts w:ascii="Tahoma" w:hAnsi="Tahoma" w:cs="Tahoma"/>
          <w:b/>
        </w:rPr>
        <w:t xml:space="preserve">A: Razlogi, povezani s kazenskimi obsodbami </w:t>
      </w:r>
    </w:p>
    <w:p w14:paraId="34520E61" w14:textId="77777777" w:rsidR="00014249" w:rsidRPr="007124F0" w:rsidRDefault="00014249" w:rsidP="00331106">
      <w:pPr>
        <w:keepNext/>
        <w:keepLines/>
        <w:ind w:right="-2"/>
        <w:jc w:val="both"/>
        <w:rPr>
          <w:rFonts w:ascii="Tahoma" w:hAnsi="Tahoma" w:cs="Tahoma"/>
        </w:rPr>
      </w:pPr>
      <w:r w:rsidRPr="007124F0">
        <w:rPr>
          <w:rFonts w:ascii="Tahoma" w:hAnsi="Tahoma" w:cs="Tahoma"/>
        </w:rPr>
        <w:t>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w:t>
      </w:r>
      <w:r w:rsidR="00C05B9B" w:rsidRPr="00FE0BDC">
        <w:rPr>
          <w:rFonts w:ascii="Tahoma" w:hAnsi="Tahoma" w:cs="Tahoma"/>
        </w:rPr>
        <w:t>(Ur. list RS, št. 50/12 - uradno prečiščeno besedilo– s spremembami; v nadaljnjem besedilu: KZ-1)</w:t>
      </w:r>
      <w:r w:rsidRPr="007124F0">
        <w:rPr>
          <w:rFonts w:ascii="Tahoma" w:hAnsi="Tahoma" w:cs="Tahoma"/>
        </w:rPr>
        <w:t>; v nadaljnjem besedilu: KZ-1), ki so opredeljena v prvem odstavku 75. člena ZJN-3, ali za primerljiva kazniva dejanja, ki so jih izrekla tuja sodišča.</w:t>
      </w:r>
    </w:p>
    <w:p w14:paraId="4AFE65D2" w14:textId="77777777" w:rsidR="00014249" w:rsidRPr="007124F0" w:rsidRDefault="00014249" w:rsidP="00331106">
      <w:pPr>
        <w:keepNext/>
        <w:keepLines/>
        <w:ind w:right="-2"/>
        <w:jc w:val="both"/>
        <w:rPr>
          <w:rFonts w:ascii="Tahoma" w:hAnsi="Tahoma" w:cs="Tahoma"/>
          <w:b/>
        </w:rPr>
      </w:pPr>
    </w:p>
    <w:p w14:paraId="1C95072D" w14:textId="77777777" w:rsidR="00014249" w:rsidRPr="007124F0" w:rsidRDefault="00014249" w:rsidP="00331106">
      <w:pPr>
        <w:keepNext/>
        <w:keepLines/>
        <w:ind w:right="-2"/>
        <w:jc w:val="both"/>
        <w:rPr>
          <w:rFonts w:ascii="Tahoma" w:hAnsi="Tahoma" w:cs="Tahoma"/>
          <w:b/>
        </w:rPr>
      </w:pPr>
      <w:r w:rsidRPr="007124F0">
        <w:rPr>
          <w:rFonts w:ascii="Tahoma" w:hAnsi="Tahoma" w:cs="Tahoma"/>
          <w:b/>
        </w:rPr>
        <w:t>B: Razlogi, povezani s plačilom davkov ali prispevkov za socialno varnost</w:t>
      </w:r>
    </w:p>
    <w:p w14:paraId="079CB4E2" w14:textId="59C8C5D7" w:rsidR="00014249" w:rsidRPr="007124F0" w:rsidRDefault="00014249" w:rsidP="00331106">
      <w:pPr>
        <w:keepNext/>
        <w:keepLines/>
        <w:ind w:right="-2"/>
        <w:jc w:val="both"/>
        <w:rPr>
          <w:rFonts w:ascii="Tahoma" w:hAnsi="Tahoma" w:cs="Tahoma"/>
        </w:rPr>
      </w:pPr>
      <w:r w:rsidRPr="007124F0">
        <w:rPr>
          <w:rFonts w:ascii="Tahoma" w:hAnsi="Tahoma" w:cs="Tahoma"/>
        </w:rPr>
        <w:t>Naročnik bo iz sodelovanja v postopku javnega naročanja izključil gospodarski subjekt, če bo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evrov ali več. Šteje se, da gospodarski subjekt ne izpolnjuje obveznosti iz prejšnjega stavka tudi, če na dan oddaje ponudbe ali prijave ni imel predloženih vseh obračunov davčnih odtegljajev za dohodke iz delovnega razmerja za obdobje zadnjih petih let do dneva oddaje ponudbe ali prijave.</w:t>
      </w:r>
    </w:p>
    <w:p w14:paraId="21D3FE32" w14:textId="283B4521" w:rsidR="00014249" w:rsidRDefault="00014249" w:rsidP="00331106">
      <w:pPr>
        <w:keepNext/>
        <w:keepLines/>
        <w:ind w:right="-2"/>
        <w:jc w:val="both"/>
        <w:rPr>
          <w:rFonts w:ascii="Tahoma" w:hAnsi="Tahoma" w:cs="Tahoma"/>
          <w:b/>
        </w:rPr>
      </w:pPr>
    </w:p>
    <w:p w14:paraId="04D7D3FD" w14:textId="77777777" w:rsidR="004664DA" w:rsidRPr="007124F0" w:rsidRDefault="004664DA" w:rsidP="00331106">
      <w:pPr>
        <w:keepNext/>
        <w:keepLines/>
        <w:ind w:right="-2"/>
        <w:jc w:val="both"/>
        <w:rPr>
          <w:rFonts w:ascii="Tahoma" w:hAnsi="Tahoma" w:cs="Tahoma"/>
          <w:b/>
        </w:rPr>
      </w:pPr>
    </w:p>
    <w:p w14:paraId="5CCB9190" w14:textId="77777777" w:rsidR="00014249" w:rsidRPr="007124F0" w:rsidRDefault="00014249" w:rsidP="00331106">
      <w:pPr>
        <w:keepNext/>
        <w:keepLines/>
        <w:ind w:right="-2"/>
        <w:jc w:val="both"/>
        <w:rPr>
          <w:rFonts w:ascii="Tahoma" w:hAnsi="Tahoma" w:cs="Tahoma"/>
          <w:b/>
        </w:rPr>
      </w:pPr>
      <w:r w:rsidRPr="007124F0">
        <w:rPr>
          <w:rFonts w:ascii="Tahoma" w:hAnsi="Tahoma" w:cs="Tahoma"/>
          <w:b/>
        </w:rPr>
        <w:lastRenderedPageBreak/>
        <w:t>D: Nacionalni razlogi za izključitev</w:t>
      </w:r>
    </w:p>
    <w:p w14:paraId="089C3382" w14:textId="77777777" w:rsidR="00014249" w:rsidRPr="007124F0" w:rsidRDefault="00014249" w:rsidP="00331106">
      <w:pPr>
        <w:keepNext/>
        <w:keepLines/>
        <w:jc w:val="both"/>
        <w:rPr>
          <w:rFonts w:ascii="Tahoma" w:hAnsi="Tahoma" w:cs="Tahoma"/>
        </w:rPr>
      </w:pPr>
      <w:r w:rsidRPr="007124F0">
        <w:rPr>
          <w:rFonts w:ascii="Tahoma" w:hAnsi="Tahoma" w:cs="Tahoma"/>
        </w:rPr>
        <w:t>Naročnik bo iz posameznega postopka javnega naročanja izključil gospodarski subjekt:</w:t>
      </w:r>
    </w:p>
    <w:p w14:paraId="6B70AECE" w14:textId="77777777" w:rsidR="00014249" w:rsidRPr="007124F0" w:rsidRDefault="00014249" w:rsidP="00331106">
      <w:pPr>
        <w:keepNext/>
        <w:keepLines/>
        <w:jc w:val="both"/>
        <w:rPr>
          <w:rFonts w:ascii="Tahoma" w:hAnsi="Tahoma" w:cs="Tahoma"/>
          <w:sz w:val="8"/>
        </w:rPr>
      </w:pPr>
    </w:p>
    <w:p w14:paraId="5CEF17F6" w14:textId="77777777" w:rsidR="00014249" w:rsidRPr="007124F0" w:rsidRDefault="00014249" w:rsidP="00331106">
      <w:pPr>
        <w:keepNext/>
        <w:keepLines/>
        <w:ind w:left="284" w:hanging="284"/>
        <w:jc w:val="both"/>
        <w:rPr>
          <w:rFonts w:ascii="Tahoma" w:hAnsi="Tahoma" w:cs="Tahoma"/>
        </w:rPr>
      </w:pPr>
      <w:r w:rsidRPr="007124F0">
        <w:rPr>
          <w:rFonts w:ascii="Tahoma" w:hAnsi="Tahoma" w:cs="Tahoma"/>
          <w:b/>
        </w:rPr>
        <w:t>D.1: Točka a) četrtega odstavka 75. člena ZJN-3</w:t>
      </w:r>
    </w:p>
    <w:p w14:paraId="5B770D69" w14:textId="77777777" w:rsidR="00014249" w:rsidRPr="007124F0" w:rsidRDefault="00014249" w:rsidP="002B0A14">
      <w:pPr>
        <w:keepNext/>
        <w:keepLines/>
        <w:numPr>
          <w:ilvl w:val="0"/>
          <w:numId w:val="20"/>
        </w:numPr>
        <w:ind w:left="284" w:hanging="284"/>
        <w:jc w:val="both"/>
        <w:rPr>
          <w:rFonts w:ascii="Tahoma" w:hAnsi="Tahoma" w:cs="Tahoma"/>
        </w:rPr>
      </w:pPr>
      <w:r w:rsidRPr="007124F0">
        <w:rPr>
          <w:rFonts w:ascii="Tahoma" w:hAnsi="Tahoma" w:cs="Tahoma"/>
        </w:rPr>
        <w:t>če je ta na dan, ko poteče rok za oddajo ponudb, izločen iz postopkov oddaje javnih naročil zaradi uvrstitve v evidenco gospodarskih subjektov z izrečenimi stranskimi sankcijami izločitve iz postopkov javnega naročanja;</w:t>
      </w:r>
    </w:p>
    <w:p w14:paraId="014A5535" w14:textId="77777777" w:rsidR="00014249" w:rsidRPr="007124F0" w:rsidRDefault="00014249" w:rsidP="00331106">
      <w:pPr>
        <w:keepNext/>
        <w:keepLines/>
        <w:jc w:val="both"/>
        <w:rPr>
          <w:rFonts w:ascii="Tahoma" w:hAnsi="Tahoma" w:cs="Tahoma"/>
          <w:b/>
          <w:sz w:val="8"/>
        </w:rPr>
      </w:pPr>
    </w:p>
    <w:p w14:paraId="1BB3807D" w14:textId="77777777" w:rsidR="00014249" w:rsidRPr="007124F0" w:rsidRDefault="00014249" w:rsidP="00331106">
      <w:pPr>
        <w:keepNext/>
        <w:keepLines/>
        <w:jc w:val="both"/>
        <w:rPr>
          <w:rFonts w:ascii="Tahoma" w:hAnsi="Tahoma" w:cs="Tahoma"/>
        </w:rPr>
      </w:pPr>
      <w:r w:rsidRPr="007124F0">
        <w:rPr>
          <w:rFonts w:ascii="Tahoma" w:hAnsi="Tahoma" w:cs="Tahoma"/>
          <w:b/>
        </w:rPr>
        <w:t>D.2: Točka b) četrtega odstavka 75. člena ZJN-3</w:t>
      </w:r>
    </w:p>
    <w:p w14:paraId="5054F1A9" w14:textId="77777777" w:rsidR="00014249" w:rsidRDefault="00014249" w:rsidP="002B0A14">
      <w:pPr>
        <w:keepNext/>
        <w:keepLines/>
        <w:numPr>
          <w:ilvl w:val="0"/>
          <w:numId w:val="20"/>
        </w:numPr>
        <w:ind w:left="284" w:hanging="284"/>
        <w:jc w:val="both"/>
        <w:rPr>
          <w:rFonts w:ascii="Tahoma" w:hAnsi="Tahoma" w:cs="Tahoma"/>
        </w:rPr>
      </w:pPr>
      <w:r w:rsidRPr="007124F0">
        <w:rPr>
          <w:rFonts w:ascii="Tahoma" w:hAnsi="Tahoma" w:cs="Tahoma"/>
        </w:rPr>
        <w:t>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65C7B2DA" w14:textId="77777777" w:rsidR="00867F72" w:rsidRDefault="00867F72" w:rsidP="00867F72">
      <w:pPr>
        <w:keepNext/>
        <w:keepLines/>
        <w:jc w:val="both"/>
        <w:rPr>
          <w:rFonts w:ascii="Tahoma" w:hAnsi="Tahoma" w:cs="Tahoma"/>
        </w:rPr>
      </w:pPr>
    </w:p>
    <w:p w14:paraId="5E4D17BE" w14:textId="77777777" w:rsidR="00014249" w:rsidRPr="007124F0" w:rsidRDefault="00014249" w:rsidP="00331106">
      <w:pPr>
        <w:keepNext/>
        <w:keepLines/>
        <w:jc w:val="both"/>
        <w:rPr>
          <w:rFonts w:ascii="Tahoma" w:hAnsi="Tahoma" w:cs="Tahoma"/>
          <w:b/>
          <w:sz w:val="8"/>
        </w:rPr>
      </w:pPr>
    </w:p>
    <w:p w14:paraId="4E94C7F0" w14:textId="77777777" w:rsidR="00014249" w:rsidRPr="007124F0" w:rsidRDefault="00014249" w:rsidP="00331106">
      <w:pPr>
        <w:keepNext/>
        <w:keepLines/>
        <w:jc w:val="both"/>
        <w:rPr>
          <w:rFonts w:ascii="Tahoma" w:hAnsi="Tahoma" w:cs="Tahoma"/>
          <w:b/>
        </w:rPr>
      </w:pPr>
      <w:r w:rsidRPr="007124F0">
        <w:rPr>
          <w:rFonts w:ascii="Tahoma" w:hAnsi="Tahoma" w:cs="Tahoma"/>
          <w:b/>
        </w:rPr>
        <w:t>D.3: Kršitev temeljnih pravic delavcev (196. člen KZ-1), prvi odstavek 75. člena ZJN-3</w:t>
      </w:r>
    </w:p>
    <w:p w14:paraId="3CC71BF4" w14:textId="77777777" w:rsidR="00014249" w:rsidRPr="007124F0" w:rsidRDefault="00014249" w:rsidP="002B0A14">
      <w:pPr>
        <w:keepNext/>
        <w:keepLines/>
        <w:numPr>
          <w:ilvl w:val="0"/>
          <w:numId w:val="20"/>
        </w:numPr>
        <w:ind w:left="284" w:hanging="284"/>
        <w:jc w:val="both"/>
        <w:rPr>
          <w:rFonts w:ascii="Tahoma" w:hAnsi="Tahoma" w:cs="Tahoma"/>
        </w:rPr>
      </w:pPr>
      <w:r w:rsidRPr="007124F0">
        <w:rPr>
          <w:rFonts w:ascii="Tahoma" w:hAnsi="Tahoma" w:cs="Tahoma"/>
        </w:rPr>
        <w:t>Naročnik mora iz sodelovanja v postopku javnega naročanja izključiti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obsodba zaradi kršitev temeljnih pravic delavcev, pri čemer je od obsodbe minilo največ pet let ali pa v njenem primeru še vedno velja čas izključitve, določen neposredno v obsodbi, kot je opredeljeno v 196. členu Kazenskega zakonika (Ur. l. RS, št. 50/12 – UPB in nadaljnji) ali za primerljiva kazniva dejanja, ki so jih izrekla tuja sodišča, ki so opredeljena v prvem odstavku 75. člena ZJN-3.</w:t>
      </w:r>
    </w:p>
    <w:p w14:paraId="3D882A58" w14:textId="77777777" w:rsidR="00014249" w:rsidRPr="007124F0" w:rsidRDefault="00014249" w:rsidP="00331106">
      <w:pPr>
        <w:keepNext/>
        <w:keepLines/>
        <w:ind w:right="-2"/>
        <w:jc w:val="both"/>
        <w:rPr>
          <w:rFonts w:ascii="Tahoma" w:hAnsi="Tahoma" w:cs="Tahoma"/>
          <w:b/>
          <w:smallCaps/>
        </w:rPr>
      </w:pPr>
    </w:p>
    <w:p w14:paraId="2BCD4F7B" w14:textId="77777777" w:rsidR="00270093" w:rsidRPr="00FE0BDC" w:rsidRDefault="00270093" w:rsidP="00270093">
      <w:pPr>
        <w:keepNext/>
        <w:keepLines/>
        <w:ind w:right="-2"/>
        <w:jc w:val="both"/>
        <w:rPr>
          <w:rFonts w:ascii="Tahoma" w:hAnsi="Tahoma" w:cs="Tahoma"/>
          <w:b/>
          <w:bCs/>
        </w:rPr>
      </w:pPr>
      <w:r w:rsidRPr="00FE0BDC">
        <w:rPr>
          <w:rFonts w:ascii="Tahoma" w:hAnsi="Tahoma" w:cs="Tahoma"/>
          <w:b/>
          <w:bCs/>
        </w:rPr>
        <w:t>OPOMBA:</w:t>
      </w:r>
    </w:p>
    <w:p w14:paraId="7E6EEF88" w14:textId="77777777" w:rsidR="00270093" w:rsidRPr="00270093" w:rsidRDefault="00270093" w:rsidP="00331106">
      <w:pPr>
        <w:keepNext/>
        <w:keepLines/>
        <w:ind w:right="-2"/>
        <w:jc w:val="both"/>
        <w:rPr>
          <w:rFonts w:ascii="Tahoma" w:hAnsi="Tahoma" w:cs="Tahoma"/>
          <w:bCs/>
          <w:i/>
        </w:rPr>
      </w:pPr>
      <w:r w:rsidRPr="00FE0BDC">
        <w:rPr>
          <w:rFonts w:ascii="Tahoma" w:hAnsi="Tahoma" w:cs="Tahoma"/>
          <w:bCs/>
          <w:i/>
        </w:rPr>
        <w:t xml:space="preserve">Skladno z Navodili za uporabo enotnega evropskega dokumenta v zvezi z oddajo javnega naročila – ESPD za ponudnike, april 2023 (str. 18) je iz Oddelka A je izpuščen obvezen razlog za izključitev glede kršitev temeljnih pravic delavcev (196. člen KZ-1), saj ga </w:t>
      </w:r>
      <w:proofErr w:type="spellStart"/>
      <w:r w:rsidRPr="00FE0BDC">
        <w:rPr>
          <w:rFonts w:ascii="Tahoma" w:hAnsi="Tahoma" w:cs="Tahoma"/>
          <w:bCs/>
          <w:i/>
        </w:rPr>
        <w:t>javnonaročniška</w:t>
      </w:r>
      <w:proofErr w:type="spellEnd"/>
      <w:r w:rsidRPr="00FE0BDC">
        <w:rPr>
          <w:rFonts w:ascii="Tahoma" w:hAnsi="Tahoma" w:cs="Tahoma"/>
          <w:bCs/>
          <w:i/>
        </w:rPr>
        <w:t xml:space="preserve"> zakonodaja EU ne ureja. Navedeni razlog za izključitev je naveden v Oddelku D, ki se nanaša na t. i. nacionalne razloge za izključitev.</w:t>
      </w:r>
    </w:p>
    <w:p w14:paraId="00E82A0C" w14:textId="77777777" w:rsidR="00270093" w:rsidRDefault="00270093" w:rsidP="00331106">
      <w:pPr>
        <w:keepNext/>
        <w:keepLines/>
        <w:ind w:right="-2"/>
        <w:jc w:val="both"/>
        <w:rPr>
          <w:rFonts w:ascii="Tahoma" w:hAnsi="Tahoma" w:cs="Tahoma"/>
          <w:b/>
          <w:smallCaps/>
        </w:rPr>
      </w:pPr>
    </w:p>
    <w:p w14:paraId="65A1C8BA" w14:textId="77777777" w:rsidR="00014249" w:rsidRPr="007124F0" w:rsidRDefault="00014249" w:rsidP="00331106">
      <w:pPr>
        <w:keepNext/>
        <w:keepLines/>
        <w:ind w:right="-2"/>
        <w:jc w:val="both"/>
        <w:rPr>
          <w:rFonts w:ascii="Tahoma" w:hAnsi="Tahoma" w:cs="Tahoma"/>
          <w:b/>
          <w:smallCaps/>
        </w:rPr>
      </w:pPr>
      <w:r w:rsidRPr="007124F0">
        <w:rPr>
          <w:rFonts w:ascii="Tahoma" w:hAnsi="Tahoma" w:cs="Tahoma"/>
          <w:b/>
          <w:smallCaps/>
        </w:rPr>
        <w:t>Dokazila (velja za vse pogoje zgoraj):</w:t>
      </w:r>
    </w:p>
    <w:p w14:paraId="0A9E7485" w14:textId="77777777" w:rsidR="00014249" w:rsidRPr="007124F0" w:rsidRDefault="00014249" w:rsidP="00331106">
      <w:pPr>
        <w:keepNext/>
        <w:keepLines/>
        <w:jc w:val="both"/>
        <w:rPr>
          <w:rFonts w:ascii="Tahoma" w:hAnsi="Tahoma" w:cs="Tahoma"/>
        </w:rPr>
      </w:pPr>
      <w:r w:rsidRPr="007124F0">
        <w:rPr>
          <w:rFonts w:ascii="Tahoma" w:hAnsi="Tahoma" w:cs="Tahoma"/>
        </w:rPr>
        <w:t>ESPD s strani vseh sodelujočih gospodarskih subjektov v ponudbi, ter s Prilogo 3/1 (ponudnik/partner) oz. Prilogo 3/2 (podizvajalec/subjekt</w:t>
      </w:r>
      <w:r w:rsidRPr="007124F0">
        <w:t xml:space="preserve"> </w:t>
      </w:r>
      <w:r w:rsidRPr="007124F0">
        <w:rPr>
          <w:rFonts w:ascii="Tahoma" w:hAnsi="Tahoma" w:cs="Tahoma"/>
        </w:rPr>
        <w:t>katerih zmogljivosti uporablja ponudnik).</w:t>
      </w:r>
      <w:r w:rsidRPr="007124F0">
        <w:t xml:space="preserve"> </w:t>
      </w:r>
    </w:p>
    <w:p w14:paraId="7BE8D54D" w14:textId="77777777" w:rsidR="00014249" w:rsidRPr="007124F0" w:rsidRDefault="00014249" w:rsidP="00331106">
      <w:pPr>
        <w:keepNext/>
        <w:keepLines/>
        <w:jc w:val="both"/>
        <w:rPr>
          <w:rFonts w:ascii="Tahoma" w:hAnsi="Tahoma" w:cs="Tahoma"/>
          <w:b/>
          <w:bCs/>
          <w:sz w:val="16"/>
        </w:rPr>
      </w:pPr>
    </w:p>
    <w:p w14:paraId="2E4BD3A6" w14:textId="77777777" w:rsidR="00014249" w:rsidRPr="007124F0" w:rsidRDefault="00014249" w:rsidP="00331106">
      <w:pPr>
        <w:keepNext/>
        <w:keepLines/>
        <w:jc w:val="both"/>
        <w:rPr>
          <w:rFonts w:ascii="Tahoma" w:hAnsi="Tahoma" w:cs="Tahoma"/>
          <w:bCs/>
        </w:rPr>
      </w:pPr>
      <w:r w:rsidRPr="007124F0">
        <w:rPr>
          <w:rFonts w:ascii="Tahoma" w:hAnsi="Tahoma" w:cs="Tahoma"/>
          <w:bCs/>
          <w:u w:val="single"/>
        </w:rPr>
        <w:t>Naročnik bo preveril izpolnjevanje pogojev iz 1., 2. in 4. odstavka 75. člena ZJN-3 preko informacijskega sistema e-Dosje</w:t>
      </w:r>
      <w:r w:rsidRPr="007124F0">
        <w:rPr>
          <w:rFonts w:ascii="Tahoma" w:hAnsi="Tahoma" w:cs="Tahoma"/>
          <w:bCs/>
        </w:rPr>
        <w:t>, ki je namenjen elektronskem preverjanju ponudnikov (partnerjev), podizvajalcev in drugih gospodarskih subjektov, na čigar zmogljivosti se sklicuje ponudnik, v (predmetnih) nacionalnih uradnih evidencah.</w:t>
      </w:r>
      <w:r w:rsidRPr="007124F0">
        <w:rPr>
          <w:rFonts w:ascii="Tahoma" w:hAnsi="Tahoma" w:cs="Tahoma"/>
          <w:bCs/>
          <w:i/>
        </w:rPr>
        <w:t xml:space="preserve"> </w:t>
      </w:r>
    </w:p>
    <w:p w14:paraId="2E0357B4" w14:textId="77777777" w:rsidR="00014249" w:rsidRPr="007124F0" w:rsidRDefault="00014249" w:rsidP="00331106">
      <w:pPr>
        <w:keepNext/>
        <w:keepLines/>
        <w:jc w:val="both"/>
        <w:rPr>
          <w:rFonts w:ascii="Tahoma" w:hAnsi="Tahoma" w:cs="Tahoma"/>
          <w:sz w:val="16"/>
          <w:szCs w:val="22"/>
        </w:rPr>
      </w:pPr>
    </w:p>
    <w:p w14:paraId="51486A68" w14:textId="77777777" w:rsidR="00014249" w:rsidRPr="007124F0" w:rsidRDefault="00014249" w:rsidP="00331106">
      <w:pPr>
        <w:keepNext/>
        <w:keepLines/>
        <w:jc w:val="both"/>
        <w:rPr>
          <w:rFonts w:ascii="Tahoma" w:hAnsi="Tahoma" w:cs="Tahoma"/>
          <w:szCs w:val="22"/>
        </w:rPr>
      </w:pPr>
      <w:r w:rsidRPr="007124F0">
        <w:rPr>
          <w:rFonts w:ascii="Tahoma" w:hAnsi="Tahoma" w:cs="Tahoma"/>
        </w:rPr>
        <w:t>Gospodarski subjekt s sedežem izven Republike Slovenije bo moral potrdilo pristojnega organa predložiti sam, v kolikor takšnega potrdila iz ustreznega registra ne bo mogel pridobiti naročnik.</w:t>
      </w:r>
    </w:p>
    <w:p w14:paraId="622705B3" w14:textId="77777777" w:rsidR="00014249" w:rsidRPr="007124F0" w:rsidRDefault="00014249" w:rsidP="00331106">
      <w:pPr>
        <w:keepNext/>
        <w:keepLines/>
        <w:jc w:val="both"/>
        <w:rPr>
          <w:rFonts w:ascii="Tahoma" w:hAnsi="Tahoma" w:cs="Tahoma"/>
          <w:szCs w:val="22"/>
        </w:rPr>
      </w:pPr>
    </w:p>
    <w:p w14:paraId="0E128FC7" w14:textId="77777777" w:rsidR="00014249" w:rsidRPr="007124F0" w:rsidRDefault="00014249" w:rsidP="00331106">
      <w:pPr>
        <w:keepNext/>
        <w:keepLines/>
        <w:numPr>
          <w:ilvl w:val="0"/>
          <w:numId w:val="15"/>
        </w:numPr>
        <w:ind w:left="284" w:hanging="284"/>
        <w:jc w:val="both"/>
        <w:rPr>
          <w:rFonts w:ascii="Tahoma" w:hAnsi="Tahoma" w:cs="Tahoma"/>
          <w:b/>
          <w:bCs/>
        </w:rPr>
      </w:pPr>
      <w:r w:rsidRPr="007124F0">
        <w:rPr>
          <w:rFonts w:ascii="Tahoma" w:hAnsi="Tahoma" w:cs="Tahoma"/>
          <w:b/>
          <w:bCs/>
        </w:rPr>
        <w:t>EMŠO:</w:t>
      </w:r>
    </w:p>
    <w:p w14:paraId="79228069" w14:textId="77777777" w:rsidR="00014249" w:rsidRPr="007124F0" w:rsidRDefault="00014249" w:rsidP="00331106">
      <w:pPr>
        <w:keepNext/>
        <w:keepLines/>
        <w:jc w:val="both"/>
        <w:rPr>
          <w:rFonts w:ascii="Tahoma" w:hAnsi="Tahoma" w:cs="Tahoma"/>
          <w:bCs/>
        </w:rPr>
      </w:pPr>
      <w:r w:rsidRPr="007124F0">
        <w:rPr>
          <w:rFonts w:ascii="Tahoma" w:hAnsi="Tahoma" w:cs="Tahoma"/>
          <w:bCs/>
        </w:rPr>
        <w:t xml:space="preserve">Za potrebe preverjanja v informacijskem sistemu e-Dosje </w:t>
      </w:r>
      <w:r w:rsidRPr="007124F0">
        <w:rPr>
          <w:rFonts w:ascii="Tahoma" w:hAnsi="Tahoma" w:cs="Tahoma"/>
          <w:bCs/>
          <w:u w:val="single"/>
        </w:rPr>
        <w:t xml:space="preserve">ponudnik (in vsi ostali sodelujoči gospodarskih subjektov v ponudbi) za </w:t>
      </w:r>
      <w:r w:rsidRPr="007124F0">
        <w:rPr>
          <w:rFonts w:ascii="Tahoma" w:hAnsi="Tahoma" w:cs="Tahoma"/>
          <w:b/>
          <w:bCs/>
          <w:u w:val="single"/>
        </w:rPr>
        <w:t>VSE</w:t>
      </w:r>
      <w:r w:rsidRPr="007124F0">
        <w:rPr>
          <w:rFonts w:ascii="Tahoma" w:hAnsi="Tahoma" w:cs="Tahoma"/>
          <w:bCs/>
          <w:u w:val="single"/>
        </w:rPr>
        <w:t xml:space="preserve"> osebe, ki so člani upravnega, vodstvenega </w:t>
      </w:r>
      <w:r w:rsidRPr="007124F0">
        <w:rPr>
          <w:rFonts w:ascii="Tahoma" w:hAnsi="Tahoma" w:cs="Tahoma"/>
          <w:b/>
          <w:bCs/>
          <w:u w:val="single"/>
        </w:rPr>
        <w:t>ali</w:t>
      </w:r>
      <w:r w:rsidRPr="007124F0">
        <w:rPr>
          <w:rFonts w:ascii="Tahoma" w:hAnsi="Tahoma" w:cs="Tahoma"/>
          <w:bCs/>
          <w:u w:val="single"/>
        </w:rPr>
        <w:t xml:space="preserve"> nadzornega organa gospodarskega subjekta </w:t>
      </w:r>
      <w:r w:rsidRPr="007124F0">
        <w:rPr>
          <w:rFonts w:ascii="Tahoma" w:hAnsi="Tahoma" w:cs="Tahoma"/>
          <w:b/>
          <w:bCs/>
          <w:u w:val="single"/>
        </w:rPr>
        <w:t>ali</w:t>
      </w:r>
      <w:r w:rsidRPr="007124F0">
        <w:rPr>
          <w:rFonts w:ascii="Tahoma" w:hAnsi="Tahoma" w:cs="Tahoma"/>
          <w:bCs/>
          <w:u w:val="single"/>
        </w:rPr>
        <w:t xml:space="preserve"> ki imajo pooblastila za njegovo zastopanje </w:t>
      </w:r>
      <w:r w:rsidRPr="007124F0">
        <w:rPr>
          <w:rFonts w:ascii="Tahoma" w:hAnsi="Tahoma" w:cs="Tahoma"/>
          <w:b/>
          <w:bCs/>
          <w:u w:val="single"/>
        </w:rPr>
        <w:t>ali</w:t>
      </w:r>
      <w:r w:rsidRPr="007124F0">
        <w:rPr>
          <w:rFonts w:ascii="Tahoma" w:hAnsi="Tahoma" w:cs="Tahoma"/>
          <w:bCs/>
          <w:u w:val="single"/>
        </w:rPr>
        <w:t xml:space="preserve"> odločanje </w:t>
      </w:r>
      <w:r w:rsidRPr="007124F0">
        <w:rPr>
          <w:rFonts w:ascii="Tahoma" w:hAnsi="Tahoma" w:cs="Tahoma"/>
          <w:b/>
          <w:bCs/>
          <w:u w:val="single"/>
        </w:rPr>
        <w:t>ali</w:t>
      </w:r>
      <w:r w:rsidRPr="007124F0">
        <w:rPr>
          <w:rFonts w:ascii="Tahoma" w:hAnsi="Tahoma" w:cs="Tahoma"/>
          <w:bCs/>
          <w:u w:val="single"/>
        </w:rPr>
        <w:t xml:space="preserve"> nadzor v njem</w:t>
      </w:r>
      <w:r w:rsidRPr="007124F0">
        <w:rPr>
          <w:rFonts w:ascii="Tahoma" w:hAnsi="Tahoma" w:cs="Tahoma"/>
          <w:bCs/>
        </w:rPr>
        <w:t xml:space="preserve">, </w:t>
      </w:r>
      <w:r w:rsidRPr="007124F0">
        <w:rPr>
          <w:rFonts w:ascii="Tahoma" w:hAnsi="Tahoma" w:cs="Tahoma"/>
          <w:b/>
          <w:bCs/>
        </w:rPr>
        <w:t>vnesejo/navedejo EMŠO:</w:t>
      </w:r>
      <w:r w:rsidRPr="007124F0">
        <w:rPr>
          <w:rFonts w:ascii="Tahoma" w:hAnsi="Tahoma" w:cs="Tahoma"/>
          <w:bCs/>
        </w:rPr>
        <w:t xml:space="preserve"> </w:t>
      </w:r>
    </w:p>
    <w:p w14:paraId="3BA5220C" w14:textId="77777777" w:rsidR="00014249" w:rsidRPr="007124F0" w:rsidRDefault="00014249" w:rsidP="00331106">
      <w:pPr>
        <w:keepNext/>
        <w:keepLines/>
        <w:numPr>
          <w:ilvl w:val="0"/>
          <w:numId w:val="16"/>
        </w:numPr>
        <w:ind w:left="567"/>
        <w:jc w:val="both"/>
        <w:rPr>
          <w:rFonts w:ascii="Tahoma" w:hAnsi="Tahoma" w:cs="Tahoma"/>
          <w:bCs/>
        </w:rPr>
      </w:pPr>
      <w:r w:rsidRPr="007124F0">
        <w:rPr>
          <w:rFonts w:ascii="Tahoma" w:hAnsi="Tahoma" w:cs="Tahoma"/>
          <w:bCs/>
        </w:rPr>
        <w:t>v Prilogo 1 (ponudnik/partner), Prilogo 5 (podizvajalci), Prilogo 6 (</w:t>
      </w:r>
      <w:r w:rsidR="00AB6239">
        <w:rPr>
          <w:rFonts w:ascii="Tahoma" w:hAnsi="Tahoma" w:cs="Tahoma"/>
          <w:bCs/>
        </w:rPr>
        <w:t xml:space="preserve">seznam </w:t>
      </w:r>
      <w:r w:rsidRPr="007124F0">
        <w:rPr>
          <w:rFonts w:ascii="Tahoma" w:hAnsi="Tahoma" w:cs="Tahoma"/>
          <w:bCs/>
        </w:rPr>
        <w:t xml:space="preserve">subjektov, katerih zmogljivost uporablja ponudnik) </w:t>
      </w:r>
      <w:r w:rsidRPr="007124F0">
        <w:rPr>
          <w:rFonts w:ascii="Tahoma" w:hAnsi="Tahoma" w:cs="Tahoma"/>
          <w:bCs/>
          <w:u w:val="single"/>
        </w:rPr>
        <w:t>ali</w:t>
      </w:r>
    </w:p>
    <w:p w14:paraId="49180166" w14:textId="77777777" w:rsidR="00B479E8" w:rsidRPr="007124F0" w:rsidRDefault="00B479E8" w:rsidP="00331106">
      <w:pPr>
        <w:keepNext/>
        <w:keepLines/>
        <w:numPr>
          <w:ilvl w:val="0"/>
          <w:numId w:val="16"/>
        </w:numPr>
        <w:ind w:left="567"/>
        <w:jc w:val="both"/>
        <w:rPr>
          <w:rFonts w:ascii="Tahoma" w:hAnsi="Tahoma" w:cs="Tahoma"/>
          <w:bCs/>
        </w:rPr>
      </w:pPr>
      <w:r w:rsidRPr="007124F0">
        <w:rPr>
          <w:rFonts w:ascii="Tahoma" w:hAnsi="Tahoma" w:cs="Tahoma"/>
          <w:bCs/>
        </w:rPr>
        <w:t xml:space="preserve">v ESPD obrazec v »Del II: Informacije v povezavi z gospodarskim subjektom, B: Informacije o predstavnikih gospodarskega subjekta« (v vrstico: »Po potrebi navedite podrobne informacije o predstavništvu (njegove oblike, obseg, namen, EMŠO …«) </w:t>
      </w:r>
      <w:r w:rsidRPr="007124F0">
        <w:rPr>
          <w:rFonts w:ascii="Tahoma" w:hAnsi="Tahoma" w:cs="Tahoma"/>
          <w:bCs/>
          <w:u w:val="single"/>
        </w:rPr>
        <w:t>ali</w:t>
      </w:r>
    </w:p>
    <w:p w14:paraId="38FA7421" w14:textId="77777777" w:rsidR="00014249" w:rsidRPr="007124F0" w:rsidRDefault="00014249" w:rsidP="00331106">
      <w:pPr>
        <w:keepNext/>
        <w:keepLines/>
        <w:numPr>
          <w:ilvl w:val="0"/>
          <w:numId w:val="16"/>
        </w:numPr>
        <w:ind w:left="567"/>
        <w:jc w:val="both"/>
        <w:rPr>
          <w:rFonts w:ascii="Tahoma" w:hAnsi="Tahoma" w:cs="Tahoma"/>
          <w:bCs/>
        </w:rPr>
      </w:pPr>
      <w:r w:rsidRPr="007124F0">
        <w:rPr>
          <w:rFonts w:ascii="Tahoma" w:hAnsi="Tahoma" w:cs="Tahoma"/>
          <w:bCs/>
        </w:rPr>
        <w:t>na lastnem obrazcu.</w:t>
      </w:r>
    </w:p>
    <w:p w14:paraId="7B45FA2A" w14:textId="77777777" w:rsidR="00014249" w:rsidRPr="007124F0" w:rsidRDefault="00014249" w:rsidP="00331106">
      <w:pPr>
        <w:keepNext/>
        <w:keepLines/>
        <w:jc w:val="both"/>
        <w:rPr>
          <w:rFonts w:ascii="Tahoma" w:hAnsi="Tahoma" w:cs="Tahoma"/>
          <w:bCs/>
        </w:rPr>
      </w:pPr>
    </w:p>
    <w:p w14:paraId="469B17D7" w14:textId="77777777" w:rsidR="00014249" w:rsidRPr="007124F0" w:rsidRDefault="00014249" w:rsidP="00331106">
      <w:pPr>
        <w:keepNext/>
        <w:keepLines/>
        <w:numPr>
          <w:ilvl w:val="0"/>
          <w:numId w:val="15"/>
        </w:numPr>
        <w:ind w:left="284" w:hanging="284"/>
        <w:jc w:val="both"/>
        <w:rPr>
          <w:rFonts w:ascii="Tahoma" w:hAnsi="Tahoma" w:cs="Tahoma"/>
          <w:b/>
          <w:bCs/>
        </w:rPr>
      </w:pPr>
      <w:r w:rsidRPr="007124F0">
        <w:rPr>
          <w:rFonts w:ascii="Tahoma" w:hAnsi="Tahoma" w:cs="Tahoma"/>
          <w:b/>
          <w:bCs/>
        </w:rPr>
        <w:t>POPRAVNI MEHANIZMI:</w:t>
      </w:r>
    </w:p>
    <w:p w14:paraId="46EE733D" w14:textId="77777777" w:rsidR="00014249" w:rsidRPr="007124F0" w:rsidRDefault="00014249" w:rsidP="00331106">
      <w:pPr>
        <w:keepNext/>
        <w:keepLines/>
        <w:jc w:val="both"/>
        <w:rPr>
          <w:rFonts w:ascii="Tahoma" w:hAnsi="Tahoma" w:cs="Tahoma"/>
          <w:bCs/>
          <w:sz w:val="14"/>
        </w:rPr>
      </w:pPr>
    </w:p>
    <w:p w14:paraId="44C7C6B9" w14:textId="77777777" w:rsidR="00014249" w:rsidRPr="007124F0" w:rsidRDefault="00014249" w:rsidP="00331106">
      <w:pPr>
        <w:keepNext/>
        <w:keepLines/>
        <w:jc w:val="both"/>
        <w:rPr>
          <w:rFonts w:ascii="Tahoma" w:hAnsi="Tahoma" w:cs="Tahoma"/>
          <w:b/>
          <w:bCs/>
        </w:rPr>
      </w:pPr>
      <w:r w:rsidRPr="007124F0">
        <w:rPr>
          <w:rFonts w:ascii="Tahoma" w:hAnsi="Tahoma" w:cs="Tahoma"/>
          <w:b/>
          <w:bCs/>
          <w:u w:val="single"/>
        </w:rPr>
        <w:t>2. odstavek 75. člena ZJN-3:</w:t>
      </w:r>
    </w:p>
    <w:p w14:paraId="3F1F7FB3" w14:textId="77777777" w:rsidR="00014249" w:rsidRPr="007124F0" w:rsidRDefault="00014249" w:rsidP="00331106">
      <w:pPr>
        <w:keepNext/>
        <w:keepLines/>
        <w:jc w:val="both"/>
        <w:rPr>
          <w:rFonts w:ascii="Tahoma" w:hAnsi="Tahoma" w:cs="Tahoma"/>
          <w:bCs/>
          <w:sz w:val="8"/>
        </w:rPr>
      </w:pPr>
    </w:p>
    <w:p w14:paraId="3672BD5C" w14:textId="77777777" w:rsidR="00B479E8" w:rsidRPr="007124F0" w:rsidRDefault="00014249" w:rsidP="00331106">
      <w:pPr>
        <w:keepNext/>
        <w:keepLines/>
        <w:jc w:val="both"/>
        <w:rPr>
          <w:rFonts w:ascii="Tahoma" w:hAnsi="Tahoma" w:cs="Tahoma"/>
          <w:bCs/>
        </w:rPr>
      </w:pPr>
      <w:r w:rsidRPr="007124F0">
        <w:rPr>
          <w:rFonts w:ascii="Tahoma" w:hAnsi="Tahoma" w:cs="Tahoma"/>
          <w:bCs/>
        </w:rPr>
        <w:lastRenderedPageBreak/>
        <w:t xml:space="preserve">Gospodarskega subjekta </w:t>
      </w:r>
      <w:r w:rsidRPr="007124F0">
        <w:rPr>
          <w:rFonts w:ascii="Tahoma" w:hAnsi="Tahoma" w:cs="Tahoma"/>
          <w:bCs/>
          <w:u w:val="single"/>
        </w:rPr>
        <w:t>se ne izloči</w:t>
      </w:r>
      <w:r w:rsidRPr="007124F0">
        <w:rPr>
          <w:rFonts w:ascii="Tahoma" w:hAnsi="Tahoma" w:cs="Tahoma"/>
          <w:bCs/>
        </w:rPr>
        <w:t xml:space="preserve">, če gospodarski subjekt </w:t>
      </w:r>
      <w:r w:rsidRPr="007124F0">
        <w:rPr>
          <w:rFonts w:ascii="Tahoma" w:hAnsi="Tahoma" w:cs="Tahoma"/>
          <w:b/>
          <w:bCs/>
        </w:rPr>
        <w:t>do roka za oddajo ponudb</w:t>
      </w:r>
      <w:r w:rsidRPr="007124F0">
        <w:rPr>
          <w:rFonts w:ascii="Tahoma" w:hAnsi="Tahoma" w:cs="Tahoma"/>
          <w:bCs/>
        </w:rPr>
        <w:t xml:space="preserve"> </w:t>
      </w:r>
      <w:r w:rsidRPr="007124F0">
        <w:rPr>
          <w:rFonts w:ascii="Tahoma" w:hAnsi="Tahoma" w:cs="Tahoma"/>
          <w:b/>
          <w:bCs/>
        </w:rPr>
        <w:t>poravna</w:t>
      </w:r>
      <w:r w:rsidRPr="007124F0">
        <w:rPr>
          <w:rFonts w:ascii="Tahoma" w:hAnsi="Tahoma" w:cs="Tahoma"/>
          <w:bCs/>
        </w:rPr>
        <w:t xml:space="preserve"> neplačane </w:t>
      </w:r>
    </w:p>
    <w:p w14:paraId="6AD74943" w14:textId="77777777" w:rsidR="00014249" w:rsidRPr="007124F0" w:rsidRDefault="00014249" w:rsidP="00331106">
      <w:pPr>
        <w:keepNext/>
        <w:keepLines/>
        <w:jc w:val="both"/>
        <w:rPr>
          <w:rFonts w:ascii="Tahoma" w:hAnsi="Tahoma" w:cs="Tahoma"/>
          <w:bCs/>
        </w:rPr>
      </w:pPr>
      <w:r w:rsidRPr="007124F0">
        <w:rPr>
          <w:rFonts w:ascii="Tahoma" w:hAnsi="Tahoma" w:cs="Tahoma"/>
          <w:bCs/>
        </w:rPr>
        <w:t>zapadle obveznosti, ki znašajo 50 eurov ali več in predloži vse obračune davčnih odtegljajev za dohodke iz delovnega razmerja za obdobje zadnjih pet let do roka za oddajo prijave ali ponudbe.</w:t>
      </w:r>
    </w:p>
    <w:p w14:paraId="60227D2F" w14:textId="77777777" w:rsidR="00014249" w:rsidRPr="007124F0" w:rsidRDefault="00014249" w:rsidP="00331106">
      <w:pPr>
        <w:keepNext/>
        <w:keepLines/>
        <w:jc w:val="both"/>
        <w:rPr>
          <w:rFonts w:ascii="Tahoma" w:hAnsi="Tahoma" w:cs="Tahoma"/>
          <w:bCs/>
        </w:rPr>
      </w:pPr>
    </w:p>
    <w:p w14:paraId="26295901" w14:textId="77777777" w:rsidR="00014249" w:rsidRPr="007124F0" w:rsidRDefault="00014249" w:rsidP="00331106">
      <w:pPr>
        <w:keepNext/>
        <w:keepLines/>
        <w:jc w:val="both"/>
        <w:rPr>
          <w:rFonts w:ascii="Tahoma" w:hAnsi="Tahoma" w:cs="Tahoma"/>
          <w:b/>
          <w:bCs/>
          <w:u w:val="single"/>
        </w:rPr>
      </w:pPr>
      <w:r w:rsidRPr="007124F0">
        <w:rPr>
          <w:rFonts w:ascii="Tahoma" w:hAnsi="Tahoma" w:cs="Tahoma"/>
          <w:b/>
          <w:bCs/>
          <w:u w:val="single"/>
        </w:rPr>
        <w:t>1. odstavek, b) točka 4. odstavka in 6. odstavek 75. člena ZJN-3:</w:t>
      </w:r>
    </w:p>
    <w:p w14:paraId="1B48488B" w14:textId="77777777" w:rsidR="00014249" w:rsidRPr="007124F0" w:rsidRDefault="00014249" w:rsidP="00331106">
      <w:pPr>
        <w:keepNext/>
        <w:keepLines/>
        <w:jc w:val="both"/>
        <w:rPr>
          <w:rFonts w:ascii="Tahoma" w:hAnsi="Tahoma" w:cs="Tahoma"/>
          <w:bCs/>
          <w:sz w:val="8"/>
        </w:rPr>
      </w:pPr>
    </w:p>
    <w:p w14:paraId="3F13B36B" w14:textId="77777777" w:rsidR="00014249" w:rsidRPr="007124F0" w:rsidRDefault="00014249" w:rsidP="00331106">
      <w:pPr>
        <w:keepNext/>
        <w:keepLines/>
        <w:jc w:val="both"/>
        <w:rPr>
          <w:rFonts w:ascii="Tahoma" w:hAnsi="Tahoma" w:cs="Tahoma"/>
          <w:bCs/>
        </w:rPr>
      </w:pPr>
      <w:r w:rsidRPr="007124F0">
        <w:rPr>
          <w:rFonts w:ascii="Tahoma" w:hAnsi="Tahoma" w:cs="Tahoma"/>
          <w:bCs/>
        </w:rPr>
        <w:t xml:space="preserve">Gospodarski subjekt, ki je v enem od položajev iz prvega, b) točke četrtega ali šestega odstavka 75. člena ZJN-3, lahko </w:t>
      </w:r>
      <w:r w:rsidRPr="007124F0">
        <w:rPr>
          <w:rFonts w:ascii="Tahoma" w:hAnsi="Tahoma" w:cs="Tahoma"/>
          <w:b/>
          <w:bCs/>
        </w:rPr>
        <w:t>najkasneje do roka za oddajo ponudb</w:t>
      </w:r>
      <w:r w:rsidRPr="007124F0">
        <w:rPr>
          <w:rFonts w:ascii="Tahoma" w:hAnsi="Tahoma" w:cs="Tahoma"/>
          <w:bCs/>
        </w:rPr>
        <w:t xml:space="preserve"> naročniku </w:t>
      </w:r>
      <w:r w:rsidRPr="007124F0">
        <w:rPr>
          <w:rFonts w:ascii="Tahoma" w:hAnsi="Tahoma" w:cs="Tahoma"/>
          <w:bCs/>
          <w:u w:val="single"/>
        </w:rPr>
        <w:t>predloži dokaze</w:t>
      </w:r>
      <w:r w:rsidRPr="007124F0">
        <w:rPr>
          <w:rFonts w:ascii="Tahoma" w:hAnsi="Tahoma" w:cs="Tahoma"/>
          <w:bCs/>
        </w:rPr>
        <w:t xml:space="preserve">, </w:t>
      </w:r>
      <w:r w:rsidRPr="007124F0">
        <w:rPr>
          <w:rFonts w:ascii="Tahoma" w:hAnsi="Tahoma" w:cs="Tahoma"/>
          <w:bCs/>
          <w:u w:val="single"/>
        </w:rPr>
        <w:t>da je sprejel zadostne ukrepe</w:t>
      </w:r>
      <w:r w:rsidRPr="007124F0">
        <w:rPr>
          <w:rFonts w:ascii="Tahoma" w:hAnsi="Tahoma" w:cs="Tahoma"/>
          <w:bCs/>
        </w:rPr>
        <w:t xml:space="preserve">, s katerimi lahko dokaže svojo zanesljivost kljub obstoju razlogov za izključitev. </w:t>
      </w:r>
    </w:p>
    <w:p w14:paraId="71D6EF2D" w14:textId="77777777" w:rsidR="00014249" w:rsidRPr="007124F0" w:rsidRDefault="00014249" w:rsidP="00331106">
      <w:pPr>
        <w:keepNext/>
        <w:keepLines/>
        <w:jc w:val="both"/>
        <w:rPr>
          <w:rFonts w:ascii="Tahoma" w:hAnsi="Tahoma" w:cs="Tahoma"/>
          <w:bCs/>
          <w:sz w:val="18"/>
        </w:rPr>
      </w:pPr>
    </w:p>
    <w:p w14:paraId="5DA29359" w14:textId="77777777" w:rsidR="00014249" w:rsidRPr="007124F0" w:rsidRDefault="00014249" w:rsidP="00331106">
      <w:pPr>
        <w:keepNext/>
        <w:keepLines/>
        <w:jc w:val="both"/>
        <w:rPr>
          <w:rFonts w:ascii="Tahoma" w:hAnsi="Tahoma" w:cs="Tahoma"/>
          <w:bCs/>
        </w:rPr>
      </w:pPr>
      <w:r w:rsidRPr="007124F0">
        <w:rPr>
          <w:rFonts w:ascii="Tahoma" w:hAnsi="Tahoma" w:cs="Tahoma"/>
          <w:bCs/>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40FB9CDE" w14:textId="77777777" w:rsidR="00014249" w:rsidRPr="007124F0" w:rsidRDefault="00014249" w:rsidP="00331106">
      <w:pPr>
        <w:keepNext/>
        <w:keepLines/>
        <w:jc w:val="both"/>
        <w:rPr>
          <w:rFonts w:ascii="Tahoma" w:hAnsi="Tahoma" w:cs="Tahoma"/>
          <w:bCs/>
          <w:sz w:val="18"/>
        </w:rPr>
      </w:pPr>
    </w:p>
    <w:p w14:paraId="0FBDBAD5" w14:textId="77777777" w:rsidR="00014249" w:rsidRPr="007124F0" w:rsidRDefault="00014249" w:rsidP="00331106">
      <w:pPr>
        <w:keepNext/>
        <w:keepLines/>
        <w:jc w:val="both"/>
        <w:rPr>
          <w:rFonts w:ascii="Tahoma" w:hAnsi="Tahoma" w:cs="Tahoma"/>
          <w:bCs/>
        </w:rPr>
      </w:pPr>
      <w:r w:rsidRPr="007124F0">
        <w:rPr>
          <w:rFonts w:ascii="Tahoma" w:hAnsi="Tahoma" w:cs="Tahoma"/>
          <w:bCs/>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točke četrtega in šesti odstavek tega člena ne izključi iz postopka javnega naročanja. </w:t>
      </w:r>
    </w:p>
    <w:p w14:paraId="7CB52A1C" w14:textId="77777777" w:rsidR="00014249" w:rsidRPr="007124F0" w:rsidRDefault="00014249" w:rsidP="00331106">
      <w:pPr>
        <w:keepNext/>
        <w:keepLines/>
        <w:jc w:val="both"/>
        <w:rPr>
          <w:rFonts w:ascii="Tahoma" w:hAnsi="Tahoma" w:cs="Tahoma"/>
          <w:bCs/>
          <w:sz w:val="18"/>
        </w:rPr>
      </w:pPr>
    </w:p>
    <w:p w14:paraId="4D1D5EDF" w14:textId="77777777" w:rsidR="00014249" w:rsidRPr="007124F0" w:rsidRDefault="00014249" w:rsidP="00331106">
      <w:pPr>
        <w:keepNext/>
        <w:keepLines/>
        <w:jc w:val="both"/>
        <w:rPr>
          <w:rFonts w:ascii="Tahoma" w:hAnsi="Tahoma" w:cs="Tahoma"/>
          <w:bCs/>
        </w:rPr>
      </w:pPr>
      <w:r w:rsidRPr="007124F0">
        <w:rPr>
          <w:rFonts w:ascii="Tahoma" w:hAnsi="Tahoma" w:cs="Tahoma"/>
          <w:bCs/>
        </w:rPr>
        <w:t xml:space="preserve">V kolikor je gospodarski subjekt v enem od položajev iz prvega, b) točke četrtega ali šestega odstavka 75. člena ZJN-3 in uveljavlja popravni mehanizem, pri izpolnjevanju obrazca ESPD v predmetnem polju poda odgovor »DA«, ter v zato predvideno polje (»Opišite jih«) navede kršitve in ukrepe za samoočiščenje </w:t>
      </w:r>
      <w:r w:rsidRPr="007124F0">
        <w:rPr>
          <w:rFonts w:ascii="Tahoma" w:hAnsi="Tahoma" w:cs="Tahoma"/>
          <w:b/>
          <w:bCs/>
          <w:u w:val="single"/>
        </w:rPr>
        <w:t>ali</w:t>
      </w:r>
      <w:r w:rsidRPr="007124F0">
        <w:rPr>
          <w:rFonts w:ascii="Tahoma" w:hAnsi="Tahoma" w:cs="Tahoma"/>
          <w:bCs/>
        </w:rPr>
        <w:t xml:space="preserve"> predloži lastno izjavo z navedbo kršitev in ukrepov za samoočiščenje, ter predloži dokaze, da je sprejel zadostne ukrepe, s katerimi lahko dokaže svojo zanesljivost kljub obstoju razlogov za izključitev.</w:t>
      </w:r>
    </w:p>
    <w:p w14:paraId="7ACD5DA9" w14:textId="0E513340" w:rsidR="00014249" w:rsidRDefault="00014249" w:rsidP="00331106">
      <w:pPr>
        <w:keepNext/>
        <w:keepLines/>
        <w:jc w:val="both"/>
        <w:rPr>
          <w:rFonts w:ascii="Tahoma" w:hAnsi="Tahoma" w:cs="Tahoma"/>
          <w:bCs/>
        </w:rPr>
      </w:pPr>
    </w:p>
    <w:p w14:paraId="5C27DB51" w14:textId="77777777" w:rsidR="003B1DAF" w:rsidRPr="007124F0" w:rsidRDefault="003B1DAF" w:rsidP="00331106">
      <w:pPr>
        <w:keepNext/>
        <w:keepLines/>
        <w:jc w:val="both"/>
        <w:rPr>
          <w:rFonts w:ascii="Tahoma" w:hAnsi="Tahoma" w:cs="Tahoma"/>
          <w:bCs/>
        </w:rPr>
      </w:pPr>
    </w:p>
    <w:p w14:paraId="338F15A1" w14:textId="77777777" w:rsidR="00FC7EA3" w:rsidRPr="007124F0" w:rsidRDefault="00AB1ABF" w:rsidP="00331106">
      <w:pPr>
        <w:keepNext/>
        <w:keepLines/>
        <w:numPr>
          <w:ilvl w:val="1"/>
          <w:numId w:val="17"/>
        </w:numPr>
        <w:jc w:val="both"/>
        <w:rPr>
          <w:rFonts w:ascii="Tahoma" w:hAnsi="Tahoma" w:cs="Tahoma"/>
          <w:b/>
          <w:sz w:val="22"/>
        </w:rPr>
      </w:pPr>
      <w:r w:rsidRPr="007124F0">
        <w:rPr>
          <w:rFonts w:ascii="Tahoma" w:hAnsi="Tahoma" w:cs="Tahoma"/>
          <w:b/>
          <w:sz w:val="22"/>
        </w:rPr>
        <w:t>POGOJI ZA SODELOVANJE</w:t>
      </w:r>
    </w:p>
    <w:p w14:paraId="133D976F" w14:textId="77777777" w:rsidR="00196FBB" w:rsidRPr="007124F0" w:rsidRDefault="00196FBB" w:rsidP="00331106">
      <w:pPr>
        <w:keepNext/>
        <w:keepLines/>
        <w:jc w:val="both"/>
        <w:rPr>
          <w:rFonts w:ascii="Tahoma" w:hAnsi="Tahoma" w:cs="Tahoma"/>
          <w:sz w:val="18"/>
        </w:rPr>
      </w:pPr>
    </w:p>
    <w:p w14:paraId="3CE73DEA" w14:textId="77777777" w:rsidR="00196FBB" w:rsidRPr="007124F0" w:rsidRDefault="00196FBB" w:rsidP="00331106">
      <w:pPr>
        <w:keepNext/>
        <w:keepLines/>
        <w:numPr>
          <w:ilvl w:val="2"/>
          <w:numId w:val="17"/>
        </w:numPr>
        <w:jc w:val="both"/>
        <w:rPr>
          <w:rFonts w:ascii="Tahoma" w:hAnsi="Tahoma" w:cs="Tahoma"/>
          <w:b/>
          <w:sz w:val="22"/>
        </w:rPr>
      </w:pPr>
      <w:r w:rsidRPr="007124F0">
        <w:rPr>
          <w:rFonts w:ascii="Tahoma" w:hAnsi="Tahoma" w:cs="Tahoma"/>
          <w:b/>
          <w:sz w:val="22"/>
        </w:rPr>
        <w:t>Ustreznost za opravljanje poklicne dejavnosti</w:t>
      </w:r>
    </w:p>
    <w:p w14:paraId="0E3F0384" w14:textId="77777777" w:rsidR="00196FBB" w:rsidRPr="007124F0" w:rsidRDefault="00196FBB" w:rsidP="00331106">
      <w:pPr>
        <w:keepNext/>
        <w:keepLines/>
        <w:jc w:val="both"/>
        <w:rPr>
          <w:rFonts w:ascii="Tahoma" w:hAnsi="Tahoma" w:cs="Tahoma"/>
          <w:sz w:val="16"/>
        </w:rPr>
      </w:pPr>
    </w:p>
    <w:p w14:paraId="227699B3" w14:textId="77777777" w:rsidR="008C2C7B" w:rsidRPr="007124F0" w:rsidRDefault="008C2C7B" w:rsidP="00331106">
      <w:pPr>
        <w:keepNext/>
        <w:keepLines/>
        <w:jc w:val="both"/>
        <w:rPr>
          <w:rFonts w:ascii="Tahoma" w:hAnsi="Tahoma" w:cs="Tahoma"/>
        </w:rPr>
      </w:pPr>
      <w:r w:rsidRPr="007124F0">
        <w:rPr>
          <w:rFonts w:ascii="Tahoma" w:hAnsi="Tahoma" w:cs="Tahoma"/>
        </w:rPr>
        <w:t xml:space="preserve">Gospodarski subjekt mora biti vpisan v enega od poklicnih ali poslovnih registrov, ki se vodijo v državi članici, v kateri ima gospodarski subjekt sedež. Seznam poklicnih ali poslovnih registrov v državah članicah Evropske unije določa Priloga XI Direktive 2014/24/EU. </w:t>
      </w:r>
    </w:p>
    <w:p w14:paraId="3AF32B17" w14:textId="77777777" w:rsidR="008C2C7B" w:rsidRPr="007124F0" w:rsidRDefault="008C2C7B" w:rsidP="00331106">
      <w:pPr>
        <w:keepNext/>
        <w:keepLines/>
        <w:jc w:val="both"/>
        <w:rPr>
          <w:rFonts w:ascii="Tahoma" w:hAnsi="Tahoma" w:cs="Tahoma"/>
          <w:sz w:val="12"/>
        </w:rPr>
      </w:pPr>
    </w:p>
    <w:p w14:paraId="1DC8DAA3" w14:textId="77777777" w:rsidR="008C2C7B" w:rsidRPr="007124F0" w:rsidRDefault="008C2C7B" w:rsidP="00331106">
      <w:pPr>
        <w:keepNext/>
        <w:keepLines/>
        <w:jc w:val="both"/>
        <w:rPr>
          <w:rFonts w:ascii="Tahoma" w:hAnsi="Tahoma" w:cs="Tahoma"/>
        </w:rPr>
      </w:pPr>
      <w:r w:rsidRPr="007124F0">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3D786B6B" w14:textId="77777777" w:rsidR="008C2C7B" w:rsidRPr="007124F0" w:rsidRDefault="008C2C7B" w:rsidP="00331106">
      <w:pPr>
        <w:keepNext/>
        <w:keepLines/>
        <w:ind w:right="-2"/>
        <w:jc w:val="both"/>
        <w:rPr>
          <w:rFonts w:ascii="Tahoma" w:eastAsia="Calibri" w:hAnsi="Tahoma" w:cs="Tahoma"/>
          <w:bCs/>
          <w:sz w:val="12"/>
        </w:rPr>
      </w:pPr>
    </w:p>
    <w:p w14:paraId="4FBDB74B" w14:textId="77777777" w:rsidR="008C2C7B" w:rsidRPr="007124F0" w:rsidRDefault="008C2C7B" w:rsidP="00331106">
      <w:pPr>
        <w:keepNext/>
        <w:keepLines/>
        <w:ind w:right="-2"/>
        <w:jc w:val="both"/>
        <w:rPr>
          <w:rFonts w:ascii="Tahoma" w:hAnsi="Tahoma" w:cs="Tahoma"/>
          <w:b/>
          <w:smallCaps/>
        </w:rPr>
      </w:pPr>
      <w:r w:rsidRPr="007124F0">
        <w:rPr>
          <w:rFonts w:ascii="Tahoma" w:hAnsi="Tahoma" w:cs="Tahoma"/>
          <w:b/>
          <w:smallCaps/>
        </w:rPr>
        <w:t>Dokazilo:</w:t>
      </w:r>
    </w:p>
    <w:p w14:paraId="3C2DA6C4" w14:textId="77777777" w:rsidR="008C2C7B" w:rsidRPr="007124F0" w:rsidRDefault="008C2C7B" w:rsidP="00331106">
      <w:pPr>
        <w:keepNext/>
        <w:keepLines/>
        <w:jc w:val="both"/>
        <w:rPr>
          <w:rFonts w:ascii="Tahoma" w:hAnsi="Tahoma" w:cs="Tahoma"/>
        </w:rPr>
      </w:pPr>
      <w:r w:rsidRPr="007124F0">
        <w:rPr>
          <w:rFonts w:ascii="Tahoma" w:hAnsi="Tahoma" w:cs="Tahoma"/>
        </w:rPr>
        <w:t>ESPD s strani vseh sodelujočih gospodarskih subjektov v ponudbi, ter s Prilogo 3/1 (ponudnik/partner) oz. Prilogo 3/2 (podizvajalec/subjekt</w:t>
      </w:r>
      <w:r w:rsidRPr="007124F0">
        <w:t xml:space="preserve"> </w:t>
      </w:r>
      <w:r w:rsidRPr="007124F0">
        <w:rPr>
          <w:rFonts w:ascii="Tahoma" w:hAnsi="Tahoma" w:cs="Tahoma"/>
        </w:rPr>
        <w:t>katerih zmogljivosti uporablja ponudnik).</w:t>
      </w:r>
      <w:r w:rsidRPr="007124F0">
        <w:t xml:space="preserve"> </w:t>
      </w:r>
    </w:p>
    <w:p w14:paraId="3E6383F8" w14:textId="77777777" w:rsidR="008C2C7B" w:rsidRPr="007124F0" w:rsidRDefault="008C2C7B" w:rsidP="00331106">
      <w:pPr>
        <w:keepNext/>
        <w:keepLines/>
        <w:jc w:val="both"/>
        <w:rPr>
          <w:rFonts w:ascii="Tahoma" w:hAnsi="Tahoma" w:cs="Tahoma"/>
          <w:sz w:val="16"/>
        </w:rPr>
      </w:pPr>
    </w:p>
    <w:p w14:paraId="0ACAA7F9" w14:textId="77777777" w:rsidR="008C2C7B" w:rsidRPr="007124F0" w:rsidRDefault="008C2C7B" w:rsidP="00331106">
      <w:pPr>
        <w:keepNext/>
        <w:keepLines/>
        <w:jc w:val="both"/>
        <w:rPr>
          <w:rFonts w:ascii="Tahoma" w:hAnsi="Tahoma" w:cs="Tahoma"/>
          <w:i/>
          <w:sz w:val="19"/>
          <w:szCs w:val="19"/>
        </w:rPr>
      </w:pPr>
      <w:r w:rsidRPr="007124F0">
        <w:rPr>
          <w:rFonts w:ascii="Tahoma" w:hAnsi="Tahoma" w:cs="Tahoma"/>
          <w:i/>
          <w:sz w:val="19"/>
          <w:szCs w:val="19"/>
        </w:rPr>
        <w:t>Naročnik si pridržuje pravico, da ponudnik na podlagi poziva naročnika v zahtevanem roku predloži dodatna dokazila oz. pojasnila o izpolnjevanju zahtevanih pogojev.</w:t>
      </w:r>
    </w:p>
    <w:p w14:paraId="1B9ABDFF" w14:textId="77777777" w:rsidR="008C2C7B" w:rsidRPr="007124F0" w:rsidRDefault="008C2C7B" w:rsidP="00331106">
      <w:pPr>
        <w:keepNext/>
        <w:keepLines/>
        <w:jc w:val="both"/>
        <w:rPr>
          <w:rFonts w:ascii="Tahoma" w:hAnsi="Tahoma" w:cs="Tahoma"/>
          <w:sz w:val="12"/>
        </w:rPr>
      </w:pPr>
    </w:p>
    <w:p w14:paraId="1A779E81" w14:textId="77777777" w:rsidR="008C2C7B" w:rsidRPr="007124F0" w:rsidRDefault="008C2C7B" w:rsidP="00331106">
      <w:pPr>
        <w:keepNext/>
        <w:keepLines/>
        <w:jc w:val="both"/>
        <w:rPr>
          <w:rFonts w:ascii="Tahoma" w:hAnsi="Tahoma" w:cs="Tahoma"/>
          <w:i/>
          <w:sz w:val="19"/>
          <w:szCs w:val="19"/>
        </w:rPr>
      </w:pPr>
      <w:r w:rsidRPr="007124F0">
        <w:rPr>
          <w:rFonts w:ascii="Tahoma" w:hAnsi="Tahoma" w:cs="Tahoma"/>
          <w:i/>
          <w:sz w:val="19"/>
          <w:szCs w:val="19"/>
        </w:rPr>
        <w:t xml:space="preserve">Zgoraj navedene pogoje lahko ponudnik izpolni samostojno, kot skupina ponudnikov v primeru skupne ponudbe ali s podizvajalci (glede na dejavnosti, ki so predmet javnega naročila in jih bo v okviru ponudbe posamezni subjekt izvajal), </w:t>
      </w:r>
      <w:r w:rsidRPr="007124F0">
        <w:rPr>
          <w:rFonts w:ascii="Tahoma" w:hAnsi="Tahoma" w:cs="Tahoma"/>
          <w:i/>
          <w:sz w:val="19"/>
          <w:szCs w:val="19"/>
          <w:u w:val="single"/>
        </w:rPr>
        <w:t>vendar bo moral ta subjekt (s katerim se izkazuje pogoje oz. sposobnost) predmetna dela javnega naročila tudi izvesti,</w:t>
      </w:r>
      <w:r w:rsidRPr="007124F0">
        <w:rPr>
          <w:sz w:val="19"/>
          <w:szCs w:val="19"/>
          <w:u w:val="single"/>
        </w:rPr>
        <w:t xml:space="preserve"> </w:t>
      </w:r>
      <w:r w:rsidRPr="007124F0">
        <w:rPr>
          <w:rFonts w:ascii="Tahoma" w:hAnsi="Tahoma" w:cs="Tahoma"/>
          <w:i/>
          <w:sz w:val="19"/>
          <w:szCs w:val="19"/>
          <w:u w:val="single"/>
        </w:rPr>
        <w:t>ter v ponudbi priložiti zahtevana dokazila.</w:t>
      </w:r>
    </w:p>
    <w:p w14:paraId="7A087D8C" w14:textId="77777777" w:rsidR="005F0B8A" w:rsidRPr="007124F0" w:rsidRDefault="005F0B8A" w:rsidP="00331106">
      <w:pPr>
        <w:keepNext/>
        <w:keepLines/>
        <w:jc w:val="both"/>
        <w:rPr>
          <w:rFonts w:ascii="Tahoma" w:hAnsi="Tahoma" w:cs="Tahoma"/>
          <w:bCs/>
        </w:rPr>
      </w:pPr>
    </w:p>
    <w:p w14:paraId="32C55706" w14:textId="77777777" w:rsidR="00CE495B" w:rsidRPr="007124F0" w:rsidRDefault="00CE495B" w:rsidP="00331106">
      <w:pPr>
        <w:keepNext/>
        <w:keepLines/>
        <w:numPr>
          <w:ilvl w:val="2"/>
          <w:numId w:val="17"/>
        </w:numPr>
        <w:jc w:val="both"/>
        <w:rPr>
          <w:rFonts w:ascii="Tahoma" w:hAnsi="Tahoma" w:cs="Tahoma"/>
          <w:b/>
          <w:sz w:val="22"/>
        </w:rPr>
      </w:pPr>
      <w:r w:rsidRPr="007124F0">
        <w:rPr>
          <w:rFonts w:ascii="Tahoma" w:hAnsi="Tahoma" w:cs="Tahoma"/>
          <w:b/>
          <w:sz w:val="22"/>
        </w:rPr>
        <w:t>Ekonomski in finančni položaj</w:t>
      </w:r>
    </w:p>
    <w:p w14:paraId="57A86210" w14:textId="77777777" w:rsidR="00CE495B" w:rsidRPr="007124F0" w:rsidRDefault="00CE495B" w:rsidP="00331106">
      <w:pPr>
        <w:keepNext/>
        <w:keepLines/>
        <w:jc w:val="both"/>
        <w:rPr>
          <w:rFonts w:ascii="Tahoma" w:hAnsi="Tahoma" w:cs="Tahoma"/>
          <w:bCs/>
          <w:sz w:val="18"/>
        </w:rPr>
      </w:pPr>
    </w:p>
    <w:p w14:paraId="71C6D454" w14:textId="77777777" w:rsidR="00CE495B" w:rsidRPr="007124F0" w:rsidRDefault="00CE495B" w:rsidP="00331106">
      <w:pPr>
        <w:keepNext/>
        <w:keepLines/>
        <w:jc w:val="both"/>
        <w:rPr>
          <w:rFonts w:ascii="Tahoma" w:hAnsi="Tahoma" w:cs="Tahoma"/>
        </w:rPr>
      </w:pPr>
      <w:r w:rsidRPr="007124F0">
        <w:rPr>
          <w:rFonts w:ascii="Tahoma" w:hAnsi="Tahoma" w:cs="Tahoma"/>
        </w:rPr>
        <w:t xml:space="preserve">Gospodarski subjekt mora biti ekonomsko in finančno sposoben izvesti predmet javnega naročila. </w:t>
      </w:r>
    </w:p>
    <w:p w14:paraId="73CC9685" w14:textId="77777777" w:rsidR="00CE495B" w:rsidRPr="007124F0" w:rsidRDefault="00CE495B" w:rsidP="00331106">
      <w:pPr>
        <w:keepNext/>
        <w:keepLines/>
        <w:jc w:val="both"/>
        <w:rPr>
          <w:rFonts w:ascii="Tahoma" w:hAnsi="Tahoma" w:cs="Tahoma"/>
          <w:sz w:val="16"/>
        </w:rPr>
      </w:pPr>
    </w:p>
    <w:p w14:paraId="0AB75DD6" w14:textId="77777777" w:rsidR="00CE495B" w:rsidRPr="007124F0" w:rsidRDefault="00CE495B" w:rsidP="00331106">
      <w:pPr>
        <w:keepNext/>
        <w:keepLines/>
        <w:jc w:val="both"/>
        <w:rPr>
          <w:rFonts w:ascii="Tahoma" w:hAnsi="Tahoma" w:cs="Tahoma"/>
        </w:rPr>
      </w:pPr>
      <w:r w:rsidRPr="007124F0">
        <w:rPr>
          <w:rFonts w:ascii="Tahoma" w:hAnsi="Tahoma" w:cs="Tahoma"/>
        </w:rPr>
        <w:t>Zgoraj navedeni pogoji veljajo tudi za posamezne člane skupine ponudnikov v okviru skupne ponudbe in za vse v ponudbi navedene podizvajalce.</w:t>
      </w:r>
    </w:p>
    <w:p w14:paraId="37979569" w14:textId="77777777" w:rsidR="00720389" w:rsidRPr="007124F0" w:rsidRDefault="00720389" w:rsidP="00331106">
      <w:pPr>
        <w:keepNext/>
        <w:keepLines/>
        <w:ind w:right="-2"/>
        <w:jc w:val="both"/>
        <w:rPr>
          <w:rFonts w:ascii="Tahoma" w:hAnsi="Tahoma" w:cs="Tahoma"/>
          <w:bCs/>
          <w:sz w:val="14"/>
        </w:rPr>
      </w:pPr>
    </w:p>
    <w:p w14:paraId="4D4BBF9A" w14:textId="77777777" w:rsidR="00CE495B" w:rsidRPr="007124F0" w:rsidRDefault="00CE495B" w:rsidP="00331106">
      <w:pPr>
        <w:keepNext/>
        <w:keepLines/>
        <w:ind w:right="-2"/>
        <w:jc w:val="both"/>
        <w:rPr>
          <w:rFonts w:ascii="Tahoma" w:hAnsi="Tahoma" w:cs="Tahoma"/>
          <w:b/>
          <w:smallCaps/>
        </w:rPr>
      </w:pPr>
      <w:r w:rsidRPr="007124F0">
        <w:rPr>
          <w:rFonts w:ascii="Tahoma" w:hAnsi="Tahoma" w:cs="Tahoma"/>
          <w:b/>
          <w:smallCaps/>
        </w:rPr>
        <w:t>Dokazilo:</w:t>
      </w:r>
    </w:p>
    <w:p w14:paraId="6E024458" w14:textId="77777777" w:rsidR="00CE495B" w:rsidRPr="007124F0" w:rsidRDefault="00CE495B" w:rsidP="00331106">
      <w:pPr>
        <w:keepNext/>
        <w:keepLines/>
        <w:jc w:val="both"/>
        <w:rPr>
          <w:rFonts w:ascii="Tahoma" w:hAnsi="Tahoma" w:cs="Tahoma"/>
        </w:rPr>
      </w:pPr>
      <w:r w:rsidRPr="007124F0">
        <w:rPr>
          <w:rFonts w:ascii="Tahoma" w:hAnsi="Tahoma" w:cs="Tahoma"/>
        </w:rPr>
        <w:t xml:space="preserve">ESPD s strani </w:t>
      </w:r>
      <w:r w:rsidR="001609DB" w:rsidRPr="007124F0">
        <w:rPr>
          <w:rFonts w:ascii="Tahoma" w:hAnsi="Tahoma" w:cs="Tahoma"/>
        </w:rPr>
        <w:t>ponudnika/partnerja</w:t>
      </w:r>
      <w:r w:rsidRPr="007124F0">
        <w:rPr>
          <w:rFonts w:ascii="Tahoma" w:hAnsi="Tahoma" w:cs="Tahoma"/>
        </w:rPr>
        <w:t>, ter s Prilogo 3/1 (ponudnik/partner).</w:t>
      </w:r>
      <w:r w:rsidRPr="007124F0">
        <w:t xml:space="preserve"> </w:t>
      </w:r>
    </w:p>
    <w:p w14:paraId="6804D628" w14:textId="77777777" w:rsidR="00CE495B" w:rsidRPr="007124F0" w:rsidRDefault="00CE495B" w:rsidP="00331106">
      <w:pPr>
        <w:keepNext/>
        <w:keepLines/>
        <w:jc w:val="both"/>
        <w:rPr>
          <w:rFonts w:ascii="Tahoma" w:hAnsi="Tahoma" w:cs="Tahoma"/>
          <w:i/>
          <w:sz w:val="19"/>
          <w:szCs w:val="19"/>
        </w:rPr>
      </w:pPr>
      <w:r w:rsidRPr="007124F0">
        <w:rPr>
          <w:rFonts w:ascii="Tahoma" w:hAnsi="Tahoma" w:cs="Tahoma"/>
          <w:i/>
          <w:sz w:val="19"/>
          <w:szCs w:val="19"/>
        </w:rPr>
        <w:t>Naročnik si pridržuje pravico, da ponudnik na podlagi poziva naročnika v zahtevanem roku predloži dodatna dokazila oz. pojasnila o izpolnjevanju zahtevanih pogojev.</w:t>
      </w:r>
    </w:p>
    <w:p w14:paraId="1C98B5D8" w14:textId="77777777" w:rsidR="00CE495B" w:rsidRPr="007124F0" w:rsidRDefault="00CE495B" w:rsidP="00331106">
      <w:pPr>
        <w:keepNext/>
        <w:keepLines/>
        <w:jc w:val="both"/>
        <w:rPr>
          <w:rFonts w:ascii="Tahoma" w:hAnsi="Tahoma" w:cs="Tahoma"/>
          <w:bCs/>
        </w:rPr>
      </w:pPr>
    </w:p>
    <w:p w14:paraId="2984D5DE" w14:textId="77777777" w:rsidR="00411688" w:rsidRPr="007124F0" w:rsidRDefault="00411688" w:rsidP="00331106">
      <w:pPr>
        <w:keepNext/>
        <w:keepLines/>
        <w:numPr>
          <w:ilvl w:val="2"/>
          <w:numId w:val="17"/>
        </w:numPr>
        <w:jc w:val="both"/>
        <w:rPr>
          <w:rFonts w:ascii="Tahoma" w:hAnsi="Tahoma" w:cs="Tahoma"/>
          <w:b/>
          <w:sz w:val="22"/>
        </w:rPr>
      </w:pPr>
      <w:r w:rsidRPr="007124F0">
        <w:rPr>
          <w:rFonts w:ascii="Tahoma" w:hAnsi="Tahoma" w:cs="Tahoma"/>
          <w:b/>
          <w:sz w:val="22"/>
        </w:rPr>
        <w:t xml:space="preserve">Tehnična in strokovna/kadrovska sposobnost </w:t>
      </w:r>
    </w:p>
    <w:p w14:paraId="680D7A8A" w14:textId="77777777" w:rsidR="00411688" w:rsidRPr="007124F0" w:rsidRDefault="00411688" w:rsidP="00331106">
      <w:pPr>
        <w:keepNext/>
        <w:keepLines/>
        <w:jc w:val="both"/>
        <w:rPr>
          <w:rFonts w:ascii="Tahoma" w:hAnsi="Tahoma" w:cs="Tahoma"/>
        </w:rPr>
      </w:pPr>
    </w:p>
    <w:p w14:paraId="6822F89E" w14:textId="77777777" w:rsidR="00727A3A" w:rsidRPr="007124F0" w:rsidRDefault="00727A3A" w:rsidP="00331106">
      <w:pPr>
        <w:keepNext/>
        <w:keepLines/>
        <w:jc w:val="both"/>
        <w:rPr>
          <w:rFonts w:ascii="Tahoma" w:hAnsi="Tahoma" w:cs="Tahoma"/>
          <w:bCs/>
        </w:rPr>
      </w:pPr>
      <w:r w:rsidRPr="007124F0">
        <w:rPr>
          <w:rFonts w:ascii="Tahoma" w:hAnsi="Tahoma" w:cs="Tahoma"/>
          <w:bCs/>
        </w:rPr>
        <w:t>V nadaljevanju navedene tehnične in strokovne/kadrovske pogoje oz. sposobnost/i lahko ponudnik izpolni samostojno, kot skupina ponudnikov (partnerji) v primeru skupne ponudbe ali s podizvajalci</w:t>
      </w:r>
      <w:r w:rsidRPr="007124F0">
        <w:t xml:space="preserve"> </w:t>
      </w:r>
      <w:r w:rsidRPr="007124F0">
        <w:rPr>
          <w:rFonts w:ascii="Tahoma" w:hAnsi="Tahoma" w:cs="Tahoma"/>
          <w:bCs/>
        </w:rPr>
        <w:t xml:space="preserve">oz. subjektom, katerega zmogljivost bo ponudnik uporabil (glede na dejavnosti, ki so predmet javnega naročila in jih bo v okviru ponudbe posamezni subjekt izvajal), </w:t>
      </w:r>
      <w:r w:rsidRPr="007124F0">
        <w:rPr>
          <w:rFonts w:ascii="Tahoma" w:hAnsi="Tahoma" w:cs="Tahoma"/>
          <w:bCs/>
          <w:u w:val="single"/>
        </w:rPr>
        <w:t xml:space="preserve">vendar bo moral ta subjekt (s katerim se izkazuje pogoje oz. sposobnost) predmetna dela javnega naročila tudi izvesti.  </w:t>
      </w:r>
    </w:p>
    <w:p w14:paraId="20A8A23D" w14:textId="77777777" w:rsidR="00727A3A" w:rsidRPr="007124F0" w:rsidRDefault="00727A3A" w:rsidP="00331106">
      <w:pPr>
        <w:keepNext/>
        <w:keepLines/>
        <w:jc w:val="both"/>
        <w:rPr>
          <w:rFonts w:ascii="Tahoma" w:hAnsi="Tahoma" w:cs="Tahoma"/>
          <w:sz w:val="16"/>
        </w:rPr>
      </w:pPr>
    </w:p>
    <w:p w14:paraId="0064B3AA" w14:textId="77777777" w:rsidR="00727A3A" w:rsidRPr="007124F0" w:rsidRDefault="00727A3A" w:rsidP="00331106">
      <w:pPr>
        <w:keepNext/>
        <w:keepLines/>
        <w:jc w:val="both"/>
        <w:rPr>
          <w:rFonts w:ascii="Tahoma" w:hAnsi="Tahoma" w:cs="Tahoma"/>
        </w:rPr>
      </w:pPr>
      <w:r w:rsidRPr="007124F0">
        <w:rPr>
          <w:rFonts w:ascii="Tahoma" w:hAnsi="Tahoma" w:cs="Tahoma"/>
        </w:rPr>
        <w:t xml:space="preserve">Če bo drugi subjekt s katerim se izkazuje pogoje oz. sposobnost in na katere se sklicuje ponudnik, </w:t>
      </w:r>
      <w:r w:rsidRPr="007124F0">
        <w:rPr>
          <w:rFonts w:ascii="Tahoma" w:hAnsi="Tahoma" w:cs="Tahoma"/>
          <w:u w:val="single"/>
        </w:rPr>
        <w:t>neposredno sam izvedel del predmeta javnega naročila</w:t>
      </w:r>
      <w:r w:rsidRPr="007124F0">
        <w:rPr>
          <w:rFonts w:ascii="Tahoma" w:hAnsi="Tahoma" w:cs="Tahoma"/>
        </w:rPr>
        <w:t xml:space="preserve">, potem govorimo o subjektu, ki izpolnjuje definicijo </w:t>
      </w:r>
      <w:r w:rsidRPr="007124F0">
        <w:rPr>
          <w:rFonts w:ascii="Tahoma" w:hAnsi="Tahoma" w:cs="Tahoma"/>
          <w:b/>
        </w:rPr>
        <w:t>podizvajalca</w:t>
      </w:r>
      <w:r w:rsidRPr="007124F0">
        <w:rPr>
          <w:rFonts w:ascii="Tahoma" w:hAnsi="Tahoma" w:cs="Tahoma"/>
        </w:rPr>
        <w:t xml:space="preserve">, </w:t>
      </w:r>
      <w:r w:rsidRPr="007124F0">
        <w:rPr>
          <w:rFonts w:ascii="Tahoma" w:hAnsi="Tahoma" w:cs="Tahoma"/>
          <w:u w:val="single"/>
        </w:rPr>
        <w:t xml:space="preserve">zato naj </w:t>
      </w:r>
      <w:r w:rsidRPr="007124F0">
        <w:rPr>
          <w:rFonts w:ascii="Tahoma" w:hAnsi="Tahoma" w:cs="Tahoma"/>
          <w:b/>
          <w:u w:val="single"/>
        </w:rPr>
        <w:t>ga ponudnik nominira</w:t>
      </w:r>
      <w:r w:rsidRPr="007124F0">
        <w:rPr>
          <w:rFonts w:ascii="Tahoma" w:hAnsi="Tahoma" w:cs="Tahoma"/>
          <w:u w:val="single"/>
        </w:rPr>
        <w:t xml:space="preserve"> </w:t>
      </w:r>
      <w:r w:rsidRPr="007124F0">
        <w:rPr>
          <w:rFonts w:ascii="Tahoma" w:hAnsi="Tahoma" w:cs="Tahoma"/>
          <w:b/>
          <w:u w:val="single"/>
        </w:rPr>
        <w:t>kot podizvajalca/e</w:t>
      </w:r>
      <w:r w:rsidRPr="007124F0">
        <w:rPr>
          <w:rFonts w:ascii="Tahoma" w:hAnsi="Tahoma" w:cs="Tahoma"/>
          <w:u w:val="single"/>
        </w:rPr>
        <w:t xml:space="preserve"> </w:t>
      </w:r>
      <w:r w:rsidRPr="007124F0">
        <w:rPr>
          <w:rFonts w:ascii="Tahoma" w:hAnsi="Tahoma" w:cs="Tahoma"/>
          <w:b/>
          <w:u w:val="single"/>
        </w:rPr>
        <w:t>in ne</w:t>
      </w:r>
      <w:r w:rsidRPr="007124F0">
        <w:rPr>
          <w:rFonts w:ascii="Tahoma" w:hAnsi="Tahoma" w:cs="Tahoma"/>
          <w:u w:val="single"/>
        </w:rPr>
        <w:t xml:space="preserve"> kot subjekt/e, katerih zmogljivost uporablja ponudnik v ponudbi</w:t>
      </w:r>
      <w:r w:rsidRPr="007124F0">
        <w:rPr>
          <w:rFonts w:ascii="Tahoma" w:hAnsi="Tahoma" w:cs="Tahoma"/>
        </w:rPr>
        <w:t>.</w:t>
      </w:r>
    </w:p>
    <w:p w14:paraId="324D2865" w14:textId="77777777" w:rsidR="00727A3A" w:rsidRPr="007124F0" w:rsidRDefault="00727A3A" w:rsidP="00331106">
      <w:pPr>
        <w:keepNext/>
        <w:keepLines/>
        <w:jc w:val="both"/>
        <w:rPr>
          <w:rFonts w:ascii="Tahoma" w:hAnsi="Tahoma" w:cs="Tahoma"/>
          <w:bCs/>
          <w:szCs w:val="22"/>
        </w:rPr>
      </w:pPr>
    </w:p>
    <w:p w14:paraId="551387E7" w14:textId="77777777" w:rsidR="001551CB" w:rsidRPr="007124F0" w:rsidRDefault="001551CB" w:rsidP="00331106">
      <w:pPr>
        <w:keepNext/>
        <w:keepLines/>
        <w:jc w:val="both"/>
        <w:rPr>
          <w:rFonts w:ascii="Tahoma" w:hAnsi="Tahoma" w:cs="Tahoma"/>
          <w:bCs/>
          <w:szCs w:val="22"/>
        </w:rPr>
      </w:pPr>
      <w:r w:rsidRPr="007124F0">
        <w:rPr>
          <w:rFonts w:ascii="Tahoma" w:hAnsi="Tahoma" w:cs="Tahoma"/>
          <w:bCs/>
        </w:rPr>
        <w:t>V nadaljevanju navedene tehnične in strokovne/kadrovske pogoje oz. sposobnost/i veljajo za vse sklope, razen kjer/če je jasno navedeno, da velja samo za določen sklop.</w:t>
      </w:r>
    </w:p>
    <w:p w14:paraId="69518FA4" w14:textId="77777777" w:rsidR="001551CB" w:rsidRPr="007124F0" w:rsidRDefault="001551CB" w:rsidP="00331106">
      <w:pPr>
        <w:keepNext/>
        <w:keepLines/>
        <w:jc w:val="both"/>
        <w:rPr>
          <w:rFonts w:ascii="Tahoma" w:hAnsi="Tahoma" w:cs="Tahoma"/>
          <w:bCs/>
          <w:szCs w:val="22"/>
        </w:rPr>
      </w:pPr>
    </w:p>
    <w:p w14:paraId="790087E7" w14:textId="46A0C3A7" w:rsidR="00646998" w:rsidRDefault="00CF795D" w:rsidP="00331106">
      <w:pPr>
        <w:pStyle w:val="Odstavekseznama"/>
        <w:keepNext/>
        <w:keepLines/>
        <w:numPr>
          <w:ilvl w:val="3"/>
          <w:numId w:val="17"/>
        </w:numPr>
        <w:rPr>
          <w:rFonts w:ascii="Tahoma" w:hAnsi="Tahoma" w:cs="Tahoma"/>
          <w:b/>
        </w:rPr>
      </w:pPr>
      <w:r w:rsidRPr="007124F0">
        <w:rPr>
          <w:rFonts w:ascii="Tahoma" w:hAnsi="Tahoma" w:cs="Tahoma"/>
          <w:b/>
        </w:rPr>
        <w:t>T</w:t>
      </w:r>
      <w:r w:rsidR="00646998" w:rsidRPr="007124F0">
        <w:rPr>
          <w:rFonts w:ascii="Tahoma" w:hAnsi="Tahoma" w:cs="Tahoma"/>
          <w:b/>
        </w:rPr>
        <w:t>ehnična sposobnost</w:t>
      </w:r>
      <w:r w:rsidR="004F31B2" w:rsidRPr="007124F0">
        <w:rPr>
          <w:rFonts w:ascii="Tahoma" w:hAnsi="Tahoma" w:cs="Tahoma"/>
          <w:b/>
        </w:rPr>
        <w:t xml:space="preserve">/pogoji </w:t>
      </w:r>
    </w:p>
    <w:p w14:paraId="207EB616" w14:textId="77777777" w:rsidR="00BD2002" w:rsidRDefault="00BD2002" w:rsidP="00BD2002">
      <w:pPr>
        <w:pStyle w:val="Odstavekseznama"/>
        <w:keepNext/>
        <w:keepLines/>
        <w:ind w:left="1080"/>
        <w:rPr>
          <w:rFonts w:ascii="Tahoma" w:hAnsi="Tahoma" w:cs="Tahoma"/>
          <w:b/>
        </w:rPr>
      </w:pPr>
    </w:p>
    <w:p w14:paraId="01DFA752" w14:textId="31F60814" w:rsidR="00BD2002" w:rsidRPr="007124F0" w:rsidRDefault="00BD2002" w:rsidP="00BD2002">
      <w:pPr>
        <w:pStyle w:val="Odstavekseznama"/>
        <w:keepNext/>
        <w:keepLines/>
        <w:numPr>
          <w:ilvl w:val="4"/>
          <w:numId w:val="17"/>
        </w:numPr>
        <w:rPr>
          <w:rFonts w:ascii="Tahoma" w:hAnsi="Tahoma" w:cs="Tahoma"/>
          <w:b/>
        </w:rPr>
      </w:pPr>
      <w:r>
        <w:rPr>
          <w:rFonts w:ascii="Tahoma" w:hAnsi="Tahoma" w:cs="Tahoma"/>
          <w:b/>
        </w:rPr>
        <w:t>Reference</w:t>
      </w:r>
    </w:p>
    <w:p w14:paraId="246A9664" w14:textId="77777777" w:rsidR="00646998" w:rsidRPr="007124F0" w:rsidRDefault="00646998" w:rsidP="00331106">
      <w:pPr>
        <w:keepNext/>
        <w:keepLines/>
        <w:jc w:val="both"/>
        <w:rPr>
          <w:rFonts w:ascii="Tahoma" w:hAnsi="Tahoma" w:cs="Tahoma"/>
          <w:sz w:val="16"/>
        </w:rPr>
      </w:pPr>
    </w:p>
    <w:p w14:paraId="28183C57" w14:textId="7175B141" w:rsidR="00CF795D" w:rsidRPr="00ED020C" w:rsidRDefault="00CF795D" w:rsidP="00331106">
      <w:pPr>
        <w:keepNext/>
        <w:keepLines/>
        <w:spacing w:after="60"/>
        <w:jc w:val="both"/>
        <w:rPr>
          <w:rFonts w:ascii="Tahoma" w:hAnsi="Tahoma" w:cs="Tahoma"/>
        </w:rPr>
      </w:pPr>
      <w:r w:rsidRPr="007124F0">
        <w:rPr>
          <w:rFonts w:ascii="Tahoma" w:hAnsi="Tahoma" w:cs="Tahoma"/>
        </w:rPr>
        <w:t xml:space="preserve">Naročnik </w:t>
      </w:r>
      <w:r w:rsidRPr="00ED020C">
        <w:rPr>
          <w:rFonts w:ascii="Tahoma" w:hAnsi="Tahoma" w:cs="Tahoma"/>
        </w:rPr>
        <w:t>zahteva</w:t>
      </w:r>
      <w:r w:rsidR="00727A3A" w:rsidRPr="00ED020C">
        <w:rPr>
          <w:rFonts w:ascii="Tahoma" w:hAnsi="Tahoma" w:cs="Tahoma"/>
        </w:rPr>
        <w:t xml:space="preserve"> (</w:t>
      </w:r>
      <w:r w:rsidR="00727A3A" w:rsidRPr="00ED020C">
        <w:rPr>
          <w:rFonts w:ascii="Tahoma" w:hAnsi="Tahoma" w:cs="Tahoma"/>
          <w:u w:val="single"/>
        </w:rPr>
        <w:t xml:space="preserve">velja za </w:t>
      </w:r>
      <w:r w:rsidR="00BE726D" w:rsidRPr="00ED020C">
        <w:rPr>
          <w:rFonts w:ascii="Tahoma" w:hAnsi="Tahoma" w:cs="Tahoma"/>
          <w:u w:val="single"/>
        </w:rPr>
        <w:t>oba</w:t>
      </w:r>
      <w:r w:rsidR="00727A3A" w:rsidRPr="00ED020C">
        <w:rPr>
          <w:rFonts w:ascii="Tahoma" w:hAnsi="Tahoma" w:cs="Tahoma"/>
          <w:u w:val="single"/>
        </w:rPr>
        <w:t xml:space="preserve"> sklop</w:t>
      </w:r>
      <w:r w:rsidR="00BE726D" w:rsidRPr="00ED020C">
        <w:rPr>
          <w:rFonts w:ascii="Tahoma" w:hAnsi="Tahoma" w:cs="Tahoma"/>
          <w:u w:val="single"/>
        </w:rPr>
        <w:t>a</w:t>
      </w:r>
      <w:r w:rsidR="00727A3A" w:rsidRPr="00ED020C">
        <w:rPr>
          <w:rFonts w:ascii="Tahoma" w:hAnsi="Tahoma" w:cs="Tahoma"/>
        </w:rPr>
        <w:t>)</w:t>
      </w:r>
      <w:r w:rsidRPr="00ED020C">
        <w:rPr>
          <w:rFonts w:ascii="Tahoma" w:hAnsi="Tahoma" w:cs="Tahoma"/>
        </w:rPr>
        <w:t xml:space="preserve"> sledeče </w:t>
      </w:r>
      <w:r w:rsidR="008B148A" w:rsidRPr="00ED020C">
        <w:rPr>
          <w:rFonts w:ascii="Tahoma" w:hAnsi="Tahoma" w:cs="Tahoma"/>
        </w:rPr>
        <w:t xml:space="preserve">splošne </w:t>
      </w:r>
      <w:r w:rsidRPr="00ED020C">
        <w:rPr>
          <w:rFonts w:ascii="Tahoma" w:hAnsi="Tahoma" w:cs="Tahoma"/>
          <w:bCs/>
        </w:rPr>
        <w:t>tehnične pogoje</w:t>
      </w:r>
      <w:r w:rsidR="00727A3A" w:rsidRPr="00ED020C">
        <w:rPr>
          <w:rFonts w:ascii="Tahoma" w:hAnsi="Tahoma" w:cs="Tahoma"/>
          <w:bCs/>
        </w:rPr>
        <w:t xml:space="preserve"> oz. tehnično sposobnost</w:t>
      </w:r>
      <w:r w:rsidRPr="00ED020C">
        <w:rPr>
          <w:rFonts w:ascii="Tahoma" w:hAnsi="Tahoma" w:cs="Tahoma"/>
        </w:rPr>
        <w:t xml:space="preserve">:    </w:t>
      </w:r>
    </w:p>
    <w:p w14:paraId="44CFB06B" w14:textId="77777777" w:rsidR="00CF795D" w:rsidRPr="007124F0" w:rsidRDefault="00CF795D" w:rsidP="00331106">
      <w:pPr>
        <w:keepNext/>
        <w:keepLines/>
        <w:numPr>
          <w:ilvl w:val="0"/>
          <w:numId w:val="9"/>
        </w:numPr>
        <w:ind w:left="567"/>
        <w:jc w:val="both"/>
        <w:rPr>
          <w:rFonts w:ascii="Tahoma" w:hAnsi="Tahoma" w:cs="Tahoma"/>
        </w:rPr>
      </w:pPr>
      <w:r w:rsidRPr="00ED020C">
        <w:rPr>
          <w:rFonts w:ascii="Tahoma" w:hAnsi="Tahoma" w:cs="Tahoma"/>
        </w:rPr>
        <w:t>Ponudnik mora razpolagati z vsemi tehničnimi sredstvi</w:t>
      </w:r>
      <w:r w:rsidRPr="007124F0">
        <w:rPr>
          <w:rFonts w:ascii="Tahoma" w:hAnsi="Tahoma" w:cs="Tahoma"/>
        </w:rPr>
        <w:t xml:space="preserve"> in opremo, ter mora zagotoviti ustrezne tehnične zmogljivosti za kvalitetno izvedbo celotnega naročila v predvidenem roku, skladno z zahtevami iz razpisne dokumentacije, pravili stroke ter določili predpisov in standardov s področja predmeta naročila. </w:t>
      </w:r>
    </w:p>
    <w:p w14:paraId="6EAFD867" w14:textId="77777777" w:rsidR="00CF795D" w:rsidRPr="007124F0" w:rsidRDefault="00CF795D" w:rsidP="00331106">
      <w:pPr>
        <w:keepNext/>
        <w:keepLines/>
        <w:ind w:left="567" w:firstLine="60"/>
        <w:jc w:val="both"/>
        <w:rPr>
          <w:rFonts w:ascii="Tahoma" w:hAnsi="Tahoma" w:cs="Tahoma"/>
          <w:sz w:val="10"/>
        </w:rPr>
      </w:pPr>
    </w:p>
    <w:p w14:paraId="6B0DD7F5" w14:textId="77777777" w:rsidR="00CF795D" w:rsidRPr="007124F0" w:rsidRDefault="00CF795D" w:rsidP="00331106">
      <w:pPr>
        <w:keepNext/>
        <w:keepLines/>
        <w:numPr>
          <w:ilvl w:val="0"/>
          <w:numId w:val="9"/>
        </w:numPr>
        <w:ind w:left="567"/>
        <w:jc w:val="both"/>
        <w:rPr>
          <w:rFonts w:ascii="Tahoma" w:hAnsi="Tahoma" w:cs="Tahoma"/>
        </w:rPr>
      </w:pPr>
      <w:r w:rsidRPr="007124F0">
        <w:rPr>
          <w:rFonts w:ascii="Tahoma" w:hAnsi="Tahoma" w:cs="Tahoma"/>
        </w:rPr>
        <w:t>Predmet ponudbe mora izpolnjevati vse standarde, pogoje in zahteve naročnika, navedene v dokumentaciji v zvezi z oddajo javnega naročila. Ponudnik se mora strinjati z vsemi pogoji, navedenimi v tehnični specifikaciji predmeta javnega naročila.</w:t>
      </w:r>
    </w:p>
    <w:p w14:paraId="0D22CB9E" w14:textId="77777777" w:rsidR="00CF795D" w:rsidRPr="007124F0" w:rsidRDefault="00CF795D" w:rsidP="00331106">
      <w:pPr>
        <w:pStyle w:val="Odstavekseznama"/>
        <w:keepNext/>
        <w:keepLines/>
        <w:ind w:left="142"/>
        <w:rPr>
          <w:rFonts w:ascii="Tahoma" w:hAnsi="Tahoma" w:cs="Tahoma"/>
          <w:sz w:val="10"/>
        </w:rPr>
      </w:pPr>
    </w:p>
    <w:p w14:paraId="0AEA1863" w14:textId="77777777" w:rsidR="00D73A19" w:rsidRDefault="00CF795D" w:rsidP="00D73A19">
      <w:pPr>
        <w:keepNext/>
        <w:keepLines/>
        <w:numPr>
          <w:ilvl w:val="0"/>
          <w:numId w:val="9"/>
        </w:numPr>
        <w:ind w:left="567"/>
        <w:jc w:val="both"/>
        <w:rPr>
          <w:rFonts w:ascii="Tahoma" w:hAnsi="Tahoma" w:cs="Tahoma"/>
        </w:rPr>
      </w:pPr>
      <w:r w:rsidRPr="007124F0">
        <w:rPr>
          <w:rFonts w:ascii="Tahoma" w:hAnsi="Tahoma" w:cs="Tahoma"/>
        </w:rPr>
        <w:t>Ponudnik mora pri izvedbi predmeta javnega naročila upoštevati vso veljavno zakonodajo in relevantne predpise, na katere se predmet javnega naročila nanaša</w:t>
      </w:r>
      <w:r w:rsidR="00D73A19">
        <w:rPr>
          <w:rFonts w:ascii="Tahoma" w:hAnsi="Tahoma" w:cs="Tahoma"/>
        </w:rPr>
        <w:t>,</w:t>
      </w:r>
    </w:p>
    <w:p w14:paraId="51B632FB" w14:textId="4D1073BB" w:rsidR="00D73A19" w:rsidRPr="00D73A19" w:rsidRDefault="00D73A19" w:rsidP="00D73A19">
      <w:pPr>
        <w:keepNext/>
        <w:keepLines/>
        <w:numPr>
          <w:ilvl w:val="0"/>
          <w:numId w:val="9"/>
        </w:numPr>
        <w:ind w:left="567"/>
        <w:jc w:val="both"/>
        <w:rPr>
          <w:rFonts w:ascii="Tahoma" w:hAnsi="Tahoma" w:cs="Tahoma"/>
        </w:rPr>
      </w:pPr>
      <w:r>
        <w:rPr>
          <w:rFonts w:ascii="Tahoma" w:hAnsi="Tahoma" w:cs="Tahoma"/>
        </w:rPr>
        <w:t>Ponudnik je dolžan tehnično sposobnost</w:t>
      </w:r>
      <w:r w:rsidRPr="00D73A19">
        <w:rPr>
          <w:rFonts w:ascii="Tahoma" w:hAnsi="Tahoma" w:cs="Tahoma"/>
        </w:rPr>
        <w:t xml:space="preserve"> dokaz</w:t>
      </w:r>
      <w:r>
        <w:rPr>
          <w:rFonts w:ascii="Tahoma" w:hAnsi="Tahoma" w:cs="Tahoma"/>
        </w:rPr>
        <w:t>ati tudi s</w:t>
      </w:r>
      <w:r w:rsidRPr="00D73A19">
        <w:rPr>
          <w:rFonts w:ascii="Tahoma" w:hAnsi="Tahoma" w:cs="Tahoma"/>
        </w:rPr>
        <w:t xml:space="preserve"> predložitvijo seznama dobav (</w:t>
      </w:r>
      <w:r w:rsidR="00BE726D">
        <w:rPr>
          <w:rFonts w:ascii="Tahoma" w:hAnsi="Tahoma" w:cs="Tahoma"/>
        </w:rPr>
        <w:t>izključno istovrstni material</w:t>
      </w:r>
      <w:r w:rsidRPr="00D73A19">
        <w:rPr>
          <w:rFonts w:ascii="Tahoma" w:hAnsi="Tahoma" w:cs="Tahoma"/>
        </w:rPr>
        <w:t xml:space="preserve">). Ponudnik mora seznamu priložiti </w:t>
      </w:r>
      <w:r w:rsidRPr="00D73A19">
        <w:rPr>
          <w:rFonts w:ascii="Tahoma" w:hAnsi="Tahoma" w:cs="Tahoma"/>
          <w:b/>
          <w:bCs/>
        </w:rPr>
        <w:t>referenčna potrdila</w:t>
      </w:r>
      <w:r w:rsidR="00BE726D">
        <w:rPr>
          <w:rFonts w:ascii="Tahoma" w:hAnsi="Tahoma" w:cs="Tahoma"/>
          <w:b/>
          <w:bCs/>
        </w:rPr>
        <w:t>.</w:t>
      </w:r>
      <w:r w:rsidRPr="00D73A19">
        <w:rPr>
          <w:rFonts w:ascii="Tahoma" w:hAnsi="Tahoma" w:cs="Tahoma"/>
        </w:rPr>
        <w:t xml:space="preserve"> Ponudnik mora v ponudbi izkazati, da je v zadnjih treh (3) letih pred oddajo ponudbe za posamezen sklop uspešno izvedel dobave posameznim kupcem, v skupni vrednosti: </w:t>
      </w:r>
    </w:p>
    <w:p w14:paraId="55CE96AE" w14:textId="77777777" w:rsidR="00D73A19" w:rsidRPr="007252F0" w:rsidRDefault="00D73A19" w:rsidP="00D73A19">
      <w:pPr>
        <w:keepNext/>
        <w:keepLines/>
        <w:jc w:val="both"/>
        <w:rPr>
          <w:rFonts w:ascii="Tahoma" w:hAnsi="Tahoma" w:cs="Tahom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6"/>
        <w:gridCol w:w="3373"/>
      </w:tblGrid>
      <w:tr w:rsidR="00D73A19" w:rsidRPr="007252F0" w14:paraId="71DDF58B" w14:textId="77777777" w:rsidTr="00F0424B">
        <w:tc>
          <w:tcPr>
            <w:tcW w:w="5416" w:type="dxa"/>
          </w:tcPr>
          <w:p w14:paraId="717786B2" w14:textId="77777777" w:rsidR="00D73A19" w:rsidRPr="007252F0" w:rsidRDefault="00D73A19" w:rsidP="00986970">
            <w:pPr>
              <w:keepNext/>
              <w:keepLines/>
              <w:jc w:val="both"/>
              <w:rPr>
                <w:rFonts w:ascii="Tahoma" w:hAnsi="Tahoma" w:cs="Tahoma"/>
              </w:rPr>
            </w:pPr>
            <w:r w:rsidRPr="007252F0">
              <w:rPr>
                <w:rFonts w:ascii="Tahoma" w:hAnsi="Tahoma" w:cs="Tahoma"/>
              </w:rPr>
              <w:t xml:space="preserve">      </w:t>
            </w:r>
          </w:p>
          <w:p w14:paraId="117753AD" w14:textId="77777777" w:rsidR="00D73A19" w:rsidRPr="007252F0" w:rsidRDefault="00D73A19" w:rsidP="00986970">
            <w:pPr>
              <w:keepNext/>
              <w:keepLines/>
              <w:jc w:val="both"/>
              <w:rPr>
                <w:rFonts w:ascii="Tahoma" w:hAnsi="Tahoma" w:cs="Tahoma"/>
              </w:rPr>
            </w:pPr>
            <w:r w:rsidRPr="007252F0">
              <w:rPr>
                <w:rFonts w:ascii="Tahoma" w:hAnsi="Tahoma" w:cs="Tahoma"/>
              </w:rPr>
              <w:t xml:space="preserve">      SKLOP</w:t>
            </w:r>
          </w:p>
        </w:tc>
        <w:tc>
          <w:tcPr>
            <w:tcW w:w="3373" w:type="dxa"/>
          </w:tcPr>
          <w:p w14:paraId="29D1D4D0" w14:textId="77777777" w:rsidR="00D73A19" w:rsidRPr="007252F0" w:rsidRDefault="00D73A19" w:rsidP="00986970">
            <w:pPr>
              <w:keepNext/>
              <w:keepLines/>
              <w:jc w:val="both"/>
              <w:rPr>
                <w:rFonts w:ascii="Tahoma" w:hAnsi="Tahoma" w:cs="Tahoma"/>
              </w:rPr>
            </w:pPr>
            <w:r w:rsidRPr="007252F0">
              <w:rPr>
                <w:rFonts w:ascii="Tahoma" w:hAnsi="Tahoma" w:cs="Tahoma"/>
              </w:rPr>
              <w:t>Skupna vrednost vseh referenc v EUR brez DDV v zadnjih treh (3) letih</w:t>
            </w:r>
          </w:p>
        </w:tc>
      </w:tr>
      <w:tr w:rsidR="00D73A19" w:rsidRPr="007252F0" w14:paraId="30C4BCD3" w14:textId="77777777" w:rsidTr="00F0424B">
        <w:tc>
          <w:tcPr>
            <w:tcW w:w="5416" w:type="dxa"/>
            <w:vAlign w:val="bottom"/>
          </w:tcPr>
          <w:p w14:paraId="6B21C85C" w14:textId="5136C2BB" w:rsidR="00D73A19" w:rsidRPr="00F0424B" w:rsidRDefault="00D73A19" w:rsidP="00986970">
            <w:pPr>
              <w:keepNext/>
              <w:keepLines/>
              <w:numPr>
                <w:ilvl w:val="0"/>
                <w:numId w:val="3"/>
              </w:numPr>
              <w:spacing w:after="22"/>
              <w:ind w:left="399" w:hanging="199"/>
              <w:jc w:val="both"/>
              <w:rPr>
                <w:rFonts w:ascii="Tahoma" w:hAnsi="Tahoma" w:cs="Tahoma"/>
              </w:rPr>
            </w:pPr>
            <w:r w:rsidRPr="00F0424B">
              <w:rPr>
                <w:rFonts w:ascii="Tahoma" w:hAnsi="Tahoma" w:cs="Tahoma"/>
              </w:rPr>
              <w:t xml:space="preserve">sklop 1: </w:t>
            </w:r>
            <w:r w:rsidR="00BD507B" w:rsidRPr="00F0424B">
              <w:rPr>
                <w:rFonts w:ascii="Tahoma" w:hAnsi="Tahoma" w:cs="Tahoma"/>
              </w:rPr>
              <w:t xml:space="preserve">DOBAVA SEZONSKEGA CVETJA, TRAJNIC IN SUBSTRATOV </w:t>
            </w:r>
            <w:r w:rsidRPr="00F0424B">
              <w:rPr>
                <w:rFonts w:ascii="Tahoma" w:hAnsi="Tahoma" w:cs="Tahoma"/>
              </w:rPr>
              <w:t xml:space="preserve"> </w:t>
            </w:r>
          </w:p>
        </w:tc>
        <w:tc>
          <w:tcPr>
            <w:tcW w:w="3373" w:type="dxa"/>
          </w:tcPr>
          <w:p w14:paraId="0A105CCC" w14:textId="23370CDC" w:rsidR="00D73A19" w:rsidRPr="00F0424B" w:rsidRDefault="00BD2002" w:rsidP="00986970">
            <w:pPr>
              <w:pStyle w:val="Telobesedila2"/>
              <w:keepNext/>
              <w:keepLines/>
              <w:ind w:right="-1"/>
              <w:rPr>
                <w:rFonts w:ascii="Tahoma" w:hAnsi="Tahoma" w:cs="Tahoma"/>
                <w:b w:val="0"/>
                <w:sz w:val="20"/>
              </w:rPr>
            </w:pPr>
            <w:r w:rsidRPr="00F0424B">
              <w:rPr>
                <w:rFonts w:ascii="Tahoma" w:hAnsi="Tahoma" w:cs="Tahoma"/>
                <w:b w:val="0"/>
                <w:sz w:val="20"/>
              </w:rPr>
              <w:t>200.000,00</w:t>
            </w:r>
          </w:p>
        </w:tc>
      </w:tr>
      <w:tr w:rsidR="00BE726D" w:rsidRPr="007252F0" w14:paraId="4A1AE1F2" w14:textId="77777777" w:rsidTr="00F0424B">
        <w:tc>
          <w:tcPr>
            <w:tcW w:w="5416" w:type="dxa"/>
            <w:vAlign w:val="bottom"/>
          </w:tcPr>
          <w:p w14:paraId="068CC5C5" w14:textId="5AE2B14A" w:rsidR="00BE726D" w:rsidRPr="00F0424B" w:rsidRDefault="00BE726D" w:rsidP="00BE726D">
            <w:pPr>
              <w:keepNext/>
              <w:keepLines/>
              <w:numPr>
                <w:ilvl w:val="0"/>
                <w:numId w:val="3"/>
              </w:numPr>
              <w:spacing w:after="22"/>
              <w:ind w:left="399" w:hanging="199"/>
              <w:jc w:val="both"/>
              <w:rPr>
                <w:rFonts w:ascii="Tahoma" w:hAnsi="Tahoma" w:cs="Tahoma"/>
              </w:rPr>
            </w:pPr>
            <w:r w:rsidRPr="00F0424B">
              <w:rPr>
                <w:rFonts w:ascii="Tahoma" w:hAnsi="Tahoma" w:cs="Tahoma"/>
              </w:rPr>
              <w:t xml:space="preserve">sklop 2: DOBAVA DENDROLOŠKEGA MATERIALA </w:t>
            </w:r>
          </w:p>
        </w:tc>
        <w:tc>
          <w:tcPr>
            <w:tcW w:w="3373" w:type="dxa"/>
          </w:tcPr>
          <w:p w14:paraId="618BC53F" w14:textId="45190C04" w:rsidR="00BE726D" w:rsidRPr="00F0424B" w:rsidRDefault="00BE726D" w:rsidP="00BE726D">
            <w:pPr>
              <w:pStyle w:val="Telobesedila2"/>
              <w:keepNext/>
              <w:keepLines/>
              <w:ind w:right="-1"/>
              <w:rPr>
                <w:rFonts w:ascii="Tahoma" w:hAnsi="Tahoma" w:cs="Tahoma"/>
                <w:b w:val="0"/>
                <w:sz w:val="20"/>
              </w:rPr>
            </w:pPr>
            <w:r w:rsidRPr="00F0424B">
              <w:rPr>
                <w:rFonts w:ascii="Tahoma" w:hAnsi="Tahoma" w:cs="Tahoma"/>
                <w:b w:val="0"/>
                <w:sz w:val="20"/>
              </w:rPr>
              <w:t>300.000,00</w:t>
            </w:r>
          </w:p>
        </w:tc>
      </w:tr>
    </w:tbl>
    <w:p w14:paraId="045AD583" w14:textId="77777777" w:rsidR="00D73A19" w:rsidRPr="007252F0" w:rsidRDefault="00D73A19" w:rsidP="00D73A19">
      <w:pPr>
        <w:keepNext/>
        <w:keepLines/>
        <w:spacing w:line="276" w:lineRule="auto"/>
        <w:jc w:val="both"/>
        <w:rPr>
          <w:rFonts w:ascii="Tahoma" w:hAnsi="Tahoma" w:cs="Tahoma"/>
        </w:rPr>
      </w:pPr>
    </w:p>
    <w:p w14:paraId="592CE174" w14:textId="0EFD39EA" w:rsidR="00005DED" w:rsidRPr="007124F0" w:rsidRDefault="00005DED" w:rsidP="00005DED">
      <w:pPr>
        <w:keepNext/>
        <w:keepLines/>
        <w:spacing w:line="276" w:lineRule="auto"/>
        <w:jc w:val="both"/>
        <w:rPr>
          <w:rFonts w:ascii="Tahoma" w:hAnsi="Tahoma" w:cs="Tahoma"/>
        </w:rPr>
      </w:pPr>
      <w:r w:rsidRPr="007252F0">
        <w:rPr>
          <w:rFonts w:ascii="Tahoma" w:hAnsi="Tahoma" w:cs="Tahoma"/>
        </w:rPr>
        <w:t xml:space="preserve">Posamezna referenca mora biti predložena v vrednosti najmanj </w:t>
      </w:r>
      <w:r>
        <w:rPr>
          <w:rFonts w:ascii="Tahoma" w:hAnsi="Tahoma" w:cs="Tahoma"/>
        </w:rPr>
        <w:t>5</w:t>
      </w:r>
      <w:r w:rsidRPr="007252F0">
        <w:rPr>
          <w:rFonts w:ascii="Tahoma" w:hAnsi="Tahoma" w:cs="Tahoma"/>
        </w:rPr>
        <w:t>0.000,00 EUR.</w:t>
      </w:r>
    </w:p>
    <w:p w14:paraId="0945767D" w14:textId="77777777" w:rsidR="00A81CE3" w:rsidRDefault="00A81CE3" w:rsidP="00A81CE3">
      <w:pPr>
        <w:keepNext/>
        <w:keepLines/>
        <w:spacing w:line="276" w:lineRule="auto"/>
        <w:jc w:val="both"/>
        <w:rPr>
          <w:rFonts w:ascii="Tahoma" w:hAnsi="Tahoma" w:cs="Tahoma"/>
        </w:rPr>
      </w:pPr>
    </w:p>
    <w:p w14:paraId="56CABEF6" w14:textId="28DC468D" w:rsidR="00441C1C" w:rsidRDefault="00005DED" w:rsidP="00441C1C">
      <w:pPr>
        <w:keepNext/>
        <w:keepLines/>
        <w:spacing w:line="276" w:lineRule="auto"/>
        <w:jc w:val="both"/>
        <w:rPr>
          <w:rFonts w:ascii="Tahoma" w:hAnsi="Tahoma" w:cs="Tahoma"/>
        </w:rPr>
      </w:pPr>
      <w:r>
        <w:rPr>
          <w:rFonts w:ascii="Tahoma" w:hAnsi="Tahoma" w:cs="Tahoma"/>
        </w:rPr>
        <w:t>Za sklop 1 mora bit</w:t>
      </w:r>
      <w:r w:rsidR="00810469">
        <w:rPr>
          <w:rFonts w:ascii="Tahoma" w:hAnsi="Tahoma" w:cs="Tahoma"/>
        </w:rPr>
        <w:t>i</w:t>
      </w:r>
      <w:r>
        <w:rPr>
          <w:rFonts w:ascii="Tahoma" w:hAnsi="Tahoma" w:cs="Tahoma"/>
        </w:rPr>
        <w:t xml:space="preserve"> predložena vsaj en</w:t>
      </w:r>
      <w:r w:rsidR="00441C1C">
        <w:rPr>
          <w:rFonts w:ascii="Tahoma" w:hAnsi="Tahoma" w:cs="Tahoma"/>
        </w:rPr>
        <w:t xml:space="preserve">a referenca </w:t>
      </w:r>
      <w:r>
        <w:rPr>
          <w:rFonts w:ascii="Tahoma" w:hAnsi="Tahoma" w:cs="Tahoma"/>
        </w:rPr>
        <w:t xml:space="preserve">v vrednosti </w:t>
      </w:r>
      <w:r w:rsidR="00441C1C">
        <w:rPr>
          <w:rFonts w:ascii="Tahoma" w:hAnsi="Tahoma" w:cs="Tahoma"/>
        </w:rPr>
        <w:t>vsaj 100.000,00</w:t>
      </w:r>
      <w:r>
        <w:rPr>
          <w:rFonts w:ascii="Tahoma" w:hAnsi="Tahoma" w:cs="Tahoma"/>
        </w:rPr>
        <w:t xml:space="preserve"> EUR,</w:t>
      </w:r>
    </w:p>
    <w:p w14:paraId="038C45C4" w14:textId="258B6877" w:rsidR="00005DED" w:rsidRDefault="00005DED" w:rsidP="00005DED">
      <w:pPr>
        <w:keepNext/>
        <w:keepLines/>
        <w:spacing w:line="276" w:lineRule="auto"/>
        <w:jc w:val="both"/>
        <w:rPr>
          <w:rFonts w:ascii="Tahoma" w:hAnsi="Tahoma" w:cs="Tahoma"/>
        </w:rPr>
      </w:pPr>
      <w:r>
        <w:rPr>
          <w:rFonts w:ascii="Tahoma" w:hAnsi="Tahoma" w:cs="Tahoma"/>
        </w:rPr>
        <w:t>Za sklop 2 mora bit</w:t>
      </w:r>
      <w:r w:rsidR="00810469">
        <w:rPr>
          <w:rFonts w:ascii="Tahoma" w:hAnsi="Tahoma" w:cs="Tahoma"/>
        </w:rPr>
        <w:t>i</w:t>
      </w:r>
      <w:r>
        <w:rPr>
          <w:rFonts w:ascii="Tahoma" w:hAnsi="Tahoma" w:cs="Tahoma"/>
        </w:rPr>
        <w:t xml:space="preserve"> predložena vsaj ena referenca v vrednosti vsaj 200.000,00 EUR.</w:t>
      </w:r>
    </w:p>
    <w:p w14:paraId="2868D710" w14:textId="77777777" w:rsidR="00B23D5F" w:rsidRPr="007124F0" w:rsidRDefault="00B23D5F" w:rsidP="00331106">
      <w:pPr>
        <w:keepNext/>
        <w:keepLines/>
        <w:jc w:val="both"/>
        <w:rPr>
          <w:rFonts w:ascii="Tahoma" w:hAnsi="Tahoma" w:cs="Tahoma"/>
          <w:sz w:val="16"/>
        </w:rPr>
      </w:pPr>
    </w:p>
    <w:p w14:paraId="590F5B2D" w14:textId="77777777" w:rsidR="008342ED" w:rsidRPr="007124F0" w:rsidRDefault="008342ED" w:rsidP="00331106">
      <w:pPr>
        <w:keepNext/>
        <w:keepLines/>
        <w:jc w:val="both"/>
        <w:rPr>
          <w:rFonts w:ascii="Tahoma" w:hAnsi="Tahoma" w:cs="Tahoma"/>
          <w:b/>
          <w:smallCaps/>
        </w:rPr>
      </w:pPr>
      <w:r w:rsidRPr="007124F0">
        <w:rPr>
          <w:rFonts w:ascii="Tahoma" w:hAnsi="Tahoma" w:cs="Tahoma"/>
          <w:b/>
          <w:smallCaps/>
        </w:rPr>
        <w:t>Dokazila:</w:t>
      </w:r>
    </w:p>
    <w:p w14:paraId="3D29A96F" w14:textId="77777777" w:rsidR="00D73A19" w:rsidRDefault="00F778A2" w:rsidP="00D73A19">
      <w:pPr>
        <w:pStyle w:val="Odstavekseznama"/>
        <w:keepNext/>
        <w:keepLines/>
        <w:numPr>
          <w:ilvl w:val="0"/>
          <w:numId w:val="8"/>
        </w:numPr>
        <w:jc w:val="both"/>
        <w:rPr>
          <w:rFonts w:ascii="Tahoma" w:hAnsi="Tahoma" w:cs="Tahoma"/>
        </w:rPr>
      </w:pPr>
      <w:r w:rsidRPr="00D73A19">
        <w:rPr>
          <w:rFonts w:ascii="Tahoma" w:hAnsi="Tahoma" w:cs="Tahoma"/>
        </w:rPr>
        <w:t xml:space="preserve">ESPD s strani vseh sodelujočih gospodarskih subjektov v ponudbi,  </w:t>
      </w:r>
    </w:p>
    <w:p w14:paraId="0255EA3C" w14:textId="77777777" w:rsidR="004B5CE9" w:rsidRDefault="00F778A2" w:rsidP="00D73A19">
      <w:pPr>
        <w:pStyle w:val="Odstavekseznama"/>
        <w:keepNext/>
        <w:keepLines/>
        <w:numPr>
          <w:ilvl w:val="0"/>
          <w:numId w:val="8"/>
        </w:numPr>
        <w:jc w:val="both"/>
        <w:rPr>
          <w:rFonts w:ascii="Tahoma" w:hAnsi="Tahoma" w:cs="Tahoma"/>
        </w:rPr>
      </w:pPr>
      <w:r w:rsidRPr="00D73A19">
        <w:rPr>
          <w:rFonts w:ascii="Tahoma" w:hAnsi="Tahoma" w:cs="Tahoma"/>
        </w:rPr>
        <w:lastRenderedPageBreak/>
        <w:t>Prilog</w:t>
      </w:r>
      <w:r w:rsidR="00D73A19">
        <w:rPr>
          <w:rFonts w:ascii="Tahoma" w:hAnsi="Tahoma" w:cs="Tahoma"/>
        </w:rPr>
        <w:t>a</w:t>
      </w:r>
      <w:r w:rsidRPr="00D73A19">
        <w:rPr>
          <w:rFonts w:ascii="Tahoma" w:hAnsi="Tahoma" w:cs="Tahoma"/>
        </w:rPr>
        <w:t xml:space="preserve"> 3/1 (ponudnik/partner) oz. Prilogo 3/2 (podizvajalec</w:t>
      </w:r>
      <w:r w:rsidR="004B5CE9" w:rsidRPr="00D73A19">
        <w:rPr>
          <w:rFonts w:ascii="Tahoma" w:hAnsi="Tahoma" w:cs="Tahoma"/>
        </w:rPr>
        <w:t>/subjekt katerih zm</w:t>
      </w:r>
      <w:r w:rsidR="00720389" w:rsidRPr="00D73A19">
        <w:rPr>
          <w:rFonts w:ascii="Tahoma" w:hAnsi="Tahoma" w:cs="Tahoma"/>
        </w:rPr>
        <w:t>ogljivosti uporablja ponudnik)</w:t>
      </w:r>
    </w:p>
    <w:p w14:paraId="3507AA48" w14:textId="2431DF27" w:rsidR="00D73A19" w:rsidRPr="001E69D6" w:rsidRDefault="00D73A19" w:rsidP="00D73A19">
      <w:pPr>
        <w:keepNext/>
        <w:keepLines/>
        <w:numPr>
          <w:ilvl w:val="0"/>
          <w:numId w:val="8"/>
        </w:numPr>
        <w:spacing w:after="40"/>
        <w:jc w:val="both"/>
        <w:rPr>
          <w:rFonts w:ascii="Tahoma" w:hAnsi="Tahoma" w:cs="Tahoma"/>
        </w:rPr>
      </w:pPr>
      <w:r w:rsidRPr="001E69D6">
        <w:rPr>
          <w:rFonts w:ascii="Tahoma" w:hAnsi="Tahoma" w:cs="Tahoma"/>
        </w:rPr>
        <w:t xml:space="preserve">»Seznam referenc« (priloga 7) in s izpolnjen obrazec »Potrditev referenc s strani posameznih naročnikov« (priloga </w:t>
      </w:r>
      <w:r w:rsidR="003B1DAF">
        <w:rPr>
          <w:rFonts w:ascii="Tahoma" w:hAnsi="Tahoma" w:cs="Tahoma"/>
        </w:rPr>
        <w:t>8</w:t>
      </w:r>
      <w:r w:rsidRPr="001E69D6">
        <w:rPr>
          <w:rFonts w:ascii="Tahoma" w:hAnsi="Tahoma" w:cs="Tahoma"/>
        </w:rPr>
        <w:t xml:space="preserve">), s katerim potrjuje, da je ponudnik dela opravil strokovno pravilno, kvalitetno in v pogodbenem roku (za vsak sklop posebej). </w:t>
      </w:r>
    </w:p>
    <w:p w14:paraId="021C65A1" w14:textId="77777777" w:rsidR="00EE4EFE" w:rsidRPr="007124F0" w:rsidRDefault="00EE4EFE" w:rsidP="00331106">
      <w:pPr>
        <w:keepNext/>
        <w:keepLines/>
        <w:jc w:val="both"/>
        <w:rPr>
          <w:rFonts w:ascii="Tahoma" w:hAnsi="Tahoma" w:cs="Tahoma"/>
          <w:i/>
          <w:sz w:val="12"/>
        </w:rPr>
      </w:pPr>
    </w:p>
    <w:p w14:paraId="167370F6" w14:textId="55B6564B" w:rsidR="00D73A19" w:rsidRDefault="00D73A19" w:rsidP="00D73A19">
      <w:pPr>
        <w:keepNext/>
        <w:keepLines/>
        <w:tabs>
          <w:tab w:val="left" w:pos="284"/>
        </w:tabs>
        <w:jc w:val="both"/>
        <w:rPr>
          <w:rFonts w:ascii="Tahoma" w:hAnsi="Tahoma" w:cs="Tahoma"/>
          <w:i/>
          <w:sz w:val="18"/>
        </w:rPr>
      </w:pPr>
      <w:r w:rsidRPr="008A3D17">
        <w:rPr>
          <w:rFonts w:ascii="Tahoma" w:hAnsi="Tahoma" w:cs="Tahoma"/>
          <w:i/>
          <w:sz w:val="18"/>
        </w:rPr>
        <w:t xml:space="preserve">Naročnik si pridržuje pravico, da ponudnik na podlagi poziva naročnika v zahtevanem roku predloži dodatna </w:t>
      </w:r>
      <w:r w:rsidRPr="00CB5129">
        <w:rPr>
          <w:rFonts w:ascii="Tahoma" w:hAnsi="Tahoma" w:cs="Tahoma"/>
          <w:i/>
          <w:sz w:val="18"/>
        </w:rPr>
        <w:t>dokazila (pogodba, računi,… ), da je bila referenčna dobava izvršena. oz. da naročnik pri izdajatelju reference preveri navedbe iz priloženih referenc s Seznama referenčnih del oziroma uspešno izvedenih poslov ponudnika</w:t>
      </w:r>
      <w:r>
        <w:rPr>
          <w:rFonts w:ascii="Tahoma" w:hAnsi="Tahoma" w:cs="Tahoma"/>
          <w:i/>
          <w:sz w:val="18"/>
        </w:rPr>
        <w:t>.</w:t>
      </w:r>
    </w:p>
    <w:p w14:paraId="4F196652" w14:textId="77777777" w:rsidR="00BD2002" w:rsidRDefault="00BD2002" w:rsidP="00D73A19">
      <w:pPr>
        <w:keepNext/>
        <w:keepLines/>
        <w:tabs>
          <w:tab w:val="left" w:pos="284"/>
        </w:tabs>
        <w:jc w:val="both"/>
        <w:rPr>
          <w:rFonts w:ascii="Tahoma" w:hAnsi="Tahoma" w:cs="Tahoma"/>
          <w:i/>
          <w:sz w:val="18"/>
        </w:rPr>
      </w:pPr>
    </w:p>
    <w:p w14:paraId="10342341" w14:textId="44BD0D22" w:rsidR="00BD2002" w:rsidRPr="00881079" w:rsidRDefault="00BD2002" w:rsidP="00BD2002">
      <w:pPr>
        <w:keepNext/>
        <w:numPr>
          <w:ilvl w:val="2"/>
          <w:numId w:val="2"/>
        </w:numPr>
        <w:jc w:val="both"/>
        <w:rPr>
          <w:rFonts w:ascii="Tahoma" w:hAnsi="Tahoma" w:cs="Tahoma"/>
          <w:b/>
        </w:rPr>
      </w:pPr>
      <w:r w:rsidRPr="00881079">
        <w:rPr>
          <w:rFonts w:ascii="Tahoma" w:hAnsi="Tahoma" w:cs="Tahoma"/>
          <w:b/>
        </w:rPr>
        <w:t>Tehnična sposobnost</w:t>
      </w:r>
      <w:r>
        <w:rPr>
          <w:rFonts w:ascii="Tahoma" w:hAnsi="Tahoma" w:cs="Tahoma"/>
          <w:b/>
        </w:rPr>
        <w:t xml:space="preserve"> – samo za sklop 1</w:t>
      </w:r>
    </w:p>
    <w:p w14:paraId="3B39405E" w14:textId="77777777" w:rsidR="00BD2002" w:rsidRPr="00881079" w:rsidRDefault="00BD2002" w:rsidP="00BD2002">
      <w:pPr>
        <w:keepNext/>
        <w:jc w:val="both"/>
        <w:rPr>
          <w:rFonts w:ascii="Tahoma" w:hAnsi="Tahoma" w:cs="Tahoma"/>
          <w:b/>
          <w:strike/>
        </w:rPr>
      </w:pPr>
    </w:p>
    <w:p w14:paraId="1E672221" w14:textId="77777777" w:rsidR="00BD2002" w:rsidRPr="00AB7A9F" w:rsidRDefault="00BD2002" w:rsidP="00BD2002">
      <w:pPr>
        <w:keepNext/>
        <w:jc w:val="both"/>
        <w:rPr>
          <w:rFonts w:ascii="Tahoma" w:hAnsi="Tahoma" w:cs="Tahoma"/>
        </w:rPr>
      </w:pPr>
      <w:r w:rsidRPr="00AB7A9F">
        <w:rPr>
          <w:rFonts w:ascii="Tahoma" w:hAnsi="Tahoma" w:cs="Tahoma"/>
          <w:bCs/>
        </w:rPr>
        <w:t>Predmet ponudbe mora izpolnjevati tehnične zahteve in pogoje naročnika, navedene v razpisni dokumentaciji. Ponudnik mora razpolagati z vsemi tehničnimi sredstvi in opremo, ki je potrebna za uspešno izvedbo predmeta javnega naročila</w:t>
      </w:r>
      <w:r w:rsidRPr="00AB7A9F">
        <w:rPr>
          <w:rFonts w:ascii="Tahoma" w:hAnsi="Tahoma" w:cs="Tahoma"/>
        </w:rPr>
        <w:t>.</w:t>
      </w:r>
    </w:p>
    <w:p w14:paraId="75950681" w14:textId="77777777" w:rsidR="00BD2002" w:rsidRPr="00AB7A9F" w:rsidRDefault="00BD2002" w:rsidP="00BD2002">
      <w:pPr>
        <w:jc w:val="both"/>
        <w:rPr>
          <w:rFonts w:ascii="Tahoma" w:hAnsi="Tahoma" w:cs="Tahoma"/>
        </w:rPr>
      </w:pPr>
    </w:p>
    <w:p w14:paraId="71277DBE" w14:textId="77777777" w:rsidR="00BD2002" w:rsidRPr="001978A2" w:rsidRDefault="00BD2002" w:rsidP="00CF3442">
      <w:pPr>
        <w:jc w:val="both"/>
        <w:rPr>
          <w:rFonts w:ascii="Tahoma" w:hAnsi="Tahoma" w:cs="Tahoma"/>
          <w:color w:val="000000"/>
        </w:rPr>
      </w:pPr>
      <w:r w:rsidRPr="00AB7A9F">
        <w:rPr>
          <w:rFonts w:ascii="Tahoma" w:hAnsi="Tahoma" w:cs="Tahoma"/>
          <w:color w:val="000000"/>
        </w:rPr>
        <w:t>Ponudnik mora zagotoviti pokrito površino za vzgajanje sadik, ki so predmet tega javnega naročila v minimalni površini 15.000 m</w:t>
      </w:r>
      <w:r w:rsidRPr="00AB7A9F">
        <w:rPr>
          <w:rFonts w:ascii="Tahoma" w:hAnsi="Tahoma" w:cs="Tahoma"/>
          <w:color w:val="000000"/>
          <w:vertAlign w:val="superscript"/>
        </w:rPr>
        <w:t>2</w:t>
      </w:r>
      <w:r w:rsidRPr="00AB7A9F">
        <w:rPr>
          <w:rFonts w:ascii="Tahoma" w:hAnsi="Tahoma" w:cs="Tahoma"/>
          <w:color w:val="000000"/>
        </w:rPr>
        <w:t>.</w:t>
      </w:r>
      <w:r>
        <w:rPr>
          <w:rFonts w:ascii="Tahoma" w:hAnsi="Tahoma" w:cs="Tahoma"/>
          <w:color w:val="000000"/>
        </w:rPr>
        <w:t xml:space="preserve"> </w:t>
      </w:r>
    </w:p>
    <w:p w14:paraId="130FDE08" w14:textId="77777777" w:rsidR="00BD2002" w:rsidRPr="00E23978" w:rsidRDefault="00BD2002" w:rsidP="00BD2002">
      <w:pPr>
        <w:jc w:val="both"/>
        <w:rPr>
          <w:rFonts w:ascii="Tahoma" w:hAnsi="Tahoma" w:cs="Tahoma"/>
        </w:rPr>
      </w:pPr>
    </w:p>
    <w:p w14:paraId="62C5A40F" w14:textId="2272EC79" w:rsidR="00BD2002" w:rsidRPr="00881079" w:rsidRDefault="00BD2002" w:rsidP="00BD2002">
      <w:pPr>
        <w:keepNext/>
        <w:jc w:val="both"/>
        <w:rPr>
          <w:rFonts w:ascii="Tahoma" w:hAnsi="Tahoma" w:cs="Tahoma"/>
          <w:b/>
        </w:rPr>
      </w:pPr>
      <w:r w:rsidRPr="00E23978">
        <w:rPr>
          <w:rFonts w:ascii="Tahoma" w:hAnsi="Tahoma" w:cs="Tahoma"/>
          <w:b/>
        </w:rPr>
        <w:t>Ta pogoj lahko izpolni ponudnik sam ali skupina ponudnikov v okviru skupne ponudbe ali s prijavljenimi podizvajalci.</w:t>
      </w:r>
    </w:p>
    <w:p w14:paraId="5333B468" w14:textId="77777777" w:rsidR="00BD2002" w:rsidRPr="00881079" w:rsidRDefault="00BD2002" w:rsidP="00BD2002">
      <w:pPr>
        <w:keepNext/>
        <w:jc w:val="both"/>
        <w:rPr>
          <w:rFonts w:ascii="Tahoma" w:hAnsi="Tahoma" w:cs="Tahoma"/>
          <w:b/>
        </w:rPr>
      </w:pPr>
    </w:p>
    <w:p w14:paraId="5AE1314F" w14:textId="77777777" w:rsidR="00BD2002" w:rsidRPr="00881079" w:rsidRDefault="00BD2002" w:rsidP="00BD2002">
      <w:pPr>
        <w:pStyle w:val="Telobesedila2"/>
        <w:rPr>
          <w:rFonts w:ascii="Tahoma" w:hAnsi="Tahoma" w:cs="Tahoma"/>
          <w:smallCaps/>
        </w:rPr>
      </w:pPr>
      <w:r w:rsidRPr="00881079">
        <w:rPr>
          <w:rFonts w:ascii="Tahoma" w:hAnsi="Tahoma" w:cs="Tahoma"/>
          <w:smallCaps/>
        </w:rPr>
        <w:t>Dokazila:</w:t>
      </w:r>
    </w:p>
    <w:p w14:paraId="0C2D85C9" w14:textId="363F6E80" w:rsidR="00BD2002" w:rsidRPr="00891D96" w:rsidRDefault="00BD2002" w:rsidP="00BD2002">
      <w:pPr>
        <w:pStyle w:val="Odstavekseznama"/>
        <w:ind w:left="0"/>
        <w:jc w:val="both"/>
        <w:rPr>
          <w:rFonts w:ascii="Tahoma" w:hAnsi="Tahoma" w:cs="Tahoma"/>
          <w:szCs w:val="22"/>
        </w:rPr>
      </w:pPr>
      <w:r w:rsidRPr="00891D96">
        <w:rPr>
          <w:rFonts w:ascii="Tahoma" w:hAnsi="Tahoma" w:cs="Tahoma"/>
          <w:szCs w:val="22"/>
        </w:rPr>
        <w:t xml:space="preserve">Izpolnjen ESPD s strani vseh gospodarskih subjektov v ponudb ter izpolnjen obrazec Tehnična sposobnost (priloga </w:t>
      </w:r>
      <w:r w:rsidR="00ED020C" w:rsidRPr="00891D96">
        <w:rPr>
          <w:rFonts w:ascii="Tahoma" w:hAnsi="Tahoma" w:cs="Tahoma"/>
          <w:szCs w:val="22"/>
        </w:rPr>
        <w:t>10 – samo za sklop 1</w:t>
      </w:r>
      <w:r w:rsidRPr="00891D96">
        <w:rPr>
          <w:rFonts w:ascii="Tahoma" w:hAnsi="Tahoma" w:cs="Tahoma"/>
          <w:szCs w:val="22"/>
        </w:rPr>
        <w:t>).</w:t>
      </w:r>
    </w:p>
    <w:p w14:paraId="49721A94" w14:textId="0966630B" w:rsidR="00BD2002" w:rsidRDefault="00BD2002" w:rsidP="00BD2002">
      <w:pPr>
        <w:pStyle w:val="Odstavekseznama"/>
        <w:ind w:left="0"/>
        <w:jc w:val="both"/>
        <w:rPr>
          <w:rFonts w:ascii="Tahoma" w:hAnsi="Tahoma" w:cs="Tahoma"/>
          <w:szCs w:val="22"/>
        </w:rPr>
      </w:pPr>
    </w:p>
    <w:p w14:paraId="37F251F9" w14:textId="7E789A04" w:rsidR="00810469" w:rsidRDefault="00810469" w:rsidP="00BD2002">
      <w:pPr>
        <w:pStyle w:val="Odstavekseznama"/>
        <w:ind w:left="0"/>
        <w:jc w:val="both"/>
        <w:rPr>
          <w:rFonts w:ascii="Tahoma" w:hAnsi="Tahoma" w:cs="Tahoma"/>
          <w:i/>
          <w:sz w:val="18"/>
        </w:rPr>
      </w:pPr>
      <w:r w:rsidRPr="008A3D17">
        <w:rPr>
          <w:rFonts w:ascii="Tahoma" w:hAnsi="Tahoma" w:cs="Tahoma"/>
          <w:i/>
          <w:sz w:val="18"/>
        </w:rPr>
        <w:t xml:space="preserve">Naročnik si pridržuje pravico, da ponudnik na podlagi poziva naročnika v zahtevanem roku predloži dodatna </w:t>
      </w:r>
      <w:r w:rsidRPr="00CB5129">
        <w:rPr>
          <w:rFonts w:ascii="Tahoma" w:hAnsi="Tahoma" w:cs="Tahoma"/>
          <w:i/>
          <w:sz w:val="18"/>
        </w:rPr>
        <w:t>dokazila</w:t>
      </w:r>
      <w:r>
        <w:rPr>
          <w:rFonts w:ascii="Tahoma" w:hAnsi="Tahoma" w:cs="Tahoma"/>
          <w:i/>
          <w:sz w:val="18"/>
        </w:rPr>
        <w:t>.</w:t>
      </w:r>
    </w:p>
    <w:p w14:paraId="73B983DC" w14:textId="77777777" w:rsidR="00810469" w:rsidRPr="00891D96" w:rsidRDefault="00810469" w:rsidP="00BD2002">
      <w:pPr>
        <w:pStyle w:val="Odstavekseznama"/>
        <w:ind w:left="0"/>
        <w:jc w:val="both"/>
        <w:rPr>
          <w:rFonts w:ascii="Tahoma" w:hAnsi="Tahoma" w:cs="Tahoma"/>
          <w:szCs w:val="22"/>
        </w:rPr>
      </w:pPr>
    </w:p>
    <w:p w14:paraId="0BBD27FB" w14:textId="77777777" w:rsidR="00BD2002" w:rsidRPr="00891D96" w:rsidRDefault="00BD2002" w:rsidP="00BD2002">
      <w:pPr>
        <w:keepNext/>
        <w:numPr>
          <w:ilvl w:val="2"/>
          <w:numId w:val="2"/>
        </w:numPr>
        <w:jc w:val="both"/>
        <w:rPr>
          <w:rFonts w:ascii="Tahoma" w:hAnsi="Tahoma" w:cs="Tahoma"/>
          <w:b/>
        </w:rPr>
      </w:pPr>
      <w:r w:rsidRPr="00891D96">
        <w:rPr>
          <w:rFonts w:ascii="Tahoma" w:hAnsi="Tahoma" w:cs="Tahoma"/>
          <w:b/>
        </w:rPr>
        <w:t>Kadrovska sposobnost – samo za sklop 1</w:t>
      </w:r>
    </w:p>
    <w:p w14:paraId="39728033" w14:textId="72B370A4" w:rsidR="00BD2002" w:rsidRPr="00881079" w:rsidRDefault="00BD2002" w:rsidP="00BD2002">
      <w:pPr>
        <w:keepNext/>
        <w:ind w:left="1080"/>
        <w:jc w:val="both"/>
        <w:rPr>
          <w:rFonts w:ascii="Tahoma" w:hAnsi="Tahoma" w:cs="Tahoma"/>
          <w:b/>
        </w:rPr>
      </w:pPr>
    </w:p>
    <w:p w14:paraId="1E56DCF4" w14:textId="77777777" w:rsidR="00BD2002" w:rsidRPr="00881079" w:rsidRDefault="00BD2002" w:rsidP="00BD2002">
      <w:pPr>
        <w:keepNext/>
        <w:jc w:val="both"/>
        <w:rPr>
          <w:rFonts w:ascii="Tahoma" w:hAnsi="Tahoma" w:cs="Tahoma"/>
        </w:rPr>
      </w:pPr>
      <w:r w:rsidRPr="00881079">
        <w:rPr>
          <w:rFonts w:ascii="Tahoma" w:hAnsi="Tahoma" w:cs="Tahoma"/>
        </w:rPr>
        <w:t>Ponudnik ali skupina ponudnikov v okviru skupne ponudbe mora razpolagati z ustreznimi kadrom, ki so izkušeni, strokovno usposobljeni in sposobni izvesti predmet javnega naročila.</w:t>
      </w:r>
    </w:p>
    <w:p w14:paraId="65E3DB95" w14:textId="77777777" w:rsidR="00BD2002" w:rsidRDefault="00BD2002" w:rsidP="00BD2002">
      <w:pPr>
        <w:jc w:val="both"/>
        <w:rPr>
          <w:rFonts w:ascii="Tahoma" w:hAnsi="Tahoma" w:cs="Tahoma"/>
        </w:rPr>
      </w:pPr>
    </w:p>
    <w:p w14:paraId="716BC728" w14:textId="77777777" w:rsidR="00BD2002" w:rsidRDefault="00BD2002" w:rsidP="00BD2002">
      <w:pPr>
        <w:jc w:val="both"/>
        <w:rPr>
          <w:rFonts w:ascii="Tahoma" w:hAnsi="Tahoma" w:cs="Tahoma"/>
        </w:rPr>
      </w:pPr>
      <w:r>
        <w:rPr>
          <w:rFonts w:ascii="Tahoma" w:hAnsi="Tahoma" w:cs="Tahoma"/>
        </w:rPr>
        <w:t>Ponudnik mora zagotoviti najmanj deset (10) delavcev z izobrazbo:</w:t>
      </w:r>
    </w:p>
    <w:p w14:paraId="4EC4362D" w14:textId="77777777" w:rsidR="00BD2002" w:rsidRDefault="00BD2002" w:rsidP="00BD2002">
      <w:pPr>
        <w:jc w:val="both"/>
        <w:rPr>
          <w:rFonts w:ascii="Tahoma" w:hAnsi="Tahoma" w:cs="Tahoma"/>
        </w:rPr>
      </w:pPr>
    </w:p>
    <w:p w14:paraId="585F44DF" w14:textId="77777777" w:rsidR="00BD2002" w:rsidRPr="00333C73" w:rsidRDefault="00BD2002" w:rsidP="00BD2002">
      <w:pPr>
        <w:rPr>
          <w:rFonts w:ascii="Tahoma" w:hAnsi="Tahoma" w:cs="Tahoma"/>
        </w:rPr>
      </w:pPr>
      <w:r w:rsidRPr="00333C73">
        <w:rPr>
          <w:rFonts w:ascii="Tahoma" w:hAnsi="Tahoma" w:cs="Tahoma"/>
        </w:rPr>
        <w:t>- vrtnarski tehnik         - 5 delavcev</w:t>
      </w:r>
    </w:p>
    <w:p w14:paraId="59E207C3" w14:textId="77777777" w:rsidR="00BD2002" w:rsidRPr="00333C73" w:rsidRDefault="00BD2002" w:rsidP="00BD2002">
      <w:pPr>
        <w:rPr>
          <w:rFonts w:ascii="Tahoma" w:hAnsi="Tahoma" w:cs="Tahoma"/>
        </w:rPr>
      </w:pPr>
      <w:r w:rsidRPr="00333C73">
        <w:rPr>
          <w:rFonts w:ascii="Tahoma" w:hAnsi="Tahoma" w:cs="Tahoma"/>
        </w:rPr>
        <w:t>- cvetličar                   - 1 delavec</w:t>
      </w:r>
    </w:p>
    <w:p w14:paraId="4F509B21" w14:textId="77777777" w:rsidR="00BD2002" w:rsidRPr="00333C73" w:rsidRDefault="00BD2002" w:rsidP="00BD2002">
      <w:pPr>
        <w:rPr>
          <w:rFonts w:ascii="Tahoma" w:hAnsi="Tahoma" w:cs="Tahoma"/>
        </w:rPr>
      </w:pPr>
      <w:r w:rsidRPr="00333C73">
        <w:rPr>
          <w:rFonts w:ascii="Tahoma" w:hAnsi="Tahoma" w:cs="Tahoma"/>
        </w:rPr>
        <w:t>- hortikulturni tehnik    -  1 delavec</w:t>
      </w:r>
    </w:p>
    <w:p w14:paraId="625C3247" w14:textId="77777777" w:rsidR="00BD2002" w:rsidRPr="00333C73" w:rsidRDefault="00BD2002" w:rsidP="00BD2002">
      <w:pPr>
        <w:rPr>
          <w:rFonts w:ascii="Tahoma" w:hAnsi="Tahoma" w:cs="Tahoma"/>
        </w:rPr>
      </w:pPr>
      <w:r w:rsidRPr="00333C73">
        <w:rPr>
          <w:rFonts w:ascii="Tahoma" w:hAnsi="Tahoma" w:cs="Tahoma"/>
        </w:rPr>
        <w:t>- ing. hortikulture         - 1 delavec</w:t>
      </w:r>
    </w:p>
    <w:p w14:paraId="0601C036" w14:textId="77777777" w:rsidR="00BD2002" w:rsidRPr="00333C73" w:rsidRDefault="00BD2002" w:rsidP="00BD2002">
      <w:pPr>
        <w:rPr>
          <w:rFonts w:ascii="Tahoma" w:hAnsi="Tahoma" w:cs="Tahoma"/>
        </w:rPr>
      </w:pPr>
      <w:r>
        <w:rPr>
          <w:rFonts w:ascii="Tahoma" w:hAnsi="Tahoma" w:cs="Tahoma"/>
        </w:rPr>
        <w:t xml:space="preserve">- </w:t>
      </w:r>
      <w:proofErr w:type="spellStart"/>
      <w:r>
        <w:rPr>
          <w:rFonts w:ascii="Tahoma" w:hAnsi="Tahoma" w:cs="Tahoma"/>
        </w:rPr>
        <w:t>dipl.ing</w:t>
      </w:r>
      <w:proofErr w:type="spellEnd"/>
      <w:r>
        <w:rPr>
          <w:rFonts w:ascii="Tahoma" w:hAnsi="Tahoma" w:cs="Tahoma"/>
        </w:rPr>
        <w:t>. a</w:t>
      </w:r>
      <w:r w:rsidRPr="00333C73">
        <w:rPr>
          <w:rFonts w:ascii="Tahoma" w:hAnsi="Tahoma" w:cs="Tahoma"/>
        </w:rPr>
        <w:t>gronomije   - 1 delavec</w:t>
      </w:r>
    </w:p>
    <w:p w14:paraId="0C37991C" w14:textId="77777777" w:rsidR="00BD2002" w:rsidRPr="00333C73" w:rsidRDefault="00BD2002" w:rsidP="00BD2002">
      <w:pPr>
        <w:rPr>
          <w:rFonts w:ascii="Tahoma" w:hAnsi="Tahoma" w:cs="Tahoma"/>
        </w:rPr>
      </w:pPr>
      <w:r w:rsidRPr="00333C73">
        <w:rPr>
          <w:rFonts w:ascii="Tahoma" w:hAnsi="Tahoma" w:cs="Tahoma"/>
        </w:rPr>
        <w:t xml:space="preserve">- </w:t>
      </w:r>
      <w:proofErr w:type="spellStart"/>
      <w:r w:rsidRPr="00333C73">
        <w:rPr>
          <w:rFonts w:ascii="Tahoma" w:hAnsi="Tahoma" w:cs="Tahoma"/>
        </w:rPr>
        <w:t>univ.dipl.ing</w:t>
      </w:r>
      <w:proofErr w:type="spellEnd"/>
      <w:r w:rsidRPr="00333C73">
        <w:rPr>
          <w:rFonts w:ascii="Tahoma" w:hAnsi="Tahoma" w:cs="Tahoma"/>
        </w:rPr>
        <w:t>. kmetijstva - 1 delavec</w:t>
      </w:r>
    </w:p>
    <w:p w14:paraId="4BF97135" w14:textId="77777777" w:rsidR="00BD2002" w:rsidRPr="00881079" w:rsidRDefault="00BD2002" w:rsidP="00BD2002">
      <w:pPr>
        <w:keepNext/>
        <w:jc w:val="both"/>
        <w:rPr>
          <w:rFonts w:ascii="Tahoma" w:hAnsi="Tahoma" w:cs="Tahoma"/>
        </w:rPr>
      </w:pPr>
    </w:p>
    <w:p w14:paraId="3B78D446" w14:textId="77777777" w:rsidR="00BD2002" w:rsidRDefault="00BD2002" w:rsidP="00BD2002">
      <w:pPr>
        <w:keepNext/>
        <w:jc w:val="both"/>
        <w:rPr>
          <w:rFonts w:ascii="Tahoma" w:hAnsi="Tahoma" w:cs="Tahoma"/>
          <w:b/>
        </w:rPr>
      </w:pPr>
    </w:p>
    <w:p w14:paraId="257448FD" w14:textId="020719C2" w:rsidR="00BD2002" w:rsidRPr="00881079" w:rsidRDefault="00BD2002" w:rsidP="00BD2002">
      <w:pPr>
        <w:keepNext/>
        <w:jc w:val="both"/>
        <w:rPr>
          <w:rFonts w:ascii="Tahoma" w:hAnsi="Tahoma" w:cs="Tahoma"/>
          <w:b/>
        </w:rPr>
      </w:pPr>
      <w:r w:rsidRPr="00881079">
        <w:rPr>
          <w:rFonts w:ascii="Tahoma" w:hAnsi="Tahoma" w:cs="Tahoma"/>
          <w:b/>
        </w:rPr>
        <w:t>Ta pogoj lahko izpolni ponudnik sam ali skupina ponudnikov v okviru skupne ponudbe ali s prijavljenimi podizvajalci.</w:t>
      </w:r>
    </w:p>
    <w:p w14:paraId="7920D74A" w14:textId="77777777" w:rsidR="00BD2002" w:rsidRPr="00881079" w:rsidRDefault="00BD2002" w:rsidP="00BD2002">
      <w:pPr>
        <w:keepNext/>
        <w:jc w:val="both"/>
        <w:rPr>
          <w:rFonts w:ascii="Tahoma" w:hAnsi="Tahoma" w:cs="Tahoma"/>
        </w:rPr>
      </w:pPr>
    </w:p>
    <w:p w14:paraId="36E12EF1" w14:textId="77777777" w:rsidR="00BD2002" w:rsidRPr="00881079" w:rsidRDefault="00BD2002" w:rsidP="00BD2002">
      <w:pPr>
        <w:pStyle w:val="Telobesedila2"/>
        <w:rPr>
          <w:rFonts w:ascii="Tahoma" w:hAnsi="Tahoma" w:cs="Tahoma"/>
          <w:smallCaps/>
        </w:rPr>
      </w:pPr>
      <w:r w:rsidRPr="00881079">
        <w:rPr>
          <w:rFonts w:ascii="Tahoma" w:hAnsi="Tahoma" w:cs="Tahoma"/>
          <w:smallCaps/>
        </w:rPr>
        <w:t>Dokazila:</w:t>
      </w:r>
    </w:p>
    <w:p w14:paraId="77D2A478" w14:textId="2F048B3B" w:rsidR="00BD2002" w:rsidRDefault="00BD2002" w:rsidP="00BD2002">
      <w:pPr>
        <w:jc w:val="both"/>
        <w:rPr>
          <w:rFonts w:ascii="Tahoma" w:hAnsi="Tahoma" w:cs="Tahoma"/>
        </w:rPr>
      </w:pPr>
      <w:r w:rsidRPr="00881079">
        <w:rPr>
          <w:rFonts w:ascii="Tahoma" w:hAnsi="Tahoma" w:cs="Tahoma"/>
          <w:szCs w:val="22"/>
        </w:rPr>
        <w:t>Izpolnjen ESPD s strani vseh g</w:t>
      </w:r>
      <w:r>
        <w:rPr>
          <w:rFonts w:ascii="Tahoma" w:hAnsi="Tahoma" w:cs="Tahoma"/>
          <w:szCs w:val="22"/>
        </w:rPr>
        <w:t xml:space="preserve">ospodarskih subjektov v </w:t>
      </w:r>
      <w:r w:rsidRPr="0036307C">
        <w:rPr>
          <w:rFonts w:ascii="Tahoma" w:hAnsi="Tahoma" w:cs="Tahoma"/>
          <w:szCs w:val="22"/>
        </w:rPr>
        <w:t xml:space="preserve">ponudbi </w:t>
      </w:r>
      <w:r w:rsidRPr="0036307C">
        <w:rPr>
          <w:rFonts w:ascii="Tahoma" w:hAnsi="Tahoma" w:cs="Tahoma"/>
        </w:rPr>
        <w:t xml:space="preserve">in predložitvijo </w:t>
      </w:r>
      <w:r w:rsidR="00891D96">
        <w:rPr>
          <w:rFonts w:ascii="Tahoma" w:hAnsi="Tahoma" w:cs="Tahoma"/>
        </w:rPr>
        <w:t>S</w:t>
      </w:r>
      <w:r w:rsidRPr="0036307C">
        <w:rPr>
          <w:rFonts w:ascii="Tahoma" w:hAnsi="Tahoma" w:cs="Tahoma"/>
        </w:rPr>
        <w:t xml:space="preserve">eznama </w:t>
      </w:r>
      <w:r w:rsidRPr="00891D96">
        <w:rPr>
          <w:rFonts w:ascii="Tahoma" w:hAnsi="Tahoma" w:cs="Tahoma"/>
        </w:rPr>
        <w:t xml:space="preserve">kadra (Priloga </w:t>
      </w:r>
      <w:r w:rsidR="00ED020C" w:rsidRPr="00891D96">
        <w:rPr>
          <w:rFonts w:ascii="Tahoma" w:hAnsi="Tahoma" w:cs="Tahoma"/>
        </w:rPr>
        <w:t>11 – samo za sklop 1</w:t>
      </w:r>
      <w:r w:rsidRPr="00891D96">
        <w:rPr>
          <w:rFonts w:ascii="Tahoma" w:hAnsi="Tahoma" w:cs="Tahoma"/>
        </w:rPr>
        <w:t>).</w:t>
      </w:r>
    </w:p>
    <w:p w14:paraId="5C5E1718" w14:textId="20A8EA8F" w:rsidR="00810469" w:rsidRDefault="00810469" w:rsidP="00BD2002">
      <w:pPr>
        <w:jc w:val="both"/>
        <w:rPr>
          <w:rFonts w:ascii="Tahoma" w:hAnsi="Tahoma" w:cs="Tahoma"/>
        </w:rPr>
      </w:pPr>
    </w:p>
    <w:p w14:paraId="0B3B2693" w14:textId="774B35DC" w:rsidR="00810469" w:rsidRDefault="00810469" w:rsidP="00BD2002">
      <w:pPr>
        <w:jc w:val="both"/>
        <w:rPr>
          <w:rFonts w:ascii="Tahoma" w:hAnsi="Tahoma" w:cs="Tahoma"/>
        </w:rPr>
      </w:pPr>
      <w:r w:rsidRPr="008A3D17">
        <w:rPr>
          <w:rFonts w:ascii="Tahoma" w:hAnsi="Tahoma" w:cs="Tahoma"/>
          <w:i/>
          <w:sz w:val="18"/>
        </w:rPr>
        <w:t xml:space="preserve">Naročnik si pridržuje pravico, da ponudnik na podlagi poziva naročnika v zahtevanem roku predloži dodatna </w:t>
      </w:r>
      <w:r w:rsidRPr="00CB5129">
        <w:rPr>
          <w:rFonts w:ascii="Tahoma" w:hAnsi="Tahoma" w:cs="Tahoma"/>
          <w:i/>
          <w:sz w:val="18"/>
        </w:rPr>
        <w:t>dokazila</w:t>
      </w:r>
      <w:r>
        <w:rPr>
          <w:rFonts w:ascii="Tahoma" w:hAnsi="Tahoma" w:cs="Tahoma"/>
          <w:i/>
          <w:sz w:val="18"/>
        </w:rPr>
        <w:t>.</w:t>
      </w:r>
    </w:p>
    <w:p w14:paraId="5453CA9D" w14:textId="77777777" w:rsidR="0040711D" w:rsidRPr="007124F0" w:rsidRDefault="0040711D" w:rsidP="00331106">
      <w:pPr>
        <w:keepNext/>
        <w:keepLines/>
        <w:numPr>
          <w:ilvl w:val="1"/>
          <w:numId w:val="17"/>
        </w:numPr>
        <w:jc w:val="both"/>
        <w:rPr>
          <w:rFonts w:ascii="Tahoma" w:hAnsi="Tahoma" w:cs="Tahoma"/>
          <w:b/>
          <w:sz w:val="22"/>
        </w:rPr>
      </w:pPr>
      <w:r w:rsidRPr="007124F0">
        <w:rPr>
          <w:rFonts w:ascii="Tahoma" w:hAnsi="Tahoma" w:cs="Tahoma"/>
          <w:b/>
          <w:sz w:val="22"/>
        </w:rPr>
        <w:lastRenderedPageBreak/>
        <w:t>OSTALE ZAHTEVE IN POGOJI NAROČNIKA</w:t>
      </w:r>
    </w:p>
    <w:p w14:paraId="2D90C413" w14:textId="77777777" w:rsidR="0040711D" w:rsidRPr="007124F0" w:rsidRDefault="0040711D" w:rsidP="00331106">
      <w:pPr>
        <w:keepNext/>
        <w:keepLines/>
        <w:rPr>
          <w:rFonts w:ascii="Tahoma" w:hAnsi="Tahoma" w:cs="Tahoma"/>
          <w:b/>
          <w:sz w:val="18"/>
          <w:szCs w:val="21"/>
        </w:rPr>
      </w:pPr>
    </w:p>
    <w:p w14:paraId="25BEDAFB" w14:textId="77777777" w:rsidR="00BC3C2F" w:rsidRPr="007124F0" w:rsidRDefault="00BC3C2F" w:rsidP="00331106">
      <w:pPr>
        <w:keepNext/>
        <w:keepLines/>
        <w:tabs>
          <w:tab w:val="left" w:pos="-1560"/>
        </w:tabs>
        <w:jc w:val="both"/>
        <w:rPr>
          <w:rFonts w:ascii="Tahoma" w:hAnsi="Tahoma" w:cs="Tahoma"/>
        </w:rPr>
      </w:pPr>
      <w:r w:rsidRPr="007124F0">
        <w:rPr>
          <w:rFonts w:ascii="Tahoma" w:hAnsi="Tahoma" w:cs="Tahoma"/>
          <w:b/>
        </w:rPr>
        <w:t xml:space="preserve">A. </w:t>
      </w:r>
      <w:r w:rsidRPr="007124F0">
        <w:rPr>
          <w:rFonts w:ascii="Tahoma" w:hAnsi="Tahoma" w:cs="Tahoma"/>
        </w:rPr>
        <w:t xml:space="preserve">Ponudnik, skupina ponudnikov v okviru skupne ponudbe, vsi v ponudbi navedeni podizvajalci ter </w:t>
      </w:r>
      <w:r w:rsidRPr="007124F0">
        <w:rPr>
          <w:rFonts w:ascii="Tahoma" w:hAnsi="Tahoma" w:cs="Tahoma"/>
          <w:bCs/>
        </w:rPr>
        <w:t>subjekti, katerega zmogljivost bo ponudnik uporabil,</w:t>
      </w:r>
      <w:r w:rsidRPr="007124F0">
        <w:rPr>
          <w:rFonts w:ascii="Tahoma" w:hAnsi="Tahoma" w:cs="Tahoma"/>
        </w:rPr>
        <w:t xml:space="preserve"> ne sme/jo biti uvrščen na seznam poslovnih subjektov, s katerimi na podlagi 35. člena Zakona o integriteti in preprečevanju korupcije (Ur. l. RS, št. 69/11-UPB2, v nadaljevanju: ZIntPK), naročniki ne smejo sodelovati.</w:t>
      </w:r>
    </w:p>
    <w:p w14:paraId="25E38D00" w14:textId="77777777" w:rsidR="00BC3C2F" w:rsidRPr="007124F0" w:rsidRDefault="00BC3C2F" w:rsidP="00331106">
      <w:pPr>
        <w:keepNext/>
        <w:keepLines/>
        <w:jc w:val="both"/>
        <w:rPr>
          <w:rFonts w:ascii="Tahoma" w:hAnsi="Tahoma" w:cs="Tahoma"/>
          <w:b/>
          <w:smallCaps/>
        </w:rPr>
      </w:pPr>
    </w:p>
    <w:p w14:paraId="25A50D39" w14:textId="77777777" w:rsidR="00B35120" w:rsidRPr="007124F0" w:rsidRDefault="00B35120" w:rsidP="00331106">
      <w:pPr>
        <w:keepNext/>
        <w:keepLines/>
        <w:ind w:right="-2"/>
        <w:jc w:val="both"/>
        <w:rPr>
          <w:rFonts w:ascii="Tahoma" w:hAnsi="Tahoma" w:cs="Tahoma"/>
          <w:b/>
          <w:smallCaps/>
        </w:rPr>
      </w:pPr>
      <w:r w:rsidRPr="007124F0">
        <w:rPr>
          <w:rFonts w:ascii="Tahoma" w:hAnsi="Tahoma" w:cs="Tahoma"/>
          <w:b/>
          <w:smallCaps/>
        </w:rPr>
        <w:t>Dokazilo:</w:t>
      </w:r>
    </w:p>
    <w:p w14:paraId="47F8FD7A" w14:textId="77777777" w:rsidR="00B35120" w:rsidRPr="007124F0" w:rsidRDefault="00B35120" w:rsidP="00331106">
      <w:pPr>
        <w:keepNext/>
        <w:keepLines/>
        <w:jc w:val="both"/>
        <w:rPr>
          <w:rFonts w:ascii="Tahoma" w:hAnsi="Tahoma" w:cs="Tahoma"/>
        </w:rPr>
      </w:pPr>
      <w:r w:rsidRPr="007124F0">
        <w:rPr>
          <w:rFonts w:ascii="Tahoma" w:hAnsi="Tahoma" w:cs="Tahoma"/>
        </w:rPr>
        <w:t xml:space="preserve">ESPD s strani vseh sodelujočih gospodarskih subjektov v ponudbi, ter s Prilogo 3/1 (ponudnik/partner) oz. Prilogo 3/2 (podizvajalec/subjekt katerih zmogljivosti uporablja ponudnik). </w:t>
      </w:r>
    </w:p>
    <w:p w14:paraId="36210CE2" w14:textId="77777777" w:rsidR="00BC3C2F" w:rsidRPr="007124F0" w:rsidRDefault="00BC3C2F" w:rsidP="00331106">
      <w:pPr>
        <w:keepNext/>
        <w:keepLines/>
        <w:jc w:val="both"/>
        <w:rPr>
          <w:rFonts w:ascii="Tahoma" w:hAnsi="Tahoma" w:cs="Tahoma"/>
        </w:rPr>
      </w:pPr>
    </w:p>
    <w:p w14:paraId="2CF81298" w14:textId="77777777" w:rsidR="00BC3C2F" w:rsidRPr="007124F0" w:rsidRDefault="00BC3C2F" w:rsidP="00331106">
      <w:pPr>
        <w:keepNext/>
        <w:keepLines/>
        <w:tabs>
          <w:tab w:val="left" w:pos="284"/>
        </w:tabs>
        <w:jc w:val="both"/>
        <w:rPr>
          <w:rFonts w:ascii="Tahoma" w:hAnsi="Tahoma" w:cs="Tahoma"/>
        </w:rPr>
      </w:pPr>
      <w:r w:rsidRPr="007124F0">
        <w:rPr>
          <w:rFonts w:ascii="Tahoma" w:hAnsi="Tahoma" w:cs="Tahoma"/>
          <w:b/>
        </w:rPr>
        <w:t xml:space="preserve">B. </w:t>
      </w:r>
      <w:r w:rsidRPr="007124F0">
        <w:rPr>
          <w:rFonts w:ascii="Tahoma" w:hAnsi="Tahoma" w:cs="Tahoma"/>
        </w:rPr>
        <w:t xml:space="preserve">V skladu s šestim odstavkom 14. člena Zakona o integriteti in preprečevanju korupcije (Uradni list RS, št. </w:t>
      </w:r>
      <w:r w:rsidR="00C05B9B">
        <w:rPr>
          <w:rFonts w:ascii="Tahoma" w:hAnsi="Tahoma" w:cs="Tahoma"/>
        </w:rPr>
        <w:t>45/10 s spremembami</w:t>
      </w:r>
      <w:r w:rsidRPr="007124F0">
        <w:rPr>
          <w:rFonts w:ascii="Tahoma" w:hAnsi="Tahoma" w:cs="Tahoma"/>
        </w:rPr>
        <w:t>; v nadaljevanju ZIntPK) je dolžan izbrani ponudnik na poziv naročnika, pred podpisom pogodbe/okvirnega sporazuma, predložiti izjavo ali podatke o udeležbi fizičnih in pravnih oseb v lastništvu izbranega ponudnika, ter o gospodarskih subjektih za katere se glede na določbe zakona, ki ureja gospodarske družbe, šteje, da so povezane družbe z izbranim ponudnikom (Priloga 4). Če bo ponudnik predložil lažno izjavo oziroma bo dal neresnične podatke o navedenih dejstvih, bo to imelo za posledico ničnost pogodbe/okvirnega sporazuma. Izjavo bodo morali podati tudi ostali gospodarski subjekti, ki nastopajo v ponudbi skupaj s ponudnikom.</w:t>
      </w:r>
    </w:p>
    <w:p w14:paraId="43EE188D" w14:textId="77777777" w:rsidR="007E6D96" w:rsidRPr="007124F0" w:rsidRDefault="007E6D96" w:rsidP="00331106">
      <w:pPr>
        <w:keepNext/>
        <w:keepLines/>
        <w:ind w:right="-2"/>
        <w:jc w:val="both"/>
        <w:rPr>
          <w:rFonts w:ascii="Tahoma" w:hAnsi="Tahoma" w:cs="Tahoma"/>
          <w:b/>
          <w:smallCaps/>
        </w:rPr>
      </w:pPr>
    </w:p>
    <w:p w14:paraId="2030B011" w14:textId="77777777" w:rsidR="00B35120" w:rsidRPr="007124F0" w:rsidRDefault="00B35120" w:rsidP="00331106">
      <w:pPr>
        <w:keepNext/>
        <w:keepLines/>
        <w:ind w:right="-2"/>
        <w:jc w:val="both"/>
        <w:rPr>
          <w:rFonts w:ascii="Tahoma" w:hAnsi="Tahoma" w:cs="Tahoma"/>
          <w:b/>
          <w:smallCaps/>
        </w:rPr>
      </w:pPr>
      <w:r w:rsidRPr="007124F0">
        <w:rPr>
          <w:rFonts w:ascii="Tahoma" w:hAnsi="Tahoma" w:cs="Tahoma"/>
          <w:b/>
          <w:smallCaps/>
        </w:rPr>
        <w:t>Dokazilo:</w:t>
      </w:r>
    </w:p>
    <w:p w14:paraId="06DF43A9" w14:textId="77777777" w:rsidR="00B35120" w:rsidRPr="007124F0" w:rsidRDefault="00B35120" w:rsidP="00331106">
      <w:pPr>
        <w:keepNext/>
        <w:keepLines/>
        <w:jc w:val="both"/>
        <w:rPr>
          <w:rFonts w:ascii="Tahoma" w:hAnsi="Tahoma" w:cs="Tahoma"/>
        </w:rPr>
      </w:pPr>
      <w:r w:rsidRPr="007124F0">
        <w:rPr>
          <w:rFonts w:ascii="Tahoma" w:hAnsi="Tahoma" w:cs="Tahoma"/>
        </w:rPr>
        <w:t xml:space="preserve">ESPD s strani vseh sodelujočih gospodarskih subjektov v ponudbi, ter s Prilogo 3/1 (ponudnik/partner) oz. Prilogo 3/2 (podizvajalec/subjekt katerih zmogljivosti uporablja ponudnik). </w:t>
      </w:r>
    </w:p>
    <w:p w14:paraId="3E3368CF" w14:textId="77777777" w:rsidR="00BC3C2F" w:rsidRPr="007124F0" w:rsidRDefault="00BC3C2F" w:rsidP="00331106">
      <w:pPr>
        <w:keepNext/>
        <w:keepLines/>
        <w:jc w:val="both"/>
        <w:rPr>
          <w:rFonts w:ascii="Tahoma" w:hAnsi="Tahoma" w:cs="Tahoma"/>
          <w:sz w:val="16"/>
        </w:rPr>
      </w:pPr>
    </w:p>
    <w:p w14:paraId="5548B2CD" w14:textId="77777777" w:rsidR="00BC3C2F" w:rsidRPr="007124F0" w:rsidRDefault="00BC3C2F" w:rsidP="00331106">
      <w:pPr>
        <w:keepNext/>
        <w:keepLines/>
        <w:jc w:val="both"/>
        <w:rPr>
          <w:rFonts w:ascii="Tahoma" w:hAnsi="Tahoma" w:cs="Tahoma"/>
        </w:rPr>
      </w:pPr>
      <w:r w:rsidRPr="007124F0">
        <w:rPr>
          <w:rFonts w:ascii="Tahoma" w:hAnsi="Tahoma" w:cs="Tahoma"/>
          <w:b/>
        </w:rPr>
        <w:t xml:space="preserve">Ponudnik </w:t>
      </w:r>
      <w:r w:rsidRPr="007124F0">
        <w:rPr>
          <w:rFonts w:ascii="Tahoma" w:hAnsi="Tahoma" w:cs="Tahoma"/>
          <w:b/>
          <w:u w:val="single"/>
        </w:rPr>
        <w:t>lahko že ob oddaji ponudbe</w:t>
      </w:r>
      <w:r w:rsidRPr="007124F0">
        <w:rPr>
          <w:rFonts w:ascii="Tahoma" w:hAnsi="Tahoma" w:cs="Tahoma"/>
          <w:b/>
        </w:rPr>
        <w:t xml:space="preserve"> predloži predmetno Prilogo 4, </w:t>
      </w:r>
      <w:r w:rsidRPr="007124F0">
        <w:rPr>
          <w:rFonts w:ascii="Tahoma" w:hAnsi="Tahoma" w:cs="Tahoma"/>
        </w:rPr>
        <w:t xml:space="preserve">in sicer </w:t>
      </w:r>
      <w:r w:rsidRPr="007124F0">
        <w:rPr>
          <w:rFonts w:ascii="Tahoma" w:hAnsi="Tahoma" w:cs="Tahoma"/>
          <w:u w:val="single"/>
        </w:rPr>
        <w:t>za vse</w:t>
      </w:r>
      <w:r w:rsidRPr="007124F0">
        <w:rPr>
          <w:rFonts w:ascii="Tahoma" w:hAnsi="Tahoma" w:cs="Tahoma"/>
        </w:rPr>
        <w:t xml:space="preserve"> gospodarske subjekte, ki nastopajo v ponudbi skupaj s ponudnikom (za vse partnerje, podizvajalce in/ali s subjekte, katerih zmogljivosti uporablja gospodarski subjekt).</w:t>
      </w:r>
    </w:p>
    <w:p w14:paraId="61004800" w14:textId="77777777" w:rsidR="00BC3C2F" w:rsidRPr="007124F0" w:rsidRDefault="00BC3C2F" w:rsidP="00331106">
      <w:pPr>
        <w:keepNext/>
        <w:keepLines/>
        <w:jc w:val="both"/>
        <w:rPr>
          <w:rFonts w:ascii="Tahoma" w:hAnsi="Tahoma" w:cs="Tahoma"/>
        </w:rPr>
      </w:pPr>
    </w:p>
    <w:p w14:paraId="62D7068F" w14:textId="77777777" w:rsidR="00BC3C2F" w:rsidRPr="003B1DAF" w:rsidRDefault="00BC3C2F" w:rsidP="00331106">
      <w:pPr>
        <w:keepNext/>
        <w:keepLines/>
        <w:jc w:val="both"/>
        <w:rPr>
          <w:rFonts w:ascii="Tahoma" w:hAnsi="Tahoma" w:cs="Tahoma"/>
          <w:bCs/>
        </w:rPr>
      </w:pPr>
      <w:r w:rsidRPr="007124F0">
        <w:rPr>
          <w:rFonts w:ascii="Tahoma" w:hAnsi="Tahoma" w:cs="Tahoma"/>
          <w:b/>
        </w:rPr>
        <w:t xml:space="preserve">C. </w:t>
      </w:r>
      <w:r w:rsidRPr="003B1DAF">
        <w:rPr>
          <w:rFonts w:ascii="Tahoma" w:hAnsi="Tahoma" w:cs="Tahoma"/>
          <w:bCs/>
        </w:rPr>
        <w:t>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6E237EA1" w14:textId="77777777" w:rsidR="00BC3C2F" w:rsidRPr="003B1DAF" w:rsidRDefault="00BC3C2F" w:rsidP="00331106">
      <w:pPr>
        <w:keepNext/>
        <w:keepLines/>
        <w:jc w:val="both"/>
        <w:rPr>
          <w:rFonts w:ascii="Tahoma" w:hAnsi="Tahoma" w:cs="Tahoma"/>
          <w:b/>
          <w:bCs/>
        </w:rPr>
      </w:pPr>
    </w:p>
    <w:p w14:paraId="62BDC8CB" w14:textId="77777777" w:rsidR="00BC3C2F" w:rsidRPr="003B1DAF" w:rsidRDefault="00BC3C2F" w:rsidP="00331106">
      <w:pPr>
        <w:keepNext/>
        <w:keepLines/>
        <w:jc w:val="both"/>
        <w:rPr>
          <w:rFonts w:ascii="Tahoma" w:hAnsi="Tahoma" w:cs="Tahoma"/>
          <w:b/>
          <w:bCs/>
        </w:rPr>
      </w:pPr>
      <w:r w:rsidRPr="003B1DAF">
        <w:rPr>
          <w:rFonts w:ascii="Tahoma" w:hAnsi="Tahoma" w:cs="Tahoma"/>
        </w:rPr>
        <w:t>Naročnik bo v skladu s prvim odstavkom člena 1h sklepa Sveta (SZVP) 2022/578 z dne 8. aprila 2022 iz postopka javnega naročanja kadarkoli v postopku izključil gospodarski subjekt, če se izkaže, da je pred ali med postopkom javnega naročanja ta subjekt v položaju teh navodil kot sledi:</w:t>
      </w:r>
    </w:p>
    <w:p w14:paraId="25CCF993" w14:textId="77777777" w:rsidR="00BC3C2F" w:rsidRPr="003B1DAF" w:rsidRDefault="00BC3C2F" w:rsidP="00331106">
      <w:pPr>
        <w:keepNext/>
        <w:keepLines/>
        <w:numPr>
          <w:ilvl w:val="0"/>
          <w:numId w:val="18"/>
        </w:numPr>
        <w:ind w:left="426" w:hanging="284"/>
        <w:jc w:val="both"/>
        <w:rPr>
          <w:rFonts w:ascii="Tahoma" w:hAnsi="Tahoma" w:cs="Tahoma"/>
          <w:bCs/>
        </w:rPr>
      </w:pPr>
      <w:r w:rsidRPr="003B1DAF">
        <w:rPr>
          <w:rFonts w:ascii="Tahoma" w:hAnsi="Tahoma" w:cs="Tahoma"/>
          <w:bCs/>
        </w:rPr>
        <w:t>ruski državljan ali fizična ali pravna oseba, subjekt ali organ s sedežem v Rusiji,</w:t>
      </w:r>
    </w:p>
    <w:p w14:paraId="438F5079" w14:textId="77777777" w:rsidR="00BC3C2F" w:rsidRPr="003B1DAF" w:rsidRDefault="00BC3C2F" w:rsidP="00331106">
      <w:pPr>
        <w:keepNext/>
        <w:keepLines/>
        <w:numPr>
          <w:ilvl w:val="0"/>
          <w:numId w:val="18"/>
        </w:numPr>
        <w:ind w:left="426" w:hanging="284"/>
        <w:jc w:val="both"/>
        <w:rPr>
          <w:rFonts w:ascii="Tahoma" w:hAnsi="Tahoma" w:cs="Tahoma"/>
          <w:bCs/>
        </w:rPr>
      </w:pPr>
      <w:r w:rsidRPr="003B1DAF">
        <w:rPr>
          <w:rFonts w:ascii="Tahoma" w:hAnsi="Tahoma" w:cs="Tahoma"/>
          <w:bCs/>
        </w:rPr>
        <w:t xml:space="preserve">pravna oseba, subjekt ali organ, katerih več kot 50-odstotni delež je v neposredni ali posredni lasti subjekta iz prejšnje alineje, ali </w:t>
      </w:r>
    </w:p>
    <w:p w14:paraId="6C0F0427" w14:textId="77777777" w:rsidR="00BC3C2F" w:rsidRPr="003B1DAF" w:rsidRDefault="00BC3C2F" w:rsidP="00331106">
      <w:pPr>
        <w:keepNext/>
        <w:keepLines/>
        <w:numPr>
          <w:ilvl w:val="0"/>
          <w:numId w:val="18"/>
        </w:numPr>
        <w:ind w:left="426" w:hanging="284"/>
        <w:jc w:val="both"/>
        <w:rPr>
          <w:rFonts w:ascii="Tahoma" w:hAnsi="Tahoma" w:cs="Tahoma"/>
          <w:bCs/>
        </w:rPr>
      </w:pPr>
      <w:r w:rsidRPr="003B1DAF">
        <w:rPr>
          <w:rFonts w:ascii="Tahoma" w:hAnsi="Tahoma" w:cs="Tahoma"/>
          <w:bCs/>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171F2FFA" w14:textId="77777777" w:rsidR="00BC3C2F" w:rsidRPr="003B1DAF" w:rsidRDefault="00BC3C2F" w:rsidP="00331106">
      <w:pPr>
        <w:keepNext/>
        <w:keepLines/>
        <w:jc w:val="both"/>
        <w:rPr>
          <w:rFonts w:ascii="Tahoma" w:hAnsi="Tahoma" w:cs="Tahoma"/>
        </w:rPr>
      </w:pPr>
    </w:p>
    <w:p w14:paraId="22803B33" w14:textId="77777777" w:rsidR="00BC3C2F" w:rsidRPr="003B1DAF" w:rsidRDefault="00BC3C2F" w:rsidP="00331106">
      <w:pPr>
        <w:keepNext/>
        <w:keepLines/>
        <w:jc w:val="both"/>
        <w:rPr>
          <w:rFonts w:ascii="Tahoma" w:hAnsi="Tahoma" w:cs="Tahoma"/>
          <w:i/>
        </w:rPr>
      </w:pPr>
      <w:r w:rsidRPr="003B1DAF">
        <w:rPr>
          <w:rFonts w:ascii="Tahoma" w:hAnsi="Tahoma" w:cs="Tahoma"/>
          <w:i/>
        </w:rPr>
        <w:t xml:space="preserve">Zgoraj navedeni pogoji veljajo tudi za posamezne člane skupine ponudnikov v okviru skupne ponudbe, za vse v ponudbi navedene podizvajalce in za vse druge subjekte, katerih zmogljivosti uporablja gospodarski subjekt. </w:t>
      </w:r>
    </w:p>
    <w:p w14:paraId="2C6BE1E7" w14:textId="77777777" w:rsidR="00BC3C2F" w:rsidRPr="003B1DAF" w:rsidRDefault="00BC3C2F" w:rsidP="00331106">
      <w:pPr>
        <w:keepNext/>
        <w:keepLines/>
        <w:jc w:val="both"/>
        <w:rPr>
          <w:rFonts w:ascii="Tahoma" w:hAnsi="Tahoma" w:cs="Tahoma"/>
        </w:rPr>
      </w:pPr>
    </w:p>
    <w:p w14:paraId="41C6349B" w14:textId="77777777" w:rsidR="00B35120" w:rsidRPr="007124F0" w:rsidRDefault="00B35120" w:rsidP="00331106">
      <w:pPr>
        <w:keepNext/>
        <w:keepLines/>
        <w:ind w:right="-2"/>
        <w:jc w:val="both"/>
        <w:rPr>
          <w:rFonts w:ascii="Tahoma" w:hAnsi="Tahoma" w:cs="Tahoma"/>
          <w:b/>
          <w:smallCaps/>
        </w:rPr>
      </w:pPr>
      <w:r w:rsidRPr="007124F0">
        <w:rPr>
          <w:rFonts w:ascii="Tahoma" w:hAnsi="Tahoma" w:cs="Tahoma"/>
          <w:b/>
          <w:smallCaps/>
        </w:rPr>
        <w:t>Dokazilo:</w:t>
      </w:r>
    </w:p>
    <w:p w14:paraId="6BDD0868" w14:textId="77777777" w:rsidR="00B35120" w:rsidRDefault="00B35120" w:rsidP="00331106">
      <w:pPr>
        <w:keepNext/>
        <w:keepLines/>
        <w:jc w:val="both"/>
        <w:rPr>
          <w:rFonts w:ascii="Tahoma" w:hAnsi="Tahoma" w:cs="Tahoma"/>
        </w:rPr>
      </w:pPr>
      <w:r w:rsidRPr="007124F0">
        <w:rPr>
          <w:rFonts w:ascii="Tahoma" w:hAnsi="Tahoma" w:cs="Tahoma"/>
        </w:rPr>
        <w:t xml:space="preserve">ESPD s strani vseh sodelujočih gospodarskih subjektov v ponudbi, ter s Prilogo 3/1 (ponudnik/partner) oz. Prilogo 3/2 (podizvajalec/subjekt katerih zmogljivosti uporablja ponudnik). </w:t>
      </w:r>
    </w:p>
    <w:p w14:paraId="19985F6A" w14:textId="503AEDE5" w:rsidR="005B62B2" w:rsidRDefault="005B62B2" w:rsidP="00331106">
      <w:pPr>
        <w:keepNext/>
        <w:keepLines/>
        <w:tabs>
          <w:tab w:val="left" w:pos="284"/>
        </w:tabs>
        <w:jc w:val="both"/>
        <w:rPr>
          <w:rFonts w:ascii="Tahoma" w:hAnsi="Tahoma" w:cs="Tahoma"/>
        </w:rPr>
      </w:pPr>
    </w:p>
    <w:p w14:paraId="7FC53C29" w14:textId="4CA1E628" w:rsidR="00891D96" w:rsidRDefault="00891D96" w:rsidP="00331106">
      <w:pPr>
        <w:keepNext/>
        <w:keepLines/>
        <w:tabs>
          <w:tab w:val="left" w:pos="284"/>
        </w:tabs>
        <w:jc w:val="both"/>
        <w:rPr>
          <w:rFonts w:ascii="Tahoma" w:hAnsi="Tahoma" w:cs="Tahoma"/>
        </w:rPr>
      </w:pPr>
    </w:p>
    <w:p w14:paraId="7A0770B5" w14:textId="0A7BCA57" w:rsidR="00891D96" w:rsidRDefault="00891D96" w:rsidP="00331106">
      <w:pPr>
        <w:keepNext/>
        <w:keepLines/>
        <w:tabs>
          <w:tab w:val="left" w:pos="284"/>
        </w:tabs>
        <w:jc w:val="both"/>
        <w:rPr>
          <w:rFonts w:ascii="Tahoma" w:hAnsi="Tahoma" w:cs="Tahoma"/>
        </w:rPr>
      </w:pPr>
    </w:p>
    <w:p w14:paraId="4A0E2560" w14:textId="66EC51F2" w:rsidR="00891D96" w:rsidRDefault="00891D96" w:rsidP="00331106">
      <w:pPr>
        <w:keepNext/>
        <w:keepLines/>
        <w:tabs>
          <w:tab w:val="left" w:pos="284"/>
        </w:tabs>
        <w:jc w:val="both"/>
        <w:rPr>
          <w:rFonts w:ascii="Tahoma" w:hAnsi="Tahoma" w:cs="Tahoma"/>
        </w:rPr>
      </w:pPr>
    </w:p>
    <w:p w14:paraId="1310A43B" w14:textId="77777777" w:rsidR="004664DA" w:rsidRPr="007124F0" w:rsidRDefault="004664DA" w:rsidP="00331106">
      <w:pPr>
        <w:keepNext/>
        <w:keepLines/>
        <w:tabs>
          <w:tab w:val="left" w:pos="284"/>
        </w:tabs>
        <w:jc w:val="both"/>
        <w:rPr>
          <w:rFonts w:ascii="Tahoma" w:hAnsi="Tahoma" w:cs="Tahoma"/>
        </w:rPr>
      </w:pPr>
    </w:p>
    <w:p w14:paraId="05913310" w14:textId="77777777" w:rsidR="0040711D" w:rsidRPr="007124F0" w:rsidRDefault="0040711D" w:rsidP="00331106">
      <w:pPr>
        <w:keepNext/>
        <w:keepLines/>
        <w:numPr>
          <w:ilvl w:val="1"/>
          <w:numId w:val="17"/>
        </w:numPr>
        <w:jc w:val="both"/>
        <w:rPr>
          <w:rFonts w:ascii="Tahoma" w:hAnsi="Tahoma" w:cs="Tahoma"/>
          <w:b/>
          <w:sz w:val="22"/>
        </w:rPr>
      </w:pPr>
      <w:r w:rsidRPr="007124F0">
        <w:rPr>
          <w:rFonts w:ascii="Tahoma" w:hAnsi="Tahoma" w:cs="Tahoma"/>
          <w:b/>
          <w:sz w:val="22"/>
        </w:rPr>
        <w:lastRenderedPageBreak/>
        <w:t>SPREJEMANJE POGOJEV RAZPISNE DOKUMENTACIJE</w:t>
      </w:r>
    </w:p>
    <w:p w14:paraId="2E60A037" w14:textId="77777777" w:rsidR="0040711D" w:rsidRPr="007124F0" w:rsidRDefault="0040711D" w:rsidP="00331106">
      <w:pPr>
        <w:keepNext/>
        <w:keepLines/>
        <w:jc w:val="both"/>
        <w:rPr>
          <w:rFonts w:ascii="Tahoma" w:hAnsi="Tahoma" w:cs="Tahoma"/>
          <w:sz w:val="16"/>
        </w:rPr>
      </w:pPr>
    </w:p>
    <w:p w14:paraId="4BEF28AF" w14:textId="77777777" w:rsidR="00BC3C2F" w:rsidRPr="007124F0" w:rsidRDefault="00BC3C2F" w:rsidP="00331106">
      <w:pPr>
        <w:keepNext/>
        <w:keepLines/>
        <w:tabs>
          <w:tab w:val="left" w:pos="284"/>
        </w:tabs>
        <w:jc w:val="both"/>
        <w:rPr>
          <w:rFonts w:ascii="Tahoma" w:hAnsi="Tahoma" w:cs="Tahoma"/>
        </w:rPr>
      </w:pPr>
      <w:r w:rsidRPr="007124F0">
        <w:rPr>
          <w:rFonts w:ascii="Tahoma" w:hAnsi="Tahoma" w:cs="Tahoma"/>
        </w:rPr>
        <w:t xml:space="preserve">Ponudnik, skupina ponudnikov v okviru skupne ponudbe (partner/ji), vsi v ponudbi navedeni podizvajalci ter </w:t>
      </w:r>
      <w:r w:rsidRPr="007124F0">
        <w:rPr>
          <w:rFonts w:ascii="Tahoma" w:hAnsi="Tahoma" w:cs="Tahoma"/>
          <w:bCs/>
        </w:rPr>
        <w:t>subjekti, katerega zmogljivost bo ponudnik uporabil</w:t>
      </w:r>
      <w:r w:rsidRPr="007124F0">
        <w:rPr>
          <w:rFonts w:ascii="Tahoma" w:hAnsi="Tahoma" w:cs="Tahoma"/>
        </w:rPr>
        <w:t xml:space="preserve"> (velja za podizvajalca in </w:t>
      </w:r>
      <w:r w:rsidRPr="007124F0">
        <w:rPr>
          <w:rFonts w:ascii="Tahoma" w:hAnsi="Tahoma" w:cs="Tahoma"/>
          <w:bCs/>
        </w:rPr>
        <w:t>subjekta, katerega zmogljivost bo ponudnik uporabil)</w:t>
      </w:r>
      <w:r w:rsidRPr="007124F0">
        <w:rPr>
          <w:rFonts w:ascii="Tahoma" w:hAnsi="Tahoma" w:cs="Tahoma"/>
        </w:rPr>
        <w:t>, morajo potrditi, da so seznanjenji z določili oz. zahtevami in pogoji razpisne dokumentacije in da se z njo strinjajo (oz. se strinjajo v delu, ki se nanaša na podizvajalca/e oz. na subjekt/e, katerih zmogljivosti bo uporabljal ponudnik).</w:t>
      </w:r>
    </w:p>
    <w:p w14:paraId="30F89F16" w14:textId="77777777" w:rsidR="00C17FD5" w:rsidRPr="007124F0" w:rsidRDefault="00C17FD5" w:rsidP="00331106">
      <w:pPr>
        <w:keepNext/>
        <w:keepLines/>
        <w:ind w:right="-2"/>
        <w:jc w:val="both"/>
        <w:rPr>
          <w:rFonts w:ascii="Tahoma" w:hAnsi="Tahoma" w:cs="Tahoma"/>
          <w:b/>
          <w:smallCaps/>
          <w:sz w:val="12"/>
        </w:rPr>
      </w:pPr>
    </w:p>
    <w:p w14:paraId="4CFBDCD8" w14:textId="77777777" w:rsidR="00B35120" w:rsidRPr="007124F0" w:rsidRDefault="00B35120" w:rsidP="00331106">
      <w:pPr>
        <w:keepNext/>
        <w:keepLines/>
        <w:ind w:right="-2"/>
        <w:jc w:val="both"/>
        <w:rPr>
          <w:rFonts w:ascii="Tahoma" w:hAnsi="Tahoma" w:cs="Tahoma"/>
          <w:b/>
          <w:smallCaps/>
        </w:rPr>
      </w:pPr>
      <w:r w:rsidRPr="007124F0">
        <w:rPr>
          <w:rFonts w:ascii="Tahoma" w:hAnsi="Tahoma" w:cs="Tahoma"/>
          <w:b/>
          <w:smallCaps/>
        </w:rPr>
        <w:t>Dokazilo:</w:t>
      </w:r>
    </w:p>
    <w:p w14:paraId="755419BD" w14:textId="77777777" w:rsidR="006A32E5" w:rsidRPr="007124F0" w:rsidRDefault="00B35120" w:rsidP="00331106">
      <w:pPr>
        <w:keepNext/>
        <w:keepLines/>
        <w:jc w:val="both"/>
        <w:rPr>
          <w:rFonts w:ascii="Tahoma" w:hAnsi="Tahoma" w:cs="Tahoma"/>
        </w:rPr>
      </w:pPr>
      <w:r w:rsidRPr="007124F0">
        <w:rPr>
          <w:rFonts w:ascii="Tahoma" w:hAnsi="Tahoma" w:cs="Tahoma"/>
        </w:rPr>
        <w:t xml:space="preserve">ESPD s strani vseh sodelujočih gospodarskih subjektov v ponudbi, ter s Prilogo 3/1 (ponudnik/partner) oz. Prilogo 3/2 (podizvajalec/subjekt katerih zmogljivosti uporablja ponudnik). </w:t>
      </w:r>
    </w:p>
    <w:p w14:paraId="611B2867" w14:textId="77777777" w:rsidR="003B1DAF" w:rsidRPr="007124F0" w:rsidRDefault="003B1DAF" w:rsidP="00331106">
      <w:pPr>
        <w:keepNext/>
        <w:keepLines/>
        <w:rPr>
          <w:rFonts w:ascii="Tahoma" w:hAnsi="Tahoma" w:cs="Tahoma"/>
          <w:b/>
          <w:sz w:val="24"/>
        </w:rPr>
      </w:pPr>
    </w:p>
    <w:p w14:paraId="2D475C6D" w14:textId="77777777" w:rsidR="00C47526" w:rsidRPr="007124F0" w:rsidRDefault="00C47526" w:rsidP="00331106">
      <w:pPr>
        <w:keepNext/>
        <w:keepLines/>
        <w:numPr>
          <w:ilvl w:val="0"/>
          <w:numId w:val="17"/>
        </w:numPr>
        <w:jc w:val="both"/>
        <w:rPr>
          <w:rFonts w:ascii="Tahoma" w:hAnsi="Tahoma" w:cs="Tahoma"/>
          <w:b/>
          <w:sz w:val="24"/>
        </w:rPr>
      </w:pPr>
      <w:r w:rsidRPr="007124F0">
        <w:rPr>
          <w:rFonts w:ascii="Tahoma" w:hAnsi="Tahoma" w:cs="Tahoma"/>
          <w:b/>
          <w:sz w:val="24"/>
        </w:rPr>
        <w:t>FINANČNA ZAVAROVANJA</w:t>
      </w:r>
    </w:p>
    <w:p w14:paraId="25B1870F" w14:textId="77777777" w:rsidR="00C47526" w:rsidRPr="007124F0" w:rsidRDefault="00C47526" w:rsidP="00331106">
      <w:pPr>
        <w:keepNext/>
        <w:keepLines/>
        <w:jc w:val="both"/>
        <w:rPr>
          <w:rFonts w:ascii="Tahoma" w:hAnsi="Tahoma" w:cs="Tahoma"/>
          <w:i/>
          <w:kern w:val="16"/>
          <w:sz w:val="19"/>
          <w:szCs w:val="19"/>
        </w:rPr>
      </w:pPr>
    </w:p>
    <w:p w14:paraId="26970C8A" w14:textId="77777777" w:rsidR="00C47526" w:rsidRPr="007124F0" w:rsidRDefault="00C47526" w:rsidP="00331106">
      <w:pPr>
        <w:keepNext/>
        <w:keepLines/>
        <w:numPr>
          <w:ilvl w:val="1"/>
          <w:numId w:val="17"/>
        </w:numPr>
        <w:jc w:val="both"/>
        <w:rPr>
          <w:rFonts w:ascii="Tahoma" w:hAnsi="Tahoma" w:cs="Tahoma"/>
          <w:b/>
        </w:rPr>
      </w:pPr>
      <w:bookmarkStart w:id="18" w:name="_Hlk159318547"/>
      <w:r w:rsidRPr="007124F0">
        <w:rPr>
          <w:rFonts w:ascii="Tahoma" w:hAnsi="Tahoma" w:cs="Tahoma"/>
          <w:b/>
        </w:rPr>
        <w:t>Zavarovanje dobre izvedbe obveznosti iz okvirnega sporazuma</w:t>
      </w:r>
    </w:p>
    <w:p w14:paraId="0BC8C58E" w14:textId="77777777" w:rsidR="00C47526" w:rsidRPr="007124F0" w:rsidRDefault="00C47526" w:rsidP="00331106">
      <w:pPr>
        <w:keepNext/>
        <w:keepLines/>
        <w:jc w:val="both"/>
        <w:rPr>
          <w:rFonts w:ascii="Tahoma" w:hAnsi="Tahoma" w:cs="Tahoma"/>
        </w:rPr>
      </w:pPr>
    </w:p>
    <w:p w14:paraId="304F8DA3" w14:textId="4554DF9A" w:rsidR="00D73A19" w:rsidRPr="008A22B8" w:rsidRDefault="00111C44" w:rsidP="00D73A19">
      <w:pPr>
        <w:keepNext/>
        <w:keepLines/>
        <w:jc w:val="both"/>
        <w:rPr>
          <w:rFonts w:ascii="Tahoma" w:hAnsi="Tahoma" w:cs="Tahoma"/>
        </w:rPr>
      </w:pPr>
      <w:r w:rsidRPr="00D82ABD">
        <w:rPr>
          <w:rFonts w:ascii="Tahoma" w:hAnsi="Tahoma" w:cs="Tahoma"/>
        </w:rPr>
        <w:t xml:space="preserve">Ponudnik mora za zavarovanje izpolnitve svoje obveznosti do naročnika, naročniku predložiti finančno zavarovanje v skladu z zahtevami glede finančnih zavarovanj v posameznih podtočkah tega poglavja. </w:t>
      </w:r>
      <w:r w:rsidR="00D73A19" w:rsidRPr="008A22B8">
        <w:rPr>
          <w:rFonts w:ascii="Tahoma" w:hAnsi="Tahoma" w:cs="Tahoma"/>
        </w:rPr>
        <w:t xml:space="preserve">Izbrani ponudnik bo moral ob sklenitvi okvirnega sporazuma </w:t>
      </w:r>
      <w:r w:rsidR="0032404C" w:rsidRPr="0032404C">
        <w:rPr>
          <w:rFonts w:ascii="Tahoma" w:hAnsi="Tahoma" w:cs="Tahoma"/>
        </w:rPr>
        <w:t>oz. najkasneje v roku petih (5) dni po sklenitvi</w:t>
      </w:r>
      <w:r w:rsidR="0032404C">
        <w:rPr>
          <w:rFonts w:ascii="Tahoma" w:hAnsi="Tahoma" w:cs="Tahoma"/>
        </w:rPr>
        <w:t xml:space="preserve"> </w:t>
      </w:r>
      <w:r w:rsidR="00D73A19" w:rsidRPr="008A22B8">
        <w:rPr>
          <w:rFonts w:ascii="Tahoma" w:hAnsi="Tahoma" w:cs="Tahoma"/>
        </w:rPr>
        <w:t xml:space="preserve">za posamezen sklop predmeta javnega naročila, predložiti naročniku podpisano in žigosano bianko menico z izpolnjeno, podpisano in </w:t>
      </w:r>
      <w:r w:rsidR="00D73A19" w:rsidRPr="003F1184">
        <w:rPr>
          <w:rFonts w:ascii="Tahoma" w:hAnsi="Tahoma" w:cs="Tahoma"/>
        </w:rPr>
        <w:t xml:space="preserve">žigosano menično izjavo za zavarovanje dobre izvedbe obveznosti iz okvirnega sporazuma, v višini 20.000,00 EUR </w:t>
      </w:r>
      <w:bookmarkStart w:id="19" w:name="_Hlk192503158"/>
      <w:r w:rsidR="00D73A19" w:rsidRPr="003F1184">
        <w:rPr>
          <w:rFonts w:ascii="Tahoma" w:hAnsi="Tahoma" w:cs="Tahoma"/>
        </w:rPr>
        <w:t xml:space="preserve">za sklop 1 in </w:t>
      </w:r>
      <w:r w:rsidR="001E69D6">
        <w:rPr>
          <w:rFonts w:ascii="Tahoma" w:hAnsi="Tahoma" w:cs="Tahoma"/>
        </w:rPr>
        <w:t>7</w:t>
      </w:r>
      <w:r w:rsidR="00D73A19" w:rsidRPr="003F1184">
        <w:rPr>
          <w:rFonts w:ascii="Tahoma" w:hAnsi="Tahoma" w:cs="Tahoma"/>
        </w:rPr>
        <w:t>.000,00 EUR za sklop 2</w:t>
      </w:r>
      <w:bookmarkEnd w:id="19"/>
      <w:r w:rsidR="00D73A19" w:rsidRPr="003F1184">
        <w:rPr>
          <w:rFonts w:ascii="Tahoma" w:hAnsi="Tahoma" w:cs="Tahoma"/>
        </w:rPr>
        <w:t>, z dobo veljavnost še najmanj trideset (30) dni po izteku veljavnosti okvirnega sporazuma.</w:t>
      </w:r>
      <w:r w:rsidR="00D73A19" w:rsidRPr="008A22B8">
        <w:rPr>
          <w:rFonts w:ascii="Tahoma" w:hAnsi="Tahoma" w:cs="Tahoma"/>
        </w:rPr>
        <w:t xml:space="preserve"> </w:t>
      </w:r>
    </w:p>
    <w:p w14:paraId="76F970C4" w14:textId="77777777" w:rsidR="00D73A19" w:rsidRPr="008A22B8" w:rsidRDefault="00D73A19" w:rsidP="00D73A19">
      <w:pPr>
        <w:keepNext/>
        <w:keepLines/>
        <w:jc w:val="both"/>
        <w:rPr>
          <w:rFonts w:ascii="Tahoma" w:hAnsi="Tahoma" w:cs="Tahoma"/>
        </w:rPr>
      </w:pPr>
    </w:p>
    <w:p w14:paraId="5A680524" w14:textId="77777777" w:rsidR="00D73A19" w:rsidRPr="00394789" w:rsidRDefault="00D73A19" w:rsidP="00D73A19">
      <w:pPr>
        <w:keepNext/>
        <w:keepLines/>
        <w:jc w:val="both"/>
        <w:rPr>
          <w:rFonts w:ascii="Tahoma" w:hAnsi="Tahoma" w:cs="Tahoma"/>
        </w:rPr>
      </w:pPr>
      <w:r w:rsidRPr="00394789">
        <w:rPr>
          <w:rFonts w:ascii="Tahoma" w:hAnsi="Tahoma" w:cs="Tahoma"/>
        </w:rPr>
        <w:t>Vzorec finančnega zavarovanja (menična izjava) za zavarovanje dobre izvedbe obveznosti iz okvirnega sporazuma je priložen v prilogi 13 razpisne dokumentacije.</w:t>
      </w:r>
    </w:p>
    <w:p w14:paraId="639A0C52" w14:textId="77777777" w:rsidR="00D73A19" w:rsidRPr="00394789" w:rsidRDefault="00D73A19" w:rsidP="00D73A19">
      <w:pPr>
        <w:keepNext/>
        <w:keepLines/>
        <w:jc w:val="both"/>
        <w:rPr>
          <w:rFonts w:ascii="Tahoma" w:hAnsi="Tahoma" w:cs="Tahoma"/>
        </w:rPr>
      </w:pPr>
    </w:p>
    <w:p w14:paraId="27D78241" w14:textId="77777777" w:rsidR="00D73A19" w:rsidRPr="00394789" w:rsidRDefault="00D73A19" w:rsidP="00D73A19">
      <w:pPr>
        <w:keepNext/>
        <w:keepLines/>
        <w:jc w:val="both"/>
        <w:rPr>
          <w:rFonts w:ascii="Tahoma" w:hAnsi="Tahoma" w:cs="Tahoma"/>
        </w:rPr>
      </w:pPr>
      <w:r w:rsidRPr="00394789">
        <w:rPr>
          <w:rFonts w:ascii="Tahoma" w:hAnsi="Tahoma" w:cs="Tahoma"/>
        </w:rPr>
        <w:t xml:space="preserve">V kolikor izbrani ponudnik ne predloži bianko menico z menično izjavo za zavarovanje dobre izvedbe obveznosti iz okvirnega sporazuma se šteje, da od sklenitve okvirnega sporazuma odstopa. </w:t>
      </w:r>
    </w:p>
    <w:p w14:paraId="11ACB0A3" w14:textId="77777777" w:rsidR="008828B8" w:rsidRPr="00394789" w:rsidRDefault="008828B8" w:rsidP="00331106">
      <w:pPr>
        <w:keepNext/>
        <w:keepLines/>
        <w:rPr>
          <w:rFonts w:ascii="Tahoma" w:hAnsi="Tahoma" w:cs="Tahoma"/>
          <w:b/>
        </w:rPr>
      </w:pPr>
    </w:p>
    <w:bookmarkEnd w:id="18"/>
    <w:p w14:paraId="29011975" w14:textId="77777777" w:rsidR="00AE7947" w:rsidRPr="00394789" w:rsidRDefault="00AE7947" w:rsidP="00331106">
      <w:pPr>
        <w:keepNext/>
        <w:keepLines/>
        <w:rPr>
          <w:rFonts w:ascii="Tahoma" w:hAnsi="Tahoma" w:cs="Tahoma"/>
          <w:b/>
          <w:sz w:val="14"/>
        </w:rPr>
      </w:pPr>
    </w:p>
    <w:p w14:paraId="2A3A78D8" w14:textId="77777777" w:rsidR="007B3B84" w:rsidRPr="007124F0" w:rsidRDefault="007B3B84" w:rsidP="00331106">
      <w:pPr>
        <w:keepNext/>
        <w:keepLines/>
        <w:numPr>
          <w:ilvl w:val="0"/>
          <w:numId w:val="17"/>
        </w:numPr>
        <w:jc w:val="both"/>
        <w:rPr>
          <w:rFonts w:ascii="Tahoma" w:hAnsi="Tahoma" w:cs="Tahoma"/>
          <w:b/>
          <w:sz w:val="24"/>
        </w:rPr>
      </w:pPr>
      <w:r w:rsidRPr="00394789">
        <w:rPr>
          <w:rFonts w:ascii="Tahoma" w:hAnsi="Tahoma" w:cs="Tahoma"/>
          <w:b/>
          <w:sz w:val="24"/>
        </w:rPr>
        <w:t>MERILA ZA IZBIRO</w:t>
      </w:r>
      <w:r w:rsidRPr="007124F0">
        <w:rPr>
          <w:rFonts w:ascii="Tahoma" w:hAnsi="Tahoma" w:cs="Tahoma"/>
          <w:b/>
          <w:sz w:val="24"/>
        </w:rPr>
        <w:t xml:space="preserve"> PONUDNIKOV</w:t>
      </w:r>
    </w:p>
    <w:p w14:paraId="203ABA0E" w14:textId="77777777" w:rsidR="003012CF" w:rsidRPr="008A3D17" w:rsidRDefault="003012CF" w:rsidP="00331106">
      <w:pPr>
        <w:keepNext/>
        <w:keepLines/>
        <w:jc w:val="both"/>
        <w:rPr>
          <w:rFonts w:ascii="Tahoma" w:hAnsi="Tahoma" w:cs="Tahoma"/>
        </w:rPr>
      </w:pPr>
    </w:p>
    <w:p w14:paraId="08007EC9" w14:textId="77777777" w:rsidR="00D73A19" w:rsidRPr="008A22B8" w:rsidRDefault="00D73A19" w:rsidP="00D73A19">
      <w:pPr>
        <w:keepNext/>
        <w:keepLines/>
        <w:jc w:val="both"/>
        <w:rPr>
          <w:rFonts w:ascii="Tahoma" w:hAnsi="Tahoma" w:cs="Tahoma"/>
        </w:rPr>
      </w:pPr>
      <w:r w:rsidRPr="008A22B8">
        <w:rPr>
          <w:rFonts w:ascii="Tahoma" w:hAnsi="Tahoma" w:cs="Tahoma"/>
        </w:rPr>
        <w:t xml:space="preserve">Merilo za izbiro ekonomsko najugodnejšega ponudnika je </w:t>
      </w:r>
      <w:r w:rsidRPr="008A22B8">
        <w:rPr>
          <w:rFonts w:ascii="Tahoma" w:hAnsi="Tahoma" w:cs="Tahoma"/>
          <w:b/>
        </w:rPr>
        <w:t>najnižja skupna ponudbena cena v EUR brez DDV za posamezen sklop</w:t>
      </w:r>
      <w:r>
        <w:rPr>
          <w:rFonts w:ascii="Tahoma" w:hAnsi="Tahoma" w:cs="Tahoma"/>
          <w:b/>
        </w:rPr>
        <w:t>.</w:t>
      </w:r>
    </w:p>
    <w:p w14:paraId="160C9461" w14:textId="77777777" w:rsidR="003012CF" w:rsidRDefault="003012CF" w:rsidP="00331106">
      <w:pPr>
        <w:keepNext/>
        <w:keepLines/>
        <w:jc w:val="both"/>
        <w:rPr>
          <w:rFonts w:ascii="Tahoma" w:hAnsi="Tahoma" w:cs="Tahoma"/>
          <w:bCs/>
          <w:i/>
          <w:sz w:val="18"/>
        </w:rPr>
      </w:pPr>
    </w:p>
    <w:p w14:paraId="7BA4F8EB" w14:textId="77777777" w:rsidR="00432E2E" w:rsidRPr="007124F0" w:rsidRDefault="00432E2E" w:rsidP="00331106">
      <w:pPr>
        <w:keepNext/>
        <w:keepLines/>
        <w:jc w:val="both"/>
        <w:rPr>
          <w:rFonts w:ascii="Tahoma" w:hAnsi="Tahoma" w:cs="Tahoma"/>
          <w:bCs/>
          <w:i/>
          <w:sz w:val="18"/>
        </w:rPr>
      </w:pPr>
      <w:r w:rsidRPr="007124F0">
        <w:rPr>
          <w:rFonts w:ascii="Tahoma" w:hAnsi="Tahoma" w:cs="Tahoma"/>
          <w:bCs/>
          <w:i/>
          <w:sz w:val="18"/>
        </w:rPr>
        <w:t>V primeru dveh ali več ponudb z enako skupno ponudbeno vrednostjo v EUR brez DDV bo izbran ponudnik, ki je prej (časovno – po datumu in uri) oddal ponudbo v informacijski sistem e-JN.</w:t>
      </w:r>
    </w:p>
    <w:p w14:paraId="02EE4B9B" w14:textId="77777777" w:rsidR="008F67CA" w:rsidRDefault="008F67CA" w:rsidP="00331106">
      <w:pPr>
        <w:keepNext/>
        <w:keepLines/>
        <w:rPr>
          <w:rFonts w:ascii="Tahoma" w:hAnsi="Tahoma" w:cs="Tahoma"/>
          <w:b/>
          <w:sz w:val="24"/>
        </w:rPr>
      </w:pPr>
    </w:p>
    <w:p w14:paraId="0AD73315" w14:textId="77777777" w:rsidR="00595587" w:rsidRDefault="00595587" w:rsidP="00331106">
      <w:pPr>
        <w:keepNext/>
        <w:keepLines/>
        <w:rPr>
          <w:rFonts w:ascii="Tahoma" w:hAnsi="Tahoma" w:cs="Tahoma"/>
          <w:b/>
          <w:sz w:val="24"/>
        </w:rPr>
      </w:pPr>
    </w:p>
    <w:p w14:paraId="3AE8F180" w14:textId="77777777" w:rsidR="007E1A47" w:rsidRPr="007124F0" w:rsidRDefault="007E1A47" w:rsidP="00331106">
      <w:pPr>
        <w:keepNext/>
        <w:keepLines/>
        <w:numPr>
          <w:ilvl w:val="0"/>
          <w:numId w:val="17"/>
        </w:numPr>
        <w:jc w:val="both"/>
        <w:rPr>
          <w:rFonts w:ascii="Tahoma" w:hAnsi="Tahoma" w:cs="Tahoma"/>
          <w:b/>
          <w:sz w:val="24"/>
        </w:rPr>
      </w:pPr>
      <w:r w:rsidRPr="007124F0">
        <w:rPr>
          <w:rFonts w:ascii="Tahoma" w:hAnsi="Tahoma" w:cs="Tahoma"/>
          <w:b/>
          <w:sz w:val="24"/>
        </w:rPr>
        <w:t>NAVODILA PONUDNIKOM ZA IZDELAVO PONUDBE IN NAČIN ZA PREDLOŽITEV PONUDE</w:t>
      </w:r>
    </w:p>
    <w:p w14:paraId="158590FF" w14:textId="77777777" w:rsidR="007E1A47" w:rsidRPr="007124F0" w:rsidRDefault="007E1A47" w:rsidP="00331106">
      <w:pPr>
        <w:keepNext/>
        <w:keepLines/>
        <w:jc w:val="both"/>
        <w:rPr>
          <w:rFonts w:ascii="Tahoma" w:hAnsi="Tahoma" w:cs="Tahoma"/>
          <w:sz w:val="16"/>
        </w:rPr>
      </w:pPr>
    </w:p>
    <w:p w14:paraId="401843C7" w14:textId="77777777" w:rsidR="007E1A47" w:rsidRPr="007124F0" w:rsidRDefault="007E1A47" w:rsidP="00331106">
      <w:pPr>
        <w:pStyle w:val="Odstavekseznama"/>
        <w:keepNext/>
        <w:keepLines/>
        <w:numPr>
          <w:ilvl w:val="1"/>
          <w:numId w:val="17"/>
        </w:numPr>
        <w:jc w:val="both"/>
        <w:rPr>
          <w:rFonts w:ascii="Tahoma" w:hAnsi="Tahoma" w:cs="Tahoma"/>
          <w:b/>
          <w:sz w:val="21"/>
          <w:szCs w:val="21"/>
        </w:rPr>
      </w:pPr>
      <w:r w:rsidRPr="007124F0">
        <w:rPr>
          <w:rFonts w:ascii="Tahoma" w:hAnsi="Tahoma" w:cs="Tahoma"/>
          <w:b/>
          <w:sz w:val="21"/>
          <w:szCs w:val="21"/>
        </w:rPr>
        <w:t>Način in navodila za predložitev ponudbe</w:t>
      </w:r>
    </w:p>
    <w:p w14:paraId="7DED0B85" w14:textId="77777777" w:rsidR="007E1A47" w:rsidRPr="007124F0" w:rsidRDefault="007E1A47" w:rsidP="00331106">
      <w:pPr>
        <w:keepNext/>
        <w:keepLines/>
        <w:jc w:val="both"/>
        <w:rPr>
          <w:rFonts w:ascii="Tahoma" w:hAnsi="Tahoma" w:cs="Tahoma"/>
          <w:sz w:val="16"/>
        </w:rPr>
      </w:pPr>
    </w:p>
    <w:p w14:paraId="09DFF28B" w14:textId="77777777" w:rsidR="007E1A47" w:rsidRPr="007124F0" w:rsidRDefault="007E1A47" w:rsidP="00331106">
      <w:pPr>
        <w:keepNext/>
        <w:keepLines/>
        <w:numPr>
          <w:ilvl w:val="2"/>
          <w:numId w:val="12"/>
        </w:numPr>
        <w:jc w:val="both"/>
        <w:rPr>
          <w:rFonts w:ascii="Tahoma" w:hAnsi="Tahoma" w:cs="Tahoma"/>
          <w:b/>
          <w:bCs/>
        </w:rPr>
      </w:pPr>
      <w:r w:rsidRPr="007124F0">
        <w:rPr>
          <w:rFonts w:ascii="Tahoma" w:hAnsi="Tahoma" w:cs="Tahoma"/>
          <w:b/>
          <w:bCs/>
        </w:rPr>
        <w:t xml:space="preserve">Splošno </w:t>
      </w:r>
    </w:p>
    <w:p w14:paraId="6F687078" w14:textId="77777777" w:rsidR="007E1A47" w:rsidRPr="007124F0" w:rsidRDefault="007E1A47" w:rsidP="00331106">
      <w:pPr>
        <w:keepNext/>
        <w:keepLines/>
        <w:jc w:val="both"/>
        <w:rPr>
          <w:rFonts w:ascii="Tahoma" w:hAnsi="Tahoma" w:cs="Tahoma"/>
        </w:rPr>
      </w:pPr>
    </w:p>
    <w:p w14:paraId="14AFB1B8" w14:textId="77777777" w:rsidR="007E1A47" w:rsidRPr="007124F0" w:rsidRDefault="007E1A47" w:rsidP="00331106">
      <w:pPr>
        <w:keepNext/>
        <w:keepLines/>
        <w:jc w:val="both"/>
        <w:rPr>
          <w:rFonts w:ascii="Tahoma" w:hAnsi="Tahoma" w:cs="Tahoma"/>
        </w:rPr>
      </w:pPr>
      <w:r w:rsidRPr="007124F0">
        <w:rPr>
          <w:rFonts w:ascii="Tahoma" w:hAnsi="Tahoma" w:cs="Tahoma"/>
        </w:rPr>
        <w:t xml:space="preserve">Ponudnik </w:t>
      </w:r>
      <w:r w:rsidRPr="007124F0">
        <w:rPr>
          <w:rFonts w:ascii="Tahoma" w:hAnsi="Tahoma" w:cs="Tahoma"/>
          <w:b/>
          <w:u w:val="single"/>
        </w:rPr>
        <w:t>mora</w:t>
      </w:r>
      <w:r w:rsidRPr="007124F0">
        <w:rPr>
          <w:rFonts w:ascii="Tahoma" w:hAnsi="Tahoma" w:cs="Tahoma"/>
        </w:rPr>
        <w:t xml:space="preserve"> ponudbo </w:t>
      </w:r>
      <w:r w:rsidRPr="007124F0">
        <w:rPr>
          <w:rFonts w:ascii="Tahoma" w:hAnsi="Tahoma" w:cs="Tahoma"/>
          <w:b/>
        </w:rPr>
        <w:t>predložiti v informacijski sistem e-JN</w:t>
      </w:r>
      <w:r w:rsidRPr="007124F0">
        <w:rPr>
          <w:rFonts w:ascii="Tahoma" w:hAnsi="Tahoma" w:cs="Tahoma"/>
        </w:rPr>
        <w:t xml:space="preserve"> (v nadaljevanju sistem e-JN) </w:t>
      </w:r>
      <w:r w:rsidRPr="007124F0">
        <w:rPr>
          <w:rFonts w:ascii="Tahoma" w:hAnsi="Tahoma" w:cs="Tahoma"/>
          <w:u w:val="single"/>
        </w:rPr>
        <w:t>na spletnem naslovu</w:t>
      </w:r>
      <w:r w:rsidRPr="007124F0">
        <w:rPr>
          <w:rFonts w:ascii="Tahoma" w:hAnsi="Tahoma" w:cs="Tahoma"/>
        </w:rPr>
        <w:t xml:space="preserve"> </w:t>
      </w:r>
      <w:hyperlink r:id="rId15" w:history="1">
        <w:r w:rsidRPr="007124F0">
          <w:rPr>
            <w:rFonts w:ascii="Tahoma" w:hAnsi="Tahoma" w:cs="Tahoma"/>
            <w:color w:val="0000FF"/>
            <w:u w:val="single"/>
          </w:rPr>
          <w:t>https://ejn.gov.si/eJN2</w:t>
        </w:r>
      </w:hyperlink>
      <w:r w:rsidRPr="007124F0">
        <w:rPr>
          <w:rFonts w:ascii="Tahoma" w:hAnsi="Tahoma" w:cs="Tahoma"/>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6" w:history="1">
        <w:r w:rsidRPr="007124F0">
          <w:rPr>
            <w:rFonts w:ascii="Tahoma" w:hAnsi="Tahoma" w:cs="Tahoma"/>
            <w:color w:val="0000FF"/>
            <w:u w:val="single"/>
          </w:rPr>
          <w:t>https://ejn.gov.si/eJN2</w:t>
        </w:r>
      </w:hyperlink>
      <w:r w:rsidRPr="007124F0">
        <w:rPr>
          <w:rFonts w:ascii="Tahoma" w:hAnsi="Tahoma" w:cs="Tahoma"/>
        </w:rPr>
        <w:t xml:space="preserve">. </w:t>
      </w:r>
    </w:p>
    <w:p w14:paraId="334198B7" w14:textId="77777777" w:rsidR="007E1A47" w:rsidRPr="007124F0" w:rsidRDefault="007E1A47" w:rsidP="00331106">
      <w:pPr>
        <w:keepNext/>
        <w:keepLines/>
        <w:jc w:val="both"/>
        <w:rPr>
          <w:rFonts w:ascii="Tahoma" w:hAnsi="Tahoma" w:cs="Tahoma"/>
          <w:sz w:val="18"/>
        </w:rPr>
      </w:pPr>
    </w:p>
    <w:p w14:paraId="768C7925" w14:textId="77777777" w:rsidR="007E1A47" w:rsidRPr="007124F0" w:rsidRDefault="007E1A47" w:rsidP="00331106">
      <w:pPr>
        <w:keepNext/>
        <w:keepLines/>
        <w:jc w:val="both"/>
        <w:rPr>
          <w:rFonts w:ascii="Tahoma" w:hAnsi="Tahoma" w:cs="Tahoma"/>
        </w:rPr>
      </w:pPr>
      <w:r w:rsidRPr="007124F0">
        <w:rPr>
          <w:rFonts w:ascii="Tahoma" w:hAnsi="Tahoma" w:cs="Tahoma"/>
          <w:u w:val="single"/>
        </w:rPr>
        <w:t>Ponudnik se mora pred oddajo ponudbe registrirati na spletnem naslovu</w:t>
      </w:r>
      <w:r w:rsidRPr="007124F0">
        <w:rPr>
          <w:rFonts w:ascii="Tahoma" w:hAnsi="Tahoma" w:cs="Tahoma"/>
        </w:rPr>
        <w:t xml:space="preserve"> </w:t>
      </w:r>
      <w:hyperlink r:id="rId17" w:history="1">
        <w:r w:rsidRPr="007124F0">
          <w:rPr>
            <w:rFonts w:ascii="Tahoma" w:hAnsi="Tahoma" w:cs="Tahoma"/>
            <w:color w:val="0000FF"/>
            <w:u w:val="single"/>
          </w:rPr>
          <w:t>https://ejn.gov.si/eJN2</w:t>
        </w:r>
      </w:hyperlink>
      <w:r w:rsidRPr="007124F0">
        <w:rPr>
          <w:rFonts w:ascii="Tahoma" w:hAnsi="Tahoma" w:cs="Tahoma"/>
        </w:rPr>
        <w:t xml:space="preserve">, v skladu z Navodili za uporabo e-JN. Če je ponudnik že registriran v informacijski sistem e-JN, se v aplikacijo prijavi na istem naslovu. </w:t>
      </w:r>
    </w:p>
    <w:p w14:paraId="06108A63" w14:textId="77777777" w:rsidR="007E1A47" w:rsidRPr="007124F0" w:rsidRDefault="007E1A47" w:rsidP="00331106">
      <w:pPr>
        <w:keepNext/>
        <w:keepLines/>
        <w:jc w:val="both"/>
        <w:rPr>
          <w:rFonts w:ascii="Tahoma" w:hAnsi="Tahoma" w:cs="Tahoma"/>
          <w:sz w:val="18"/>
        </w:rPr>
      </w:pPr>
    </w:p>
    <w:p w14:paraId="4399BAE0" w14:textId="77777777" w:rsidR="007E1A47" w:rsidRPr="007124F0" w:rsidRDefault="007E1A47" w:rsidP="00331106">
      <w:pPr>
        <w:keepNext/>
        <w:keepLines/>
        <w:jc w:val="both"/>
        <w:rPr>
          <w:rFonts w:ascii="Tahoma" w:hAnsi="Tahoma" w:cs="Tahoma"/>
        </w:rPr>
      </w:pPr>
      <w:r w:rsidRPr="007124F0">
        <w:rPr>
          <w:rFonts w:ascii="Tahoma" w:hAnsi="Tahoma" w:cs="Tahoma"/>
        </w:rPr>
        <w:lastRenderedPageBreak/>
        <w:t xml:space="preserve">Uporabnik ponudnika, ki je v informacijskem sistemu e-JN pooblaščen za oddajanje ponudb, ponudbo odda s klikom na gumb »Oddaj«. Informacijski sistem e-JN ob oddaji ponudb zabeleži identiteto uporabnika in čas oddaje ponudbe. </w:t>
      </w:r>
      <w:r w:rsidRPr="007124F0">
        <w:rPr>
          <w:rFonts w:ascii="Tahoma" w:hAnsi="Tahoma" w:cs="Tahoma"/>
          <w:u w:val="single"/>
        </w:rPr>
        <w:t>Uporabnik z dejanjem oddaje ponudbe izkaže in izjavi voljo v imenu ponudnika oddati zavezujočo ponudbo</w:t>
      </w:r>
      <w:r w:rsidRPr="007124F0">
        <w:rPr>
          <w:rFonts w:ascii="Tahoma" w:hAnsi="Tahoma" w:cs="Tahoma"/>
        </w:rPr>
        <w:t xml:space="preserve"> (18. člen Obligacijskega zakonika;</w:t>
      </w:r>
      <w:r w:rsidRPr="007124F0">
        <w:t xml:space="preserve"> </w:t>
      </w:r>
      <w:r w:rsidRPr="007124F0">
        <w:rPr>
          <w:rFonts w:ascii="Tahoma" w:hAnsi="Tahoma" w:cs="Tahoma"/>
        </w:rPr>
        <w:t xml:space="preserve">Uradni list RS, št. 97/07 – uradno prečiščeno besedilo, 64/16 – </w:t>
      </w:r>
      <w:proofErr w:type="spellStart"/>
      <w:r w:rsidRPr="007124F0">
        <w:rPr>
          <w:rFonts w:ascii="Tahoma" w:hAnsi="Tahoma" w:cs="Tahoma"/>
        </w:rPr>
        <w:t>odl</w:t>
      </w:r>
      <w:proofErr w:type="spellEnd"/>
      <w:r w:rsidRPr="007124F0">
        <w:rPr>
          <w:rFonts w:ascii="Tahoma" w:hAnsi="Tahoma" w:cs="Tahoma"/>
        </w:rPr>
        <w:t>. US in 20/18 – OROZ631). Z oddajo ponudbe je le-ta zavezujoča za čas, naveden v ponudbi, razen če jo uporabnik ponudnika umakne ali spremeni pred potekom roka za oddajo ponudb.</w:t>
      </w:r>
    </w:p>
    <w:p w14:paraId="7BA30514" w14:textId="77777777" w:rsidR="007E1A47" w:rsidRPr="007124F0" w:rsidRDefault="007E1A47" w:rsidP="00331106">
      <w:pPr>
        <w:keepNext/>
        <w:keepLines/>
        <w:jc w:val="both"/>
        <w:rPr>
          <w:rFonts w:ascii="Tahoma" w:hAnsi="Tahoma" w:cs="Tahoma"/>
        </w:rPr>
      </w:pPr>
    </w:p>
    <w:p w14:paraId="3806CB13" w14:textId="77777777" w:rsidR="007E1A47" w:rsidRPr="007124F0" w:rsidRDefault="007E1A47" w:rsidP="00331106">
      <w:pPr>
        <w:keepNext/>
        <w:keepLines/>
        <w:jc w:val="both"/>
        <w:rPr>
          <w:rFonts w:ascii="Tahoma" w:hAnsi="Tahoma" w:cs="Tahoma"/>
        </w:rPr>
      </w:pPr>
      <w:r w:rsidRPr="007124F0">
        <w:rPr>
          <w:rFonts w:ascii="Tahoma" w:hAnsi="Tahoma" w:cs="Tahoma"/>
        </w:rPr>
        <w:t xml:space="preserve">Ponudba se šteje za pravočasno oddano, če jo naročnik prejme preko sistema e-JN </w:t>
      </w:r>
      <w:hyperlink r:id="rId18" w:history="1">
        <w:r w:rsidRPr="007124F0">
          <w:rPr>
            <w:rFonts w:ascii="Tahoma" w:hAnsi="Tahoma" w:cs="Tahoma"/>
            <w:color w:val="0000FF"/>
            <w:u w:val="single"/>
          </w:rPr>
          <w:t>https://ejn.gov.si/eJN2</w:t>
        </w:r>
      </w:hyperlink>
      <w:r w:rsidRPr="007124F0">
        <w:rPr>
          <w:rFonts w:ascii="Tahoma" w:hAnsi="Tahoma" w:cs="Tahoma"/>
        </w:rPr>
        <w:t xml:space="preserve"> najkasneje do roka za predložitev ponudbe. Za oddano ponudbo se šteje ponudba, ki je v informacijskem sistemu e-JN označena s statusom »ODDANO«. </w:t>
      </w:r>
      <w:r w:rsidRPr="007124F0">
        <w:rPr>
          <w:rFonts w:ascii="Tahoma" w:hAnsi="Tahoma" w:cs="Tahoma"/>
          <w:u w:val="single"/>
        </w:rPr>
        <w:t>Po preteku roka za predložitev ponudb le te ne bo več mogoče oddati.</w:t>
      </w:r>
    </w:p>
    <w:p w14:paraId="77A966A6" w14:textId="77777777" w:rsidR="007E1A47" w:rsidRPr="007124F0" w:rsidRDefault="007E1A47" w:rsidP="00331106">
      <w:pPr>
        <w:keepNext/>
        <w:keepLines/>
        <w:jc w:val="both"/>
        <w:rPr>
          <w:rFonts w:ascii="Tahoma" w:hAnsi="Tahoma" w:cs="Tahoma"/>
          <w:sz w:val="18"/>
        </w:rPr>
      </w:pPr>
    </w:p>
    <w:p w14:paraId="38D3EAD6" w14:textId="77777777" w:rsidR="00253C1A" w:rsidRDefault="007E1A47" w:rsidP="00331106">
      <w:pPr>
        <w:keepNext/>
        <w:keepLines/>
        <w:jc w:val="both"/>
        <w:rPr>
          <w:rFonts w:ascii="Tahoma" w:hAnsi="Tahoma" w:cs="Tahoma"/>
        </w:rPr>
      </w:pPr>
      <w:r w:rsidRPr="007124F0">
        <w:rPr>
          <w:rFonts w:ascii="Tahoma" w:hAnsi="Tahoma" w:cs="Tahoma"/>
        </w:rPr>
        <w:t>Ponudnik lahko do roka za oddajo ponudbe svojo ponudbo</w:t>
      </w:r>
      <w:r w:rsidRPr="007124F0">
        <w:rPr>
          <w:rFonts w:ascii="Tahoma" w:hAnsi="Tahoma" w:cs="Tahoma"/>
          <w:b/>
        </w:rPr>
        <w:t xml:space="preserve"> </w:t>
      </w:r>
      <w:r w:rsidRPr="007124F0">
        <w:rPr>
          <w:rFonts w:ascii="Tahoma" w:hAnsi="Tahoma" w:cs="Tahoma"/>
        </w:rPr>
        <w:t xml:space="preserve">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34E4E963" w14:textId="77777777" w:rsidR="00331106" w:rsidRDefault="00331106" w:rsidP="00331106">
      <w:pPr>
        <w:keepNext/>
        <w:keepLines/>
        <w:jc w:val="both"/>
        <w:rPr>
          <w:rFonts w:ascii="Tahoma" w:hAnsi="Tahoma" w:cs="Tahoma"/>
        </w:rPr>
      </w:pPr>
    </w:p>
    <w:p w14:paraId="4CDA460B" w14:textId="77777777" w:rsidR="007E1A47" w:rsidRPr="007124F0" w:rsidRDefault="007E1A47" w:rsidP="00331106">
      <w:pPr>
        <w:keepNext/>
        <w:keepLines/>
        <w:numPr>
          <w:ilvl w:val="2"/>
          <w:numId w:val="12"/>
        </w:numPr>
        <w:jc w:val="both"/>
        <w:rPr>
          <w:rFonts w:ascii="Tahoma" w:hAnsi="Tahoma" w:cs="Tahoma"/>
          <w:b/>
          <w:bCs/>
        </w:rPr>
      </w:pPr>
      <w:r w:rsidRPr="007124F0">
        <w:rPr>
          <w:rFonts w:ascii="Tahoma" w:hAnsi="Tahoma" w:cs="Tahoma"/>
          <w:b/>
          <w:bCs/>
        </w:rPr>
        <w:t>Format ponudbe</w:t>
      </w:r>
    </w:p>
    <w:p w14:paraId="6CBDEDFC" w14:textId="77777777" w:rsidR="007E1A47" w:rsidRPr="007124F0" w:rsidRDefault="007E1A47" w:rsidP="00331106">
      <w:pPr>
        <w:keepNext/>
        <w:keepLines/>
        <w:jc w:val="both"/>
        <w:rPr>
          <w:rFonts w:ascii="Tahoma" w:hAnsi="Tahoma" w:cs="Tahoma"/>
        </w:rPr>
      </w:pPr>
    </w:p>
    <w:p w14:paraId="4D5FBC28" w14:textId="77777777" w:rsidR="007E1A47" w:rsidRPr="007124F0" w:rsidRDefault="007E1A47" w:rsidP="00331106">
      <w:pPr>
        <w:keepNext/>
        <w:keepLines/>
        <w:jc w:val="both"/>
        <w:rPr>
          <w:rFonts w:ascii="Tahoma" w:hAnsi="Tahoma" w:cs="Tahoma"/>
        </w:rPr>
      </w:pPr>
      <w:r w:rsidRPr="007124F0">
        <w:rPr>
          <w:rFonts w:ascii="Tahoma" w:hAnsi="Tahoma" w:cs="Tahoma"/>
          <w:u w:val="single"/>
        </w:rPr>
        <w:t xml:space="preserve">Ponudba </w:t>
      </w:r>
      <w:r w:rsidRPr="007124F0">
        <w:rPr>
          <w:rFonts w:ascii="Tahoma" w:hAnsi="Tahoma" w:cs="Tahoma"/>
          <w:b/>
          <w:u w:val="single"/>
        </w:rPr>
        <w:t>mora</w:t>
      </w:r>
      <w:r w:rsidRPr="007124F0">
        <w:rPr>
          <w:rFonts w:ascii="Tahoma" w:hAnsi="Tahoma" w:cs="Tahoma"/>
          <w:u w:val="single"/>
        </w:rPr>
        <w:t xml:space="preserve"> </w:t>
      </w:r>
      <w:r w:rsidRPr="007124F0">
        <w:rPr>
          <w:rFonts w:ascii="Tahoma" w:hAnsi="Tahoma" w:cs="Tahoma"/>
          <w:b/>
          <w:u w:val="single"/>
        </w:rPr>
        <w:t>biti priložena v "pdf" formatu/zapisu/datoteki</w:t>
      </w:r>
      <w:r w:rsidRPr="007124F0">
        <w:rPr>
          <w:rFonts w:ascii="Tahoma" w:hAnsi="Tahoma" w:cs="Tahoma"/>
        </w:rPr>
        <w:t xml:space="preserve"> (sken celotne ponudbe z izpolnjenimi in podpisanimi ponudbenimi listinami – žig oz. žigosanje ni potrebno), razen kjer razpisna </w:t>
      </w:r>
      <w:r w:rsidR="001056A8" w:rsidRPr="007124F0">
        <w:rPr>
          <w:rFonts w:ascii="Tahoma" w:hAnsi="Tahoma" w:cs="Tahoma"/>
        </w:rPr>
        <w:t>dokumentacija</w:t>
      </w:r>
      <w:r w:rsidRPr="007124F0">
        <w:rPr>
          <w:rFonts w:ascii="Tahoma" w:hAnsi="Tahoma" w:cs="Tahoma"/>
        </w:rPr>
        <w:t xml:space="preserve"> ne določa drugače. Ponudnik lahko fizični podpis nadomesti z elektronskim podpisom, v kolikor e-JN to dopušča in ni drugače določeno z razpisno dokumentacijo. </w:t>
      </w:r>
      <w:r w:rsidRPr="007124F0">
        <w:rPr>
          <w:rFonts w:ascii="Tahoma" w:hAnsi="Tahoma" w:cs="Tahoma"/>
          <w:u w:val="single"/>
        </w:rPr>
        <w:t>Ponudbeni predračun naj bo priložen tudi v Excel formatu</w:t>
      </w:r>
      <w:r w:rsidRPr="007124F0">
        <w:rPr>
          <w:rFonts w:ascii="Tahoma" w:hAnsi="Tahoma" w:cs="Tahoma"/>
        </w:rPr>
        <w:t>. Ponudniki so obvezani priložiti vse priloge, razen če v posamezni prilogi ni drugače navedeno.</w:t>
      </w:r>
    </w:p>
    <w:p w14:paraId="6CC21BAD" w14:textId="77777777" w:rsidR="007E1A47" w:rsidRPr="007124F0" w:rsidRDefault="007E1A47" w:rsidP="00331106">
      <w:pPr>
        <w:keepNext/>
        <w:keepLines/>
        <w:jc w:val="both"/>
        <w:rPr>
          <w:rFonts w:ascii="Tahoma" w:hAnsi="Tahoma" w:cs="Tahoma"/>
        </w:rPr>
      </w:pPr>
    </w:p>
    <w:p w14:paraId="6DACB12F" w14:textId="77777777" w:rsidR="007E1A47" w:rsidRPr="005A3E7C" w:rsidRDefault="007E1A47" w:rsidP="00331106">
      <w:pPr>
        <w:keepNext/>
        <w:keepLines/>
        <w:numPr>
          <w:ilvl w:val="2"/>
          <w:numId w:val="12"/>
        </w:numPr>
        <w:jc w:val="both"/>
        <w:rPr>
          <w:rFonts w:ascii="Tahoma" w:hAnsi="Tahoma" w:cs="Tahoma"/>
          <w:b/>
          <w:bCs/>
        </w:rPr>
      </w:pPr>
      <w:r w:rsidRPr="005A3E7C">
        <w:rPr>
          <w:rFonts w:ascii="Tahoma" w:hAnsi="Tahoma" w:cs="Tahoma"/>
          <w:b/>
          <w:bCs/>
        </w:rPr>
        <w:t>Dostop do povezave za oddajo elektronske ponudbe</w:t>
      </w:r>
    </w:p>
    <w:p w14:paraId="1516434D" w14:textId="77777777" w:rsidR="007E1A47" w:rsidRPr="005A3E7C" w:rsidRDefault="007E1A47" w:rsidP="00331106">
      <w:pPr>
        <w:keepNext/>
        <w:keepLines/>
        <w:jc w:val="both"/>
        <w:rPr>
          <w:rFonts w:ascii="Tahoma" w:hAnsi="Tahoma" w:cs="Tahoma"/>
        </w:rPr>
      </w:pPr>
    </w:p>
    <w:p w14:paraId="122091C1" w14:textId="77777777" w:rsidR="007E1A47" w:rsidRPr="005A3E7C" w:rsidRDefault="007E1A47" w:rsidP="00331106">
      <w:pPr>
        <w:keepNext/>
        <w:keepLines/>
        <w:jc w:val="both"/>
        <w:rPr>
          <w:rFonts w:ascii="Tahoma" w:hAnsi="Tahoma" w:cs="Tahoma"/>
        </w:rPr>
      </w:pPr>
      <w:r w:rsidRPr="005A3E7C">
        <w:rPr>
          <w:rFonts w:ascii="Tahoma" w:hAnsi="Tahoma" w:cs="Tahoma"/>
        </w:rPr>
        <w:t xml:space="preserve">Dostop do povezave (spletnega naslova) preko katerega ponudniki oddajo elektronske ponudbe v tem postopku javnega naročila, je ponudnikom na voljo </w:t>
      </w:r>
      <w:r w:rsidRPr="005A3E7C">
        <w:rPr>
          <w:rFonts w:ascii="Tahoma" w:hAnsi="Tahoma" w:cs="Tahoma"/>
          <w:u w:val="single"/>
        </w:rPr>
        <w:t xml:space="preserve">v predmetnem Obvestilu o javnem naročilu Portala JN </w:t>
      </w:r>
      <w:r w:rsidRPr="005A3E7C">
        <w:rPr>
          <w:rFonts w:ascii="Tahoma" w:hAnsi="Tahoma" w:cs="Tahoma"/>
          <w:b/>
          <w:u w:val="single"/>
        </w:rPr>
        <w:t>v razdelku »1.3 Sporočanje«</w:t>
      </w:r>
      <w:r w:rsidRPr="005A3E7C">
        <w:rPr>
          <w:rFonts w:ascii="Tahoma" w:hAnsi="Tahoma" w:cs="Tahoma"/>
        </w:rPr>
        <w:t xml:space="preserve">.  </w:t>
      </w:r>
    </w:p>
    <w:p w14:paraId="0684561C" w14:textId="77777777" w:rsidR="007E1A47" w:rsidRPr="005A3E7C" w:rsidRDefault="007E1A47" w:rsidP="00331106">
      <w:pPr>
        <w:keepNext/>
        <w:keepLines/>
        <w:jc w:val="both"/>
        <w:rPr>
          <w:rFonts w:ascii="Tahoma" w:hAnsi="Tahoma" w:cs="Tahoma"/>
        </w:rPr>
      </w:pPr>
    </w:p>
    <w:p w14:paraId="1DE81E1B" w14:textId="77777777" w:rsidR="007E1A47" w:rsidRPr="005A3E7C" w:rsidRDefault="007E1A47" w:rsidP="00331106">
      <w:pPr>
        <w:keepNext/>
        <w:keepLines/>
        <w:numPr>
          <w:ilvl w:val="2"/>
          <w:numId w:val="12"/>
        </w:numPr>
        <w:jc w:val="both"/>
        <w:rPr>
          <w:rFonts w:ascii="Tahoma" w:hAnsi="Tahoma" w:cs="Tahoma"/>
          <w:b/>
          <w:bCs/>
        </w:rPr>
      </w:pPr>
      <w:r w:rsidRPr="005A3E7C">
        <w:rPr>
          <w:rFonts w:ascii="Tahoma" w:hAnsi="Tahoma" w:cs="Tahoma"/>
          <w:b/>
          <w:bCs/>
        </w:rPr>
        <w:t>Navodila ponudniku glede nalaganja ponudbene dokumentacije v sistemu e-JN</w:t>
      </w:r>
    </w:p>
    <w:p w14:paraId="6CD7B28B" w14:textId="77777777" w:rsidR="003012CF" w:rsidRPr="005A3E7C" w:rsidRDefault="003012CF" w:rsidP="00331106">
      <w:pPr>
        <w:keepNext/>
        <w:keepLines/>
        <w:ind w:left="720"/>
        <w:jc w:val="both"/>
        <w:rPr>
          <w:rFonts w:ascii="Tahoma" w:hAnsi="Tahoma" w:cs="Tahoma"/>
          <w:b/>
          <w:bCs/>
        </w:rPr>
      </w:pPr>
    </w:p>
    <w:p w14:paraId="29E97C4D" w14:textId="77777777" w:rsidR="003012CF" w:rsidRPr="005A3E7C" w:rsidRDefault="003012CF" w:rsidP="002B0A14">
      <w:pPr>
        <w:keepNext/>
        <w:keepLines/>
        <w:numPr>
          <w:ilvl w:val="0"/>
          <w:numId w:val="29"/>
        </w:numPr>
        <w:jc w:val="both"/>
        <w:rPr>
          <w:rFonts w:ascii="Tahoma" w:hAnsi="Tahoma" w:cs="Tahoma"/>
          <w:b/>
          <w:color w:val="00B050"/>
        </w:rPr>
      </w:pPr>
      <w:r w:rsidRPr="005A3E7C">
        <w:rPr>
          <w:rFonts w:ascii="Tahoma" w:hAnsi="Tahoma" w:cs="Tahoma"/>
          <w:b/>
          <w:color w:val="00B050"/>
        </w:rPr>
        <w:t>Razdelek »Osnovni podatki o ponudbi«</w:t>
      </w:r>
    </w:p>
    <w:p w14:paraId="7D526EE9" w14:textId="77777777" w:rsidR="003012CF" w:rsidRPr="005A3E7C" w:rsidRDefault="003012CF" w:rsidP="00331106">
      <w:pPr>
        <w:keepNext/>
        <w:keepLines/>
        <w:jc w:val="both"/>
        <w:rPr>
          <w:rFonts w:ascii="Tahoma" w:hAnsi="Tahoma" w:cs="Tahoma"/>
        </w:rPr>
      </w:pPr>
      <w:r w:rsidRPr="005A3E7C">
        <w:rPr>
          <w:rFonts w:ascii="Tahoma" w:hAnsi="Tahoma" w:cs="Tahoma"/>
        </w:rPr>
        <w:t>Ponudnik vnese osnovne podatke o ponudbi. V primeru skupne ponudbe, ponudbe s podizvajalci ali uporabe zmogljivosti drugih subjektov, ponudnik označi ustrezen kvadratek. V primeru, da ponudnik samostojno oddaja ponudbo ne označi nobenega kvadratka.</w:t>
      </w:r>
    </w:p>
    <w:p w14:paraId="5E75D1C9" w14:textId="77777777" w:rsidR="003012CF" w:rsidRPr="005A3E7C" w:rsidRDefault="003012CF" w:rsidP="00331106">
      <w:pPr>
        <w:keepNext/>
        <w:keepLines/>
        <w:jc w:val="both"/>
        <w:rPr>
          <w:rFonts w:ascii="Tahoma" w:hAnsi="Tahoma" w:cs="Tahoma"/>
        </w:rPr>
      </w:pPr>
    </w:p>
    <w:p w14:paraId="68FDF0A5" w14:textId="77777777" w:rsidR="003012CF" w:rsidRPr="005A3E7C" w:rsidRDefault="003012CF" w:rsidP="002B0A14">
      <w:pPr>
        <w:keepNext/>
        <w:keepLines/>
        <w:numPr>
          <w:ilvl w:val="0"/>
          <w:numId w:val="30"/>
        </w:numPr>
        <w:jc w:val="both"/>
        <w:rPr>
          <w:rFonts w:ascii="Tahoma" w:hAnsi="Tahoma" w:cs="Tahoma"/>
          <w:b/>
          <w:color w:val="00B050"/>
        </w:rPr>
      </w:pPr>
      <w:r w:rsidRPr="005A3E7C">
        <w:rPr>
          <w:rFonts w:ascii="Tahoma" w:hAnsi="Tahoma" w:cs="Tahoma"/>
          <w:b/>
          <w:color w:val="00B050"/>
        </w:rPr>
        <w:t>Razdelek »Skupna ponudbena vrednost«</w:t>
      </w:r>
    </w:p>
    <w:p w14:paraId="7105E7F8" w14:textId="77777777" w:rsidR="003012CF" w:rsidRPr="005A3E7C" w:rsidRDefault="003012CF" w:rsidP="00331106">
      <w:pPr>
        <w:keepNext/>
        <w:keepLines/>
        <w:ind w:left="68"/>
        <w:jc w:val="both"/>
        <w:rPr>
          <w:rFonts w:ascii="Tahoma" w:hAnsi="Tahoma" w:cs="Tahoma"/>
        </w:rPr>
      </w:pPr>
      <w:r w:rsidRPr="005A3E7C">
        <w:rPr>
          <w:rFonts w:ascii="Tahoma" w:hAnsi="Tahoma" w:cs="Tahoma"/>
        </w:rPr>
        <w:t xml:space="preserve">Ponudnik ob oddaji ponudbe v informacijski sistem e-JN v razdelek Skupna ponudbena vrednost vnese ponudbeno vrednost brez DDV, znesek DDV in z DDV za vsak posamezen sklop. Ne glede na vneseno vrednost, bo naročnik kot merilo za izbor upošteval cene navedene v obrazcu Ponudba iz priloge 2. </w:t>
      </w:r>
    </w:p>
    <w:p w14:paraId="0AA102DE" w14:textId="77777777" w:rsidR="007E1A47" w:rsidRPr="005A3E7C" w:rsidRDefault="007E1A47" w:rsidP="00331106">
      <w:pPr>
        <w:keepNext/>
        <w:keepLines/>
        <w:jc w:val="both"/>
        <w:rPr>
          <w:rFonts w:ascii="Tahoma" w:hAnsi="Tahoma"/>
        </w:rPr>
      </w:pPr>
    </w:p>
    <w:p w14:paraId="5DF7B62B" w14:textId="77777777" w:rsidR="007E1A47" w:rsidRPr="005A3E7C" w:rsidRDefault="007E1A47" w:rsidP="00331106">
      <w:pPr>
        <w:keepNext/>
        <w:keepLines/>
        <w:numPr>
          <w:ilvl w:val="0"/>
          <w:numId w:val="10"/>
        </w:numPr>
        <w:ind w:left="425" w:hanging="357"/>
        <w:jc w:val="both"/>
        <w:rPr>
          <w:rFonts w:ascii="Tahoma" w:hAnsi="Tahoma" w:cs="Tahoma"/>
          <w:b/>
          <w:color w:val="760000"/>
        </w:rPr>
      </w:pPr>
      <w:r w:rsidRPr="005A3E7C">
        <w:rPr>
          <w:rFonts w:ascii="Tahoma" w:hAnsi="Tahoma" w:cs="Tahoma"/>
          <w:b/>
          <w:color w:val="760000"/>
        </w:rPr>
        <w:t>Obrazec »Priloga 2«:</w:t>
      </w:r>
    </w:p>
    <w:p w14:paraId="03148051" w14:textId="77777777" w:rsidR="007E1A47" w:rsidRDefault="007E1A47" w:rsidP="00867F72">
      <w:pPr>
        <w:keepNext/>
        <w:keepLines/>
        <w:ind w:left="426" w:right="-2"/>
        <w:jc w:val="both"/>
        <w:rPr>
          <w:rFonts w:ascii="Tahoma" w:hAnsi="Tahoma"/>
          <w:i/>
        </w:rPr>
      </w:pPr>
      <w:r w:rsidRPr="005A3E7C">
        <w:rPr>
          <w:rFonts w:ascii="Tahoma" w:hAnsi="Tahoma"/>
        </w:rPr>
        <w:t xml:space="preserve">Ponudnik v informacijskem sistemu e-JN </w:t>
      </w:r>
      <w:r w:rsidRPr="005A3E7C">
        <w:rPr>
          <w:rFonts w:ascii="Tahoma" w:hAnsi="Tahoma"/>
          <w:b/>
        </w:rPr>
        <w:t xml:space="preserve">v </w:t>
      </w:r>
      <w:r w:rsidR="0027124E" w:rsidRPr="005A3E7C">
        <w:rPr>
          <w:rFonts w:ascii="Tahoma" w:hAnsi="Tahoma"/>
          <w:b/>
        </w:rPr>
        <w:t>Razdelek »Skupna ponudbena vrednost«, del »Predračun«</w:t>
      </w:r>
      <w:r w:rsidRPr="005A3E7C">
        <w:rPr>
          <w:rFonts w:ascii="Tahoma" w:hAnsi="Tahoma"/>
        </w:rPr>
        <w:t xml:space="preserve"> naloži izpolnjen </w:t>
      </w:r>
      <w:r w:rsidRPr="005A3E7C">
        <w:rPr>
          <w:rFonts w:ascii="Tahoma" w:hAnsi="Tahoma"/>
          <w:u w:val="single"/>
        </w:rPr>
        <w:t xml:space="preserve">obrazec Priloga 2 </w:t>
      </w:r>
      <w:r w:rsidRPr="005A3E7C">
        <w:rPr>
          <w:rFonts w:ascii="Tahoma" w:hAnsi="Tahoma"/>
        </w:rPr>
        <w:t xml:space="preserve"> (v "pdf" formatu/zapisu/datoteki), ki se </w:t>
      </w:r>
      <w:r w:rsidRPr="005A3E7C">
        <w:rPr>
          <w:rFonts w:ascii="Tahoma" w:hAnsi="Tahoma"/>
          <w:b/>
        </w:rPr>
        <w:t>podpiše z oddajo ponudbe - elektronski podpis</w:t>
      </w:r>
      <w:r w:rsidRPr="005A3E7C">
        <w:rPr>
          <w:rFonts w:ascii="Tahoma" w:hAnsi="Tahoma"/>
        </w:rPr>
        <w:t xml:space="preserve">. </w:t>
      </w:r>
      <w:r w:rsidRPr="005A3E7C">
        <w:rPr>
          <w:rFonts w:ascii="Tahoma" w:hAnsi="Tahoma"/>
          <w:i/>
        </w:rPr>
        <w:t xml:space="preserve">Le-ta bo tudi na voljo oz. dostopna javnosti na javnem odpiranju ponudb. </w:t>
      </w:r>
    </w:p>
    <w:p w14:paraId="448B5E18" w14:textId="77777777" w:rsidR="00867F72" w:rsidRPr="005A3E7C" w:rsidRDefault="00867F72" w:rsidP="00867F72">
      <w:pPr>
        <w:keepNext/>
        <w:keepLines/>
        <w:ind w:left="426" w:right="-2"/>
        <w:jc w:val="both"/>
        <w:rPr>
          <w:rFonts w:ascii="Tahoma" w:hAnsi="Tahoma"/>
          <w:i/>
        </w:rPr>
      </w:pPr>
    </w:p>
    <w:p w14:paraId="31A5A12E" w14:textId="77777777" w:rsidR="007E1A47" w:rsidRPr="005A3E7C" w:rsidRDefault="007E1A47" w:rsidP="00331106">
      <w:pPr>
        <w:keepNext/>
        <w:keepLines/>
        <w:numPr>
          <w:ilvl w:val="0"/>
          <w:numId w:val="10"/>
        </w:numPr>
        <w:ind w:left="425" w:hanging="357"/>
        <w:jc w:val="both"/>
        <w:rPr>
          <w:rFonts w:ascii="Tahoma" w:hAnsi="Tahoma" w:cs="Tahoma"/>
          <w:b/>
          <w:color w:val="820000"/>
        </w:rPr>
      </w:pPr>
      <w:r w:rsidRPr="005A3E7C">
        <w:rPr>
          <w:rFonts w:ascii="Tahoma" w:hAnsi="Tahoma" w:cs="Tahoma"/>
          <w:b/>
          <w:color w:val="820000"/>
        </w:rPr>
        <w:t xml:space="preserve">ESPD – Ponudnik/glavni partner: </w:t>
      </w:r>
    </w:p>
    <w:p w14:paraId="3A251FC1" w14:textId="61297687" w:rsidR="008F7375" w:rsidRDefault="007E1A47" w:rsidP="00331106">
      <w:pPr>
        <w:keepNext/>
        <w:keepLines/>
        <w:ind w:left="426"/>
        <w:jc w:val="both"/>
        <w:rPr>
          <w:ins w:id="20" w:author="Jana Nahtigal" w:date="2025-03-13T14:16:00Z"/>
          <w:rFonts w:ascii="Tahoma" w:hAnsi="Tahoma"/>
          <w:i/>
        </w:rPr>
      </w:pPr>
      <w:r w:rsidRPr="005A3E7C">
        <w:rPr>
          <w:rFonts w:ascii="Tahoma" w:hAnsi="Tahoma"/>
        </w:rPr>
        <w:t xml:space="preserve">Ponudnik (glavni partner) mora obrazec ESPD izpolniti ter ga v </w:t>
      </w:r>
      <w:proofErr w:type="spellStart"/>
      <w:r w:rsidRPr="005A3E7C">
        <w:rPr>
          <w:rFonts w:ascii="Tahoma" w:hAnsi="Tahoma"/>
        </w:rPr>
        <w:t>xml</w:t>
      </w:r>
      <w:proofErr w:type="spellEnd"/>
      <w:r w:rsidRPr="005A3E7C">
        <w:rPr>
          <w:rFonts w:ascii="Tahoma" w:hAnsi="Tahoma"/>
        </w:rPr>
        <w:t>. formatu naložiti v informacijskem sistemu e-JN</w:t>
      </w:r>
      <w:r w:rsidRPr="005A3E7C">
        <w:rPr>
          <w:rFonts w:ascii="Tahoma" w:hAnsi="Tahoma"/>
          <w:b/>
        </w:rPr>
        <w:t xml:space="preserve"> v </w:t>
      </w:r>
      <w:r w:rsidR="0027124E" w:rsidRPr="005A3E7C">
        <w:rPr>
          <w:rFonts w:ascii="Tahoma" w:hAnsi="Tahoma"/>
          <w:b/>
        </w:rPr>
        <w:t>Razdelek »DOKUMENTI«, del »ESPD-ponudnik«</w:t>
      </w:r>
      <w:r w:rsidRPr="005A3E7C">
        <w:rPr>
          <w:rFonts w:ascii="Tahoma" w:hAnsi="Tahoma"/>
          <w:b/>
        </w:rPr>
        <w:t xml:space="preserve"> (podpiše se z oddajo ponudbe - elektronski podpis)</w:t>
      </w:r>
      <w:r w:rsidRPr="005A3E7C">
        <w:rPr>
          <w:rFonts w:ascii="Tahoma" w:hAnsi="Tahoma" w:cs="Tahoma"/>
          <w:bCs/>
        </w:rPr>
        <w:t xml:space="preserve">. </w:t>
      </w:r>
      <w:r w:rsidRPr="005A3E7C">
        <w:rPr>
          <w:rFonts w:ascii="Tahoma" w:hAnsi="Tahoma" w:cs="Tahoma"/>
          <w:bCs/>
          <w:i/>
        </w:rPr>
        <w:t xml:space="preserve">Le-ta </w:t>
      </w:r>
      <w:r w:rsidRPr="005A3E7C">
        <w:rPr>
          <w:rFonts w:ascii="Tahoma" w:hAnsi="Tahoma"/>
          <w:i/>
        </w:rPr>
        <w:t xml:space="preserve"> ne bo prikazana javnosti in ostalim ponudnikom na javnem odpiranju ponudb.</w:t>
      </w:r>
    </w:p>
    <w:p w14:paraId="0EB5077E" w14:textId="77777777" w:rsidR="00B5523E" w:rsidRPr="005A3E7C" w:rsidRDefault="00B5523E" w:rsidP="00331106">
      <w:pPr>
        <w:keepNext/>
        <w:keepLines/>
        <w:ind w:left="426"/>
        <w:jc w:val="both"/>
        <w:rPr>
          <w:rFonts w:ascii="Tahoma" w:hAnsi="Tahoma"/>
          <w:i/>
        </w:rPr>
      </w:pPr>
    </w:p>
    <w:p w14:paraId="3D3FF1E0" w14:textId="77777777" w:rsidR="007E1A47" w:rsidRPr="005A3E7C" w:rsidRDefault="007E1A47" w:rsidP="00331106">
      <w:pPr>
        <w:keepNext/>
        <w:keepLines/>
        <w:numPr>
          <w:ilvl w:val="0"/>
          <w:numId w:val="10"/>
        </w:numPr>
        <w:ind w:left="425" w:hanging="357"/>
        <w:jc w:val="both"/>
        <w:rPr>
          <w:rFonts w:ascii="Tahoma" w:hAnsi="Tahoma" w:cs="Tahoma"/>
          <w:b/>
          <w:color w:val="820000"/>
        </w:rPr>
      </w:pPr>
      <w:r w:rsidRPr="005A3E7C">
        <w:rPr>
          <w:rFonts w:ascii="Tahoma" w:hAnsi="Tahoma" w:cs="Tahoma"/>
          <w:b/>
          <w:color w:val="820000"/>
        </w:rPr>
        <w:t xml:space="preserve">ESPD – Ostali sodelujoči«: </w:t>
      </w:r>
    </w:p>
    <w:p w14:paraId="592EF225" w14:textId="77777777" w:rsidR="007E1A47" w:rsidRPr="005A3E7C" w:rsidRDefault="007E1A47" w:rsidP="00331106">
      <w:pPr>
        <w:keepNext/>
        <w:keepLines/>
        <w:ind w:left="426"/>
        <w:jc w:val="both"/>
        <w:rPr>
          <w:rFonts w:ascii="Tahoma" w:hAnsi="Tahoma"/>
          <w:i/>
        </w:rPr>
      </w:pPr>
      <w:r w:rsidRPr="005A3E7C">
        <w:rPr>
          <w:rFonts w:ascii="Tahoma" w:hAnsi="Tahoma" w:cs="Tahoma"/>
          <w:bCs/>
        </w:rPr>
        <w:lastRenderedPageBreak/>
        <w:t>V primeru skupne ponudbe (s partnerji), uporabe zmogljivosti drugih subjektov in/ali podizvajalcev mora ponudnik v informacijskem sistemu e-JN</w:t>
      </w:r>
      <w:r w:rsidRPr="005A3E7C">
        <w:rPr>
          <w:rFonts w:ascii="Tahoma" w:hAnsi="Tahoma" w:cs="Tahoma"/>
          <w:b/>
          <w:bCs/>
        </w:rPr>
        <w:t xml:space="preserve"> v </w:t>
      </w:r>
      <w:r w:rsidR="0027124E" w:rsidRPr="005A3E7C">
        <w:rPr>
          <w:rFonts w:ascii="Tahoma" w:hAnsi="Tahoma" w:cs="Tahoma"/>
          <w:b/>
          <w:bCs/>
        </w:rPr>
        <w:t>Razdelek »SODELUJOČI«, del »ESPD – ostali sodelujoči«</w:t>
      </w:r>
      <w:r w:rsidRPr="005A3E7C">
        <w:rPr>
          <w:rFonts w:ascii="Tahoma" w:hAnsi="Tahoma" w:cs="Tahoma"/>
          <w:b/>
          <w:bCs/>
        </w:rPr>
        <w:t xml:space="preserve"> </w:t>
      </w:r>
      <w:r w:rsidRPr="005A3E7C">
        <w:rPr>
          <w:rFonts w:ascii="Tahoma" w:hAnsi="Tahoma"/>
        </w:rPr>
        <w:t xml:space="preserve">v pdf. formatu ali v elektronski obliki </w:t>
      </w:r>
      <w:r w:rsidRPr="005A3E7C">
        <w:rPr>
          <w:rFonts w:ascii="Tahoma" w:hAnsi="Tahoma" w:cs="Tahoma"/>
          <w:bCs/>
        </w:rPr>
        <w:t xml:space="preserve">naložiti </w:t>
      </w:r>
      <w:r w:rsidRPr="005A3E7C">
        <w:rPr>
          <w:rFonts w:ascii="Tahoma" w:hAnsi="Tahoma"/>
        </w:rPr>
        <w:t xml:space="preserve">izpolnjene in podpisane ESPD obrazce </w:t>
      </w:r>
      <w:r w:rsidRPr="005A3E7C">
        <w:rPr>
          <w:rFonts w:ascii="Tahoma" w:hAnsi="Tahoma" w:cs="Tahoma"/>
        </w:rPr>
        <w:t>za vsakega od ostalih sodelujočih subjektov (partnerje iz skupine ponudnikov, podizvajalci</w:t>
      </w:r>
      <w:r w:rsidRPr="005A3E7C">
        <w:rPr>
          <w:rFonts w:ascii="Tahoma" w:hAnsi="Tahoma" w:cs="Tahoma"/>
          <w:iCs/>
        </w:rPr>
        <w:t xml:space="preserve"> in/ali ostali subjekti, katerih zmogljivost uporablja ponudnik)</w:t>
      </w:r>
      <w:r w:rsidRPr="005A3E7C">
        <w:rPr>
          <w:rFonts w:ascii="Tahoma" w:hAnsi="Tahoma" w:cs="Tahoma"/>
        </w:rPr>
        <w:t>.</w:t>
      </w:r>
      <w:r w:rsidRPr="005A3E7C">
        <w:rPr>
          <w:rFonts w:ascii="Tahoma" w:hAnsi="Tahoma" w:cs="Tahoma"/>
          <w:bCs/>
        </w:rPr>
        <w:t xml:space="preserve"> </w:t>
      </w:r>
      <w:r w:rsidRPr="005A3E7C">
        <w:rPr>
          <w:rFonts w:ascii="Tahoma" w:hAnsi="Tahoma" w:cs="Tahoma"/>
          <w:bCs/>
          <w:i/>
        </w:rPr>
        <w:t>Le-ta</w:t>
      </w:r>
      <w:r w:rsidRPr="005A3E7C">
        <w:rPr>
          <w:rFonts w:ascii="Tahoma" w:hAnsi="Tahoma"/>
          <w:i/>
        </w:rPr>
        <w:t xml:space="preserve"> ne </w:t>
      </w:r>
      <w:r w:rsidR="005A23AA" w:rsidRPr="005A3E7C">
        <w:rPr>
          <w:rFonts w:ascii="Tahoma" w:hAnsi="Tahoma"/>
          <w:i/>
        </w:rPr>
        <w:t>bo prikazana javnosti/</w:t>
      </w:r>
      <w:r w:rsidRPr="005A3E7C">
        <w:rPr>
          <w:rFonts w:ascii="Tahoma" w:hAnsi="Tahoma"/>
          <w:i/>
        </w:rPr>
        <w:t>ostalim ponudnikom na javnem odpiranju ponudb.</w:t>
      </w:r>
      <w:r w:rsidRPr="005A3E7C">
        <w:rPr>
          <w:rFonts w:ascii="Tahoma" w:hAnsi="Tahoma" w:cs="Tahoma"/>
        </w:rPr>
        <w:t xml:space="preserve"> </w:t>
      </w:r>
    </w:p>
    <w:p w14:paraId="790C5220" w14:textId="77777777" w:rsidR="007E1A47" w:rsidRPr="005A3E7C" w:rsidRDefault="007E1A47" w:rsidP="00331106">
      <w:pPr>
        <w:keepNext/>
        <w:keepLines/>
        <w:ind w:left="426"/>
        <w:jc w:val="both"/>
        <w:rPr>
          <w:rFonts w:ascii="Tahoma" w:hAnsi="Tahoma"/>
        </w:rPr>
      </w:pPr>
      <w:r w:rsidRPr="005A3E7C">
        <w:rPr>
          <w:rFonts w:ascii="Tahoma" w:hAnsi="Tahoma"/>
        </w:rPr>
        <w:t xml:space="preserve"> </w:t>
      </w:r>
    </w:p>
    <w:p w14:paraId="68B789E9" w14:textId="77777777" w:rsidR="007E1A47" w:rsidRPr="005A3E7C" w:rsidRDefault="007E1A47" w:rsidP="00331106">
      <w:pPr>
        <w:keepNext/>
        <w:keepLines/>
        <w:numPr>
          <w:ilvl w:val="0"/>
          <w:numId w:val="10"/>
        </w:numPr>
        <w:ind w:left="425" w:hanging="357"/>
        <w:jc w:val="both"/>
        <w:rPr>
          <w:rFonts w:ascii="Tahoma" w:hAnsi="Tahoma" w:cs="Tahoma"/>
          <w:b/>
          <w:color w:val="820000"/>
        </w:rPr>
      </w:pPr>
      <w:r w:rsidRPr="005A3E7C">
        <w:rPr>
          <w:rFonts w:ascii="Tahoma" w:hAnsi="Tahoma" w:cs="Tahoma"/>
          <w:b/>
          <w:color w:val="820000"/>
        </w:rPr>
        <w:t>Ostala ponudbena dokumentacija/priloge:</w:t>
      </w:r>
    </w:p>
    <w:p w14:paraId="6432AC40" w14:textId="77777777" w:rsidR="007E1A47" w:rsidRPr="005A3E7C" w:rsidRDefault="007E1A47" w:rsidP="00331106">
      <w:pPr>
        <w:keepNext/>
        <w:keepLines/>
        <w:ind w:left="426"/>
        <w:jc w:val="both"/>
        <w:rPr>
          <w:rFonts w:ascii="Tahoma" w:hAnsi="Tahoma"/>
        </w:rPr>
      </w:pPr>
      <w:r w:rsidRPr="005A3E7C">
        <w:rPr>
          <w:rFonts w:ascii="Tahoma" w:hAnsi="Tahoma"/>
          <w:u w:val="single"/>
        </w:rPr>
        <w:t>Ostalo ponudbeno dokumentacijo/priloge</w:t>
      </w:r>
      <w:r w:rsidRPr="005A3E7C">
        <w:rPr>
          <w:rFonts w:ascii="Tahoma" w:hAnsi="Tahoma"/>
        </w:rPr>
        <w:t xml:space="preserve"> ponudnik naloži </w:t>
      </w:r>
      <w:r w:rsidRPr="005A3E7C">
        <w:rPr>
          <w:rFonts w:ascii="Tahoma" w:hAnsi="Tahoma"/>
          <w:b/>
        </w:rPr>
        <w:t xml:space="preserve">v </w:t>
      </w:r>
      <w:r w:rsidR="0027124E" w:rsidRPr="005A3E7C">
        <w:rPr>
          <w:rFonts w:ascii="Tahoma" w:hAnsi="Tahoma"/>
          <w:b/>
        </w:rPr>
        <w:t>Razdelek »DOKUMENTI«, del »Ostale priloge«</w:t>
      </w:r>
      <w:r w:rsidRPr="005A3E7C">
        <w:rPr>
          <w:rFonts w:ascii="Tahoma" w:hAnsi="Tahoma"/>
        </w:rPr>
        <w:t xml:space="preserve">. </w:t>
      </w:r>
    </w:p>
    <w:p w14:paraId="0706EFB7" w14:textId="77777777" w:rsidR="007E1A47" w:rsidRPr="005A3E7C" w:rsidRDefault="007E1A47" w:rsidP="00331106">
      <w:pPr>
        <w:keepNext/>
        <w:keepLines/>
        <w:ind w:left="426"/>
        <w:jc w:val="both"/>
        <w:rPr>
          <w:rFonts w:ascii="Tahoma" w:hAnsi="Tahoma"/>
          <w:i/>
        </w:rPr>
      </w:pPr>
    </w:p>
    <w:p w14:paraId="3026F881" w14:textId="77777777" w:rsidR="007E1A47" w:rsidRPr="005A3E7C" w:rsidRDefault="0027124E" w:rsidP="00331106">
      <w:pPr>
        <w:keepNext/>
        <w:keepLines/>
        <w:ind w:left="426"/>
        <w:jc w:val="both"/>
        <w:rPr>
          <w:rFonts w:ascii="Tahoma" w:hAnsi="Tahoma"/>
          <w:i/>
        </w:rPr>
      </w:pPr>
      <w:r w:rsidRPr="005A3E7C">
        <w:rPr>
          <w:rFonts w:ascii="Tahoma" w:hAnsi="Tahoma"/>
          <w:i/>
        </w:rPr>
        <w:t>V primeru razhajanj med podatki navedenimi v razdelku »Skupna ponudbena vrednost«, podatki v Prilogi 2 naloženim v razdelek »Skupna ponudbena cena«, del »Predračun«, in celotnim Ponudbenim predračunom - naloženim v razdelek »Dokumenti«, del »Ostale priloge«, kot veljavni štejejo podatki v dokumentu, ki je predložen v razdelku »Dokumenti«, del »Ostale priloge«.</w:t>
      </w:r>
    </w:p>
    <w:p w14:paraId="6218291B" w14:textId="77777777" w:rsidR="007E1A47" w:rsidRPr="005A3E7C" w:rsidRDefault="007E1A47" w:rsidP="00331106">
      <w:pPr>
        <w:keepNext/>
        <w:keepLines/>
        <w:ind w:left="426"/>
        <w:jc w:val="both"/>
        <w:rPr>
          <w:rFonts w:ascii="Tahoma" w:hAnsi="Tahoma"/>
          <w:i/>
        </w:rPr>
      </w:pPr>
    </w:p>
    <w:p w14:paraId="53EDCC25" w14:textId="77777777" w:rsidR="007E1A47" w:rsidRPr="005A3E7C" w:rsidRDefault="007E1A47" w:rsidP="00E35262">
      <w:pPr>
        <w:keepNext/>
        <w:keepLines/>
        <w:ind w:left="426"/>
        <w:jc w:val="both"/>
        <w:rPr>
          <w:rFonts w:ascii="Tahoma" w:hAnsi="Tahoma"/>
        </w:rPr>
      </w:pPr>
      <w:r w:rsidRPr="005A3E7C">
        <w:rPr>
          <w:rFonts w:ascii="Tahoma" w:hAnsi="Tahoma"/>
        </w:rPr>
        <w:t>Zaželeno je (ni pa nujno), da je ostala ponudbena dokumentacija/priloge priložena v vrstnem redu v skladu z razpisno dokumentacijo. Ostala ponudbena dokumentacija ne bo prikazana javnosti in ostalim ponudnikom na javnem odpiranju ponudb.</w:t>
      </w:r>
    </w:p>
    <w:p w14:paraId="64BD9163" w14:textId="77777777" w:rsidR="00E35262" w:rsidRPr="005A3E7C" w:rsidRDefault="00E35262" w:rsidP="00E35262">
      <w:pPr>
        <w:keepNext/>
        <w:keepLines/>
        <w:ind w:left="426"/>
        <w:jc w:val="both"/>
        <w:rPr>
          <w:rFonts w:ascii="Tahoma" w:hAnsi="Tahoma"/>
        </w:rPr>
      </w:pPr>
    </w:p>
    <w:p w14:paraId="577F7D06" w14:textId="77777777" w:rsidR="00331106" w:rsidRPr="005A3E7C" w:rsidRDefault="00331106" w:rsidP="00331106">
      <w:pPr>
        <w:keepNext/>
        <w:keepLines/>
        <w:jc w:val="both"/>
        <w:rPr>
          <w:rFonts w:ascii="Tahoma" w:hAnsi="Tahoma" w:cs="Tahoma"/>
        </w:rPr>
      </w:pPr>
    </w:p>
    <w:p w14:paraId="50EC24E6" w14:textId="77777777" w:rsidR="007E1A47" w:rsidRPr="005A3E7C" w:rsidRDefault="007E1A47" w:rsidP="00331106">
      <w:pPr>
        <w:keepNext/>
        <w:keepLines/>
        <w:numPr>
          <w:ilvl w:val="1"/>
          <w:numId w:val="12"/>
        </w:numPr>
        <w:jc w:val="both"/>
        <w:rPr>
          <w:rFonts w:ascii="Tahoma" w:hAnsi="Tahoma" w:cs="Tahoma"/>
          <w:b/>
        </w:rPr>
      </w:pPr>
      <w:r w:rsidRPr="005A3E7C">
        <w:rPr>
          <w:rFonts w:ascii="Tahoma" w:hAnsi="Tahoma" w:cs="Tahoma"/>
          <w:b/>
        </w:rPr>
        <w:t>Vsebina ponudbene dokumentacije</w:t>
      </w:r>
    </w:p>
    <w:p w14:paraId="0E505D9B" w14:textId="77777777" w:rsidR="007E1A47" w:rsidRPr="005A3E7C" w:rsidRDefault="007E1A47" w:rsidP="00331106">
      <w:pPr>
        <w:keepNext/>
        <w:keepLines/>
        <w:jc w:val="both"/>
        <w:rPr>
          <w:rFonts w:ascii="Tahoma" w:hAnsi="Tahoma" w:cs="Tahoma"/>
        </w:rPr>
      </w:pPr>
    </w:p>
    <w:p w14:paraId="3C23B2D0" w14:textId="77777777" w:rsidR="007E1A47" w:rsidRPr="005A3E7C" w:rsidRDefault="007E1A47" w:rsidP="00331106">
      <w:pPr>
        <w:keepNext/>
        <w:keepLines/>
        <w:jc w:val="both"/>
        <w:rPr>
          <w:rFonts w:ascii="Tahoma" w:hAnsi="Tahoma" w:cs="Tahoma"/>
        </w:rPr>
      </w:pPr>
      <w:r w:rsidRPr="005A3E7C">
        <w:rPr>
          <w:rFonts w:ascii="Tahoma" w:hAnsi="Tahoma" w:cs="Tahoma"/>
          <w:i/>
        </w:rPr>
        <w:t>Ponudnik, ki odda ponudbo, pod kazensko in materialno odgovornostjo jamči, da so vsi podatki in dokumenti, podani v ponudbi, resnični in da ustrezajo originalu.</w:t>
      </w:r>
    </w:p>
    <w:p w14:paraId="408FB58C" w14:textId="77777777" w:rsidR="007E1A47" w:rsidRPr="005A3E7C" w:rsidRDefault="007E1A47" w:rsidP="00331106">
      <w:pPr>
        <w:keepNext/>
        <w:keepLines/>
        <w:jc w:val="both"/>
        <w:rPr>
          <w:rFonts w:ascii="Tahoma" w:hAnsi="Tahoma" w:cs="Tahoma"/>
        </w:rPr>
      </w:pPr>
    </w:p>
    <w:p w14:paraId="6434897C" w14:textId="77777777" w:rsidR="007E1A47" w:rsidRPr="005A3E7C" w:rsidRDefault="007E1A47" w:rsidP="00331106">
      <w:pPr>
        <w:keepNext/>
        <w:keepLines/>
        <w:jc w:val="both"/>
        <w:rPr>
          <w:rFonts w:ascii="Tahoma" w:hAnsi="Tahoma" w:cs="Tahoma"/>
          <w:b/>
        </w:rPr>
      </w:pPr>
      <w:bookmarkStart w:id="21" w:name="_Hlk159319710"/>
      <w:r w:rsidRPr="005A3E7C">
        <w:rPr>
          <w:rFonts w:ascii="Tahoma" w:hAnsi="Tahoma" w:cs="Tahoma"/>
          <w:b/>
        </w:rPr>
        <w:t>Ponudbena dokumentacija, ki jo naročnik zahteva z javnim razpisom je navedena v nadaljevanju:</w:t>
      </w:r>
    </w:p>
    <w:p w14:paraId="4E8B3AC7" w14:textId="77777777" w:rsidR="007E1A47" w:rsidRPr="005A3E7C" w:rsidRDefault="007E1A47" w:rsidP="00331106">
      <w:pPr>
        <w:keepNext/>
        <w:keepLines/>
        <w:jc w:val="both"/>
        <w:rPr>
          <w:rFonts w:ascii="Tahoma" w:hAnsi="Tahoma" w:cs="Tahoma"/>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40"/>
        <w:gridCol w:w="912"/>
        <w:gridCol w:w="551"/>
      </w:tblGrid>
      <w:tr w:rsidR="007E1A47" w:rsidRPr="005A3E7C" w14:paraId="3A5FBD8D" w14:textId="77777777" w:rsidTr="0037044D">
        <w:tc>
          <w:tcPr>
            <w:tcW w:w="212" w:type="dxa"/>
            <w:tcBorders>
              <w:right w:val="nil"/>
            </w:tcBorders>
          </w:tcPr>
          <w:p w14:paraId="4E5AD13D" w14:textId="77777777" w:rsidR="007E1A47" w:rsidRPr="005A3E7C" w:rsidRDefault="007E1A47" w:rsidP="00331106">
            <w:pPr>
              <w:keepNext/>
              <w:keepLines/>
              <w:jc w:val="both"/>
              <w:rPr>
                <w:rFonts w:ascii="Tahoma" w:hAnsi="Tahoma" w:cs="Tahoma"/>
              </w:rPr>
            </w:pPr>
          </w:p>
        </w:tc>
        <w:tc>
          <w:tcPr>
            <w:tcW w:w="8040" w:type="dxa"/>
            <w:tcBorders>
              <w:left w:val="nil"/>
            </w:tcBorders>
          </w:tcPr>
          <w:p w14:paraId="0D19EF0C" w14:textId="77777777" w:rsidR="007E1A47" w:rsidRPr="005A3E7C" w:rsidRDefault="007E1A47" w:rsidP="00331106">
            <w:pPr>
              <w:keepNext/>
              <w:keepLines/>
              <w:jc w:val="both"/>
              <w:rPr>
                <w:rFonts w:ascii="Tahoma" w:hAnsi="Tahoma" w:cs="Tahoma"/>
              </w:rPr>
            </w:pPr>
            <w:r w:rsidRPr="005A3E7C">
              <w:rPr>
                <w:rFonts w:ascii="Tahoma" w:hAnsi="Tahoma" w:cs="Tahoma"/>
              </w:rPr>
              <w:t xml:space="preserve">PODATKI O PONUDNIKU </w:t>
            </w:r>
          </w:p>
        </w:tc>
        <w:tc>
          <w:tcPr>
            <w:tcW w:w="912" w:type="dxa"/>
            <w:tcBorders>
              <w:right w:val="nil"/>
            </w:tcBorders>
          </w:tcPr>
          <w:p w14:paraId="36F469B0" w14:textId="77777777" w:rsidR="007E1A47" w:rsidRPr="005A3E7C" w:rsidRDefault="007E1A47" w:rsidP="00331106">
            <w:pPr>
              <w:keepNext/>
              <w:keepLines/>
              <w:jc w:val="both"/>
              <w:rPr>
                <w:rFonts w:ascii="Tahoma" w:hAnsi="Tahoma" w:cs="Tahoma"/>
                <w:b/>
              </w:rPr>
            </w:pPr>
            <w:r w:rsidRPr="005A3E7C">
              <w:rPr>
                <w:rFonts w:ascii="Tahoma" w:hAnsi="Tahoma" w:cs="Tahoma"/>
                <w:b/>
                <w:i/>
              </w:rPr>
              <w:t xml:space="preserve">Priloga </w:t>
            </w:r>
          </w:p>
        </w:tc>
        <w:tc>
          <w:tcPr>
            <w:tcW w:w="551" w:type="dxa"/>
            <w:tcBorders>
              <w:left w:val="nil"/>
            </w:tcBorders>
          </w:tcPr>
          <w:p w14:paraId="598765F8" w14:textId="77777777" w:rsidR="007E1A47" w:rsidRPr="005A3E7C" w:rsidRDefault="007E1A47" w:rsidP="00331106">
            <w:pPr>
              <w:keepNext/>
              <w:keepLines/>
              <w:jc w:val="both"/>
              <w:rPr>
                <w:rFonts w:ascii="Tahoma" w:hAnsi="Tahoma" w:cs="Tahoma"/>
                <w:b/>
                <w:i/>
              </w:rPr>
            </w:pPr>
            <w:r w:rsidRPr="005A3E7C">
              <w:rPr>
                <w:rFonts w:ascii="Tahoma" w:hAnsi="Tahoma" w:cs="Tahoma"/>
                <w:b/>
                <w:i/>
              </w:rPr>
              <w:t>1</w:t>
            </w:r>
          </w:p>
        </w:tc>
      </w:tr>
    </w:tbl>
    <w:p w14:paraId="05F797A1" w14:textId="77777777" w:rsidR="007E1A47" w:rsidRPr="005A3E7C" w:rsidRDefault="007E1A47" w:rsidP="00331106">
      <w:pPr>
        <w:keepNext/>
        <w:keepLines/>
        <w:tabs>
          <w:tab w:val="left" w:pos="567"/>
          <w:tab w:val="num" w:pos="851"/>
          <w:tab w:val="left" w:pos="993"/>
        </w:tabs>
        <w:jc w:val="both"/>
        <w:rPr>
          <w:rFonts w:ascii="Tahoma" w:hAnsi="Tahoma" w:cs="Tahoma"/>
        </w:rPr>
      </w:pPr>
    </w:p>
    <w:p w14:paraId="0680A0F5" w14:textId="77777777" w:rsidR="007E1A47" w:rsidRPr="005A3E7C" w:rsidRDefault="007E1A47" w:rsidP="00331106">
      <w:pPr>
        <w:keepNext/>
        <w:keepLines/>
        <w:jc w:val="both"/>
        <w:rPr>
          <w:rFonts w:ascii="Tahoma" w:hAnsi="Tahoma" w:cs="Tahoma"/>
        </w:rPr>
      </w:pPr>
      <w:r w:rsidRPr="005A3E7C">
        <w:rPr>
          <w:rFonts w:ascii="Tahoma" w:hAnsi="Tahoma" w:cs="Tahoma"/>
        </w:rPr>
        <w:t xml:space="preserve">Prilogo je potrebno izpolniti in podpisati </w:t>
      </w:r>
      <w:r w:rsidRPr="005A3E7C">
        <w:rPr>
          <w:rFonts w:ascii="Tahoma" w:hAnsi="Tahoma" w:cs="Tahoma"/>
          <w:u w:val="single"/>
        </w:rPr>
        <w:t>ter naložiti v</w:t>
      </w:r>
      <w:r w:rsidRPr="005A3E7C">
        <w:rPr>
          <w:rFonts w:ascii="Tahoma" w:hAnsi="Tahoma" w:cs="Tahoma"/>
          <w:b/>
          <w:u w:val="single"/>
        </w:rPr>
        <w:t xml:space="preserve"> </w:t>
      </w:r>
      <w:r w:rsidR="0027124E" w:rsidRPr="005A3E7C">
        <w:rPr>
          <w:rFonts w:ascii="Tahoma" w:hAnsi="Tahoma" w:cs="Tahoma"/>
          <w:b/>
          <w:u w:val="single"/>
        </w:rPr>
        <w:t>Razdelek »DOKUMENTI«, del »Ostale priloge«</w:t>
      </w:r>
      <w:r w:rsidRPr="005A3E7C">
        <w:rPr>
          <w:rFonts w:ascii="Tahoma" w:hAnsi="Tahoma" w:cs="Tahoma"/>
        </w:rPr>
        <w:t xml:space="preserve">. </w:t>
      </w:r>
    </w:p>
    <w:p w14:paraId="0FAB8397" w14:textId="77777777" w:rsidR="007E1A47" w:rsidRPr="005A3E7C" w:rsidRDefault="007E1A47" w:rsidP="00331106">
      <w:pPr>
        <w:keepNext/>
        <w:keepLines/>
        <w:jc w:val="both"/>
        <w:rPr>
          <w:rFonts w:ascii="Tahoma" w:hAnsi="Tahoma" w:cs="Tahoma"/>
        </w:rPr>
      </w:pPr>
    </w:p>
    <w:p w14:paraId="41E3EE41" w14:textId="77777777" w:rsidR="007E1A47" w:rsidRPr="005A3E7C" w:rsidRDefault="007E1A47" w:rsidP="00331106">
      <w:pPr>
        <w:keepNext/>
        <w:keepLines/>
        <w:jc w:val="both"/>
        <w:rPr>
          <w:rFonts w:ascii="Tahoma" w:hAnsi="Tahoma" w:cs="Tahoma"/>
          <w:i/>
        </w:rPr>
      </w:pPr>
      <w:r w:rsidRPr="005A3E7C">
        <w:rPr>
          <w:rFonts w:ascii="Tahoma" w:hAnsi="Tahoma" w:cs="Tahoma"/>
          <w:i/>
        </w:rPr>
        <w:t xml:space="preserve">V primeru, da odda več ponudnikov skupno - partnersko ponudbo, morajo razmnožen obrazec priloge 1 izpolniti vsi ponudniki - partnerji. K prilogi 1 se priloži tudi potrjen pravni akt o skupni izvedbi naročila. </w:t>
      </w:r>
    </w:p>
    <w:p w14:paraId="60380881" w14:textId="77777777" w:rsidR="007E1A47" w:rsidRPr="005A3E7C" w:rsidRDefault="007E1A47" w:rsidP="00331106">
      <w:pPr>
        <w:keepNext/>
        <w:keepLines/>
        <w:jc w:val="both"/>
        <w:rPr>
          <w:rFonts w:ascii="Tahoma" w:hAnsi="Tahoma" w:cs="Tahoma"/>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992"/>
        <w:gridCol w:w="425"/>
      </w:tblGrid>
      <w:tr w:rsidR="007E1A47" w:rsidRPr="005A3E7C" w14:paraId="099C5993" w14:textId="77777777" w:rsidTr="0037044D">
        <w:tc>
          <w:tcPr>
            <w:tcW w:w="212" w:type="dxa"/>
            <w:tcBorders>
              <w:right w:val="nil"/>
            </w:tcBorders>
          </w:tcPr>
          <w:p w14:paraId="60AB3559" w14:textId="77777777" w:rsidR="007E1A47" w:rsidRPr="005A3E7C" w:rsidRDefault="007E1A47" w:rsidP="00331106">
            <w:pPr>
              <w:keepNext/>
              <w:keepLines/>
              <w:jc w:val="both"/>
              <w:rPr>
                <w:rFonts w:ascii="Tahoma" w:hAnsi="Tahoma" w:cs="Tahoma"/>
              </w:rPr>
            </w:pPr>
          </w:p>
        </w:tc>
        <w:tc>
          <w:tcPr>
            <w:tcW w:w="8080" w:type="dxa"/>
            <w:tcBorders>
              <w:left w:val="nil"/>
            </w:tcBorders>
          </w:tcPr>
          <w:p w14:paraId="232A742C" w14:textId="77777777" w:rsidR="007E1A47" w:rsidRPr="005A3E7C" w:rsidRDefault="007E1A47" w:rsidP="00331106">
            <w:pPr>
              <w:keepNext/>
              <w:keepLines/>
              <w:jc w:val="both"/>
              <w:rPr>
                <w:rFonts w:ascii="Tahoma" w:hAnsi="Tahoma" w:cs="Tahoma"/>
              </w:rPr>
            </w:pPr>
            <w:r w:rsidRPr="005A3E7C">
              <w:rPr>
                <w:rFonts w:ascii="Tahoma" w:hAnsi="Tahoma" w:cs="Tahoma"/>
              </w:rPr>
              <w:t>PONUDBA (POVZETEK SKUPNE PONUDBENE CENE)</w:t>
            </w:r>
          </w:p>
        </w:tc>
        <w:tc>
          <w:tcPr>
            <w:tcW w:w="992" w:type="dxa"/>
            <w:tcBorders>
              <w:right w:val="nil"/>
            </w:tcBorders>
          </w:tcPr>
          <w:p w14:paraId="2EB7717C" w14:textId="77777777" w:rsidR="007E1A47" w:rsidRPr="005A3E7C" w:rsidRDefault="007E1A47" w:rsidP="00331106">
            <w:pPr>
              <w:keepNext/>
              <w:keepLines/>
              <w:jc w:val="both"/>
              <w:rPr>
                <w:rFonts w:ascii="Tahoma" w:hAnsi="Tahoma" w:cs="Tahoma"/>
                <w:b/>
              </w:rPr>
            </w:pPr>
            <w:r w:rsidRPr="005A3E7C">
              <w:rPr>
                <w:rFonts w:ascii="Tahoma" w:hAnsi="Tahoma" w:cs="Tahoma"/>
                <w:b/>
                <w:i/>
              </w:rPr>
              <w:t xml:space="preserve">Priloga </w:t>
            </w:r>
          </w:p>
        </w:tc>
        <w:tc>
          <w:tcPr>
            <w:tcW w:w="425" w:type="dxa"/>
            <w:tcBorders>
              <w:left w:val="nil"/>
            </w:tcBorders>
          </w:tcPr>
          <w:p w14:paraId="4E89700C" w14:textId="77777777" w:rsidR="007E1A47" w:rsidRPr="005A3E7C" w:rsidRDefault="007E1A47" w:rsidP="00331106">
            <w:pPr>
              <w:keepNext/>
              <w:keepLines/>
              <w:ind w:left="-39"/>
              <w:jc w:val="both"/>
              <w:rPr>
                <w:rFonts w:ascii="Tahoma" w:hAnsi="Tahoma" w:cs="Tahoma"/>
                <w:b/>
                <w:i/>
              </w:rPr>
            </w:pPr>
            <w:r w:rsidRPr="005A3E7C">
              <w:rPr>
                <w:rFonts w:ascii="Tahoma" w:hAnsi="Tahoma" w:cs="Tahoma"/>
                <w:b/>
                <w:i/>
              </w:rPr>
              <w:t>2</w:t>
            </w:r>
          </w:p>
        </w:tc>
      </w:tr>
    </w:tbl>
    <w:p w14:paraId="4E250E61" w14:textId="77777777" w:rsidR="007E1A47" w:rsidRPr="005A3E7C" w:rsidRDefault="007E1A47" w:rsidP="00331106">
      <w:pPr>
        <w:keepNext/>
        <w:keepLines/>
        <w:ind w:right="-284"/>
        <w:jc w:val="both"/>
        <w:rPr>
          <w:rFonts w:ascii="Tahoma" w:hAnsi="Tahoma" w:cs="Tahoma"/>
        </w:rPr>
      </w:pPr>
    </w:p>
    <w:p w14:paraId="7EA57EFE" w14:textId="77777777" w:rsidR="00BA38F2" w:rsidRDefault="007E1A47" w:rsidP="00331106">
      <w:pPr>
        <w:keepNext/>
        <w:keepLines/>
        <w:ind w:right="-284"/>
        <w:jc w:val="both"/>
        <w:rPr>
          <w:rFonts w:ascii="Tahoma" w:hAnsi="Tahoma" w:cs="Tahoma"/>
        </w:rPr>
      </w:pPr>
      <w:r w:rsidRPr="005A3E7C">
        <w:rPr>
          <w:rFonts w:ascii="Tahoma" w:hAnsi="Tahoma" w:cs="Tahoma"/>
        </w:rPr>
        <w:t xml:space="preserve">Ponudnik mora obrazec </w:t>
      </w:r>
      <w:r w:rsidRPr="005A3E7C">
        <w:rPr>
          <w:rFonts w:ascii="Tahoma" w:hAnsi="Tahoma" w:cs="Tahoma"/>
          <w:b/>
        </w:rPr>
        <w:t>Priloga 2</w:t>
      </w:r>
      <w:r w:rsidRPr="005A3E7C">
        <w:rPr>
          <w:rFonts w:ascii="Tahoma" w:hAnsi="Tahoma" w:cs="Tahoma"/>
        </w:rPr>
        <w:t xml:space="preserve"> </w:t>
      </w:r>
      <w:r w:rsidR="009271EF" w:rsidRPr="005A3E7C">
        <w:rPr>
          <w:rFonts w:ascii="Tahoma" w:hAnsi="Tahoma" w:cs="Tahoma"/>
          <w:b/>
        </w:rPr>
        <w:t>(</w:t>
      </w:r>
      <w:r w:rsidR="005B42F0" w:rsidRPr="005A3E7C">
        <w:rPr>
          <w:rFonts w:ascii="Tahoma" w:hAnsi="Tahoma" w:cs="Tahoma"/>
          <w:b/>
        </w:rPr>
        <w:t>za sklop za katerega oddaja ponudbo</w:t>
      </w:r>
      <w:r w:rsidR="009271EF" w:rsidRPr="005A3E7C">
        <w:rPr>
          <w:rFonts w:ascii="Tahoma" w:hAnsi="Tahoma" w:cs="Tahoma"/>
          <w:b/>
        </w:rPr>
        <w:t>)</w:t>
      </w:r>
      <w:r w:rsidR="005B42F0" w:rsidRPr="005A3E7C">
        <w:rPr>
          <w:rFonts w:ascii="Tahoma" w:hAnsi="Tahoma" w:cs="Tahoma"/>
          <w:b/>
        </w:rPr>
        <w:t>,</w:t>
      </w:r>
      <w:r w:rsidR="005B42F0" w:rsidRPr="005A3E7C">
        <w:rPr>
          <w:rFonts w:ascii="Tahoma" w:hAnsi="Tahoma" w:cs="Tahoma"/>
        </w:rPr>
        <w:t xml:space="preserve"> izpolniti in podpisati</w:t>
      </w:r>
      <w:r w:rsidRPr="005A3E7C">
        <w:rPr>
          <w:rFonts w:ascii="Tahoma" w:hAnsi="Tahoma" w:cs="Tahoma"/>
        </w:rPr>
        <w:t xml:space="preserve"> ter naložiti v</w:t>
      </w:r>
      <w:r w:rsidRPr="005A3E7C">
        <w:rPr>
          <w:rFonts w:ascii="Tahoma" w:hAnsi="Tahoma" w:cs="Tahoma"/>
          <w:b/>
        </w:rPr>
        <w:t xml:space="preserve"> </w:t>
      </w:r>
      <w:r w:rsidR="0027124E" w:rsidRPr="005A3E7C">
        <w:rPr>
          <w:rFonts w:ascii="Tahoma" w:hAnsi="Tahoma" w:cs="Tahoma"/>
          <w:b/>
        </w:rPr>
        <w:t>Razdelek »Skupna ponudbena vrednost«, del »Predračun«</w:t>
      </w:r>
      <w:r w:rsidRPr="005A3E7C">
        <w:rPr>
          <w:rFonts w:ascii="Tahoma" w:hAnsi="Tahoma" w:cs="Tahoma"/>
        </w:rPr>
        <w:t>. Le-ta bo tudi na voljo oz. dostopna javnosti na javnem odpiranju ponudb.</w:t>
      </w:r>
    </w:p>
    <w:p w14:paraId="2E05DBB9" w14:textId="77777777" w:rsidR="00595587" w:rsidRDefault="00595587" w:rsidP="00331106">
      <w:pPr>
        <w:keepNext/>
        <w:keepLines/>
        <w:ind w:right="-284"/>
        <w:jc w:val="both"/>
        <w:rPr>
          <w:rFonts w:ascii="Tahoma" w:hAnsi="Tahoma" w:cs="Tahoma"/>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E73CA3" w:rsidRPr="005A3E7C" w14:paraId="178E1A00" w14:textId="77777777" w:rsidTr="00C52849">
        <w:tc>
          <w:tcPr>
            <w:tcW w:w="599" w:type="dxa"/>
            <w:tcBorders>
              <w:right w:val="nil"/>
            </w:tcBorders>
          </w:tcPr>
          <w:p w14:paraId="5BEAB255" w14:textId="77777777" w:rsidR="00E73CA3" w:rsidRPr="005A3E7C" w:rsidRDefault="00E73CA3" w:rsidP="00331106">
            <w:pPr>
              <w:keepNext/>
              <w:keepLines/>
              <w:jc w:val="both"/>
              <w:rPr>
                <w:rFonts w:ascii="Tahoma" w:hAnsi="Tahoma" w:cs="Tahoma"/>
              </w:rPr>
            </w:pPr>
          </w:p>
        </w:tc>
        <w:tc>
          <w:tcPr>
            <w:tcW w:w="7653" w:type="dxa"/>
            <w:tcBorders>
              <w:left w:val="nil"/>
            </w:tcBorders>
          </w:tcPr>
          <w:p w14:paraId="55C83EC5" w14:textId="77777777" w:rsidR="00E73CA3" w:rsidRPr="005A3E7C" w:rsidRDefault="00E73CA3" w:rsidP="00331106">
            <w:pPr>
              <w:keepNext/>
              <w:keepLines/>
              <w:jc w:val="both"/>
              <w:rPr>
                <w:rFonts w:ascii="Tahoma" w:hAnsi="Tahoma" w:cs="Tahoma"/>
              </w:rPr>
            </w:pPr>
            <w:r w:rsidRPr="005A3E7C">
              <w:rPr>
                <w:rFonts w:ascii="Tahoma" w:hAnsi="Tahoma" w:cs="Tahoma"/>
              </w:rPr>
              <w:t>PONUDBENI PREDRAČUN</w:t>
            </w:r>
            <w:r w:rsidR="00AE7947" w:rsidRPr="005A3E7C">
              <w:rPr>
                <w:rFonts w:ascii="Tahoma" w:hAnsi="Tahoma" w:cs="Tahoma"/>
              </w:rPr>
              <w:t xml:space="preserve"> </w:t>
            </w:r>
          </w:p>
        </w:tc>
        <w:tc>
          <w:tcPr>
            <w:tcW w:w="912" w:type="dxa"/>
            <w:tcBorders>
              <w:right w:val="nil"/>
            </w:tcBorders>
          </w:tcPr>
          <w:p w14:paraId="7E1CE7E0" w14:textId="77777777" w:rsidR="00E73CA3" w:rsidRPr="005A3E7C" w:rsidRDefault="00E73CA3" w:rsidP="00331106">
            <w:pPr>
              <w:keepNext/>
              <w:keepLines/>
              <w:jc w:val="both"/>
              <w:rPr>
                <w:rFonts w:ascii="Tahoma" w:hAnsi="Tahoma" w:cs="Tahoma"/>
                <w:b/>
              </w:rPr>
            </w:pPr>
            <w:r w:rsidRPr="005A3E7C">
              <w:rPr>
                <w:rFonts w:ascii="Tahoma" w:hAnsi="Tahoma" w:cs="Tahoma"/>
                <w:b/>
                <w:i/>
              </w:rPr>
              <w:t xml:space="preserve">Priloga </w:t>
            </w:r>
          </w:p>
        </w:tc>
        <w:tc>
          <w:tcPr>
            <w:tcW w:w="551" w:type="dxa"/>
            <w:tcBorders>
              <w:left w:val="nil"/>
            </w:tcBorders>
          </w:tcPr>
          <w:p w14:paraId="35F87430" w14:textId="77777777" w:rsidR="00E73CA3" w:rsidRPr="005A3E7C" w:rsidRDefault="00E73CA3" w:rsidP="00331106">
            <w:pPr>
              <w:keepNext/>
              <w:keepLines/>
              <w:jc w:val="both"/>
              <w:rPr>
                <w:rFonts w:ascii="Tahoma" w:hAnsi="Tahoma" w:cs="Tahoma"/>
                <w:b/>
                <w:i/>
              </w:rPr>
            </w:pPr>
            <w:r w:rsidRPr="005A3E7C">
              <w:rPr>
                <w:rFonts w:ascii="Tahoma" w:hAnsi="Tahoma" w:cs="Tahoma"/>
                <w:b/>
                <w:i/>
              </w:rPr>
              <w:t>2/1</w:t>
            </w:r>
          </w:p>
        </w:tc>
      </w:tr>
    </w:tbl>
    <w:p w14:paraId="41882D32" w14:textId="77777777" w:rsidR="00224CD9" w:rsidRPr="005A3E7C" w:rsidRDefault="00224CD9" w:rsidP="00331106">
      <w:pPr>
        <w:keepNext/>
        <w:keepLines/>
        <w:jc w:val="both"/>
        <w:rPr>
          <w:rFonts w:ascii="Tahoma" w:hAnsi="Tahoma" w:cs="Tahoma"/>
        </w:rPr>
      </w:pPr>
    </w:p>
    <w:p w14:paraId="203A9DAD" w14:textId="77777777" w:rsidR="005B42F0" w:rsidRPr="005A3E7C" w:rsidRDefault="00607A8F" w:rsidP="00331106">
      <w:pPr>
        <w:keepNext/>
        <w:keepLines/>
        <w:jc w:val="both"/>
        <w:rPr>
          <w:rFonts w:ascii="Tahoma" w:hAnsi="Tahoma" w:cs="Tahoma"/>
        </w:rPr>
      </w:pPr>
      <w:r w:rsidRPr="005A3E7C">
        <w:rPr>
          <w:rFonts w:ascii="Tahoma" w:hAnsi="Tahoma" w:cs="Tahoma"/>
        </w:rPr>
        <w:t>Obrazec ponudbenega predračuna</w:t>
      </w:r>
      <w:r w:rsidR="00C0288B" w:rsidRPr="005A3E7C">
        <w:rPr>
          <w:rFonts w:ascii="Tahoma" w:hAnsi="Tahoma" w:cs="Tahoma"/>
        </w:rPr>
        <w:t xml:space="preserve"> (ločeno za vsak sklop</w:t>
      </w:r>
      <w:r w:rsidR="00716BEF" w:rsidRPr="005A3E7C">
        <w:rPr>
          <w:rFonts w:ascii="Tahoma" w:hAnsi="Tahoma" w:cs="Tahoma"/>
        </w:rPr>
        <w:t xml:space="preserve"> - ločeni zavihki</w:t>
      </w:r>
      <w:r w:rsidR="00C0288B" w:rsidRPr="005A3E7C">
        <w:rPr>
          <w:rFonts w:ascii="Tahoma" w:hAnsi="Tahoma" w:cs="Tahoma"/>
        </w:rPr>
        <w:t>)</w:t>
      </w:r>
      <w:r w:rsidRPr="005A3E7C">
        <w:rPr>
          <w:rFonts w:ascii="Tahoma" w:hAnsi="Tahoma" w:cs="Tahoma"/>
        </w:rPr>
        <w:t>, ki je sestavni del razpisne dokumentacije je ponudnikom na voljo</w:t>
      </w:r>
      <w:r w:rsidRPr="005A3E7C">
        <w:t xml:space="preserve"> </w:t>
      </w:r>
      <w:r w:rsidRPr="005A3E7C">
        <w:rPr>
          <w:rFonts w:ascii="Tahoma" w:hAnsi="Tahoma" w:cs="Tahoma"/>
        </w:rPr>
        <w:t>v elektronski (Excel) obliki na mestu kjer je objavljena razpisna dokumentacija.</w:t>
      </w:r>
    </w:p>
    <w:p w14:paraId="03BFA668" w14:textId="77777777" w:rsidR="00607A8F" w:rsidRPr="005A3E7C" w:rsidRDefault="00607A8F" w:rsidP="00331106">
      <w:pPr>
        <w:keepNext/>
        <w:keepLines/>
        <w:jc w:val="both"/>
        <w:rPr>
          <w:rFonts w:ascii="Tahoma" w:hAnsi="Tahoma" w:cs="Tahoma"/>
        </w:rPr>
      </w:pPr>
      <w:r w:rsidRPr="005A3E7C">
        <w:rPr>
          <w:rFonts w:ascii="Tahoma" w:hAnsi="Tahoma" w:cs="Tahoma"/>
        </w:rPr>
        <w:t xml:space="preserve"> </w:t>
      </w:r>
    </w:p>
    <w:p w14:paraId="6A5F8BDE" w14:textId="37602BB3" w:rsidR="00E73CA3" w:rsidRPr="005A3E7C" w:rsidRDefault="00E73CA3" w:rsidP="00331106">
      <w:pPr>
        <w:keepNext/>
        <w:keepLines/>
        <w:jc w:val="both"/>
        <w:rPr>
          <w:rFonts w:ascii="Tahoma" w:eastAsia="Tahoma" w:hAnsi="Tahoma" w:cs="Tahoma"/>
          <w:u w:val="single"/>
        </w:rPr>
      </w:pPr>
      <w:r w:rsidRPr="005A3E7C">
        <w:rPr>
          <w:rFonts w:ascii="Tahoma" w:hAnsi="Tahoma" w:cs="Tahoma"/>
        </w:rPr>
        <w:t xml:space="preserve">Ponudnik mora </w:t>
      </w:r>
      <w:r w:rsidRPr="005A3E7C">
        <w:rPr>
          <w:rFonts w:ascii="Tahoma" w:hAnsi="Tahoma" w:cs="Tahoma"/>
          <w:b/>
        </w:rPr>
        <w:t>ponudbeni predračun</w:t>
      </w:r>
      <w:r w:rsidRPr="005A3E7C">
        <w:rPr>
          <w:rFonts w:ascii="Tahoma" w:hAnsi="Tahoma" w:cs="Tahoma"/>
        </w:rPr>
        <w:t xml:space="preserve"> </w:t>
      </w:r>
      <w:r w:rsidR="00C0288B" w:rsidRPr="005A3E7C">
        <w:rPr>
          <w:rFonts w:ascii="Tahoma" w:hAnsi="Tahoma" w:cs="Tahoma"/>
        </w:rPr>
        <w:t xml:space="preserve">(za sklop za katerega oddaja ponudbo) </w:t>
      </w:r>
      <w:r w:rsidRPr="005A3E7C">
        <w:rPr>
          <w:rFonts w:ascii="Tahoma" w:hAnsi="Tahoma" w:cs="Tahoma"/>
        </w:rPr>
        <w:t>izpolniti, natisniti in podpisati</w:t>
      </w:r>
      <w:r w:rsidR="00E716DD">
        <w:rPr>
          <w:rFonts w:ascii="Tahoma" w:hAnsi="Tahoma" w:cs="Tahoma"/>
        </w:rPr>
        <w:t xml:space="preserve"> in v pdf. formatu naložiti v sistem e-JN</w:t>
      </w:r>
      <w:r w:rsidRPr="005A3E7C">
        <w:rPr>
          <w:rFonts w:ascii="Tahoma" w:hAnsi="Tahoma" w:cs="Tahoma"/>
        </w:rPr>
        <w:t xml:space="preserve">, </w:t>
      </w:r>
      <w:r w:rsidR="00A45EB2" w:rsidRPr="005A3E7C">
        <w:rPr>
          <w:rFonts w:ascii="Tahoma" w:eastAsia="Tahoma" w:hAnsi="Tahoma" w:cs="Tahoma"/>
          <w:b/>
          <w:u w:val="single"/>
        </w:rPr>
        <w:t>ter</w:t>
      </w:r>
      <w:r w:rsidR="00A45EB2" w:rsidRPr="005A3E7C">
        <w:rPr>
          <w:rFonts w:ascii="Tahoma" w:eastAsia="Tahoma" w:hAnsi="Tahoma" w:cs="Tahoma"/>
          <w:u w:val="single"/>
        </w:rPr>
        <w:t xml:space="preserve"> identičnega priložiti </w:t>
      </w:r>
      <w:r w:rsidR="00A45EB2" w:rsidRPr="005A3E7C">
        <w:rPr>
          <w:rFonts w:ascii="Tahoma" w:eastAsia="Tahoma" w:hAnsi="Tahoma" w:cs="Tahoma"/>
          <w:b/>
          <w:u w:val="single"/>
        </w:rPr>
        <w:t>tudi</w:t>
      </w:r>
      <w:r w:rsidR="00A45EB2" w:rsidRPr="005A3E7C">
        <w:rPr>
          <w:rFonts w:ascii="Tahoma" w:eastAsia="Tahoma" w:hAnsi="Tahoma" w:cs="Tahoma"/>
          <w:u w:val="single"/>
        </w:rPr>
        <w:t xml:space="preserve"> v elektronski obliki (</w:t>
      </w:r>
      <w:r w:rsidR="00A45EB2" w:rsidRPr="005A3E7C">
        <w:rPr>
          <w:rFonts w:ascii="Tahoma" w:eastAsia="Tahoma" w:hAnsi="Tahoma" w:cs="Tahoma"/>
          <w:b/>
          <w:u w:val="single"/>
        </w:rPr>
        <w:t>v Excel obliki</w:t>
      </w:r>
      <w:r w:rsidR="00A45EB2" w:rsidRPr="005A3E7C">
        <w:rPr>
          <w:rFonts w:ascii="Tahoma" w:eastAsia="Tahoma" w:hAnsi="Tahoma" w:cs="Tahoma"/>
          <w:u w:val="single"/>
        </w:rPr>
        <w:t>). Ponudbeni predračun ponudnik naloži v</w:t>
      </w:r>
      <w:r w:rsidR="00A45EB2" w:rsidRPr="005A3E7C">
        <w:rPr>
          <w:rFonts w:ascii="Tahoma" w:eastAsia="Tahoma" w:hAnsi="Tahoma" w:cs="Tahoma"/>
          <w:b/>
          <w:u w:val="single"/>
        </w:rPr>
        <w:t xml:space="preserve"> Razdelek »DOKUMENTI«, del »Ostale priloge«</w:t>
      </w:r>
      <w:r w:rsidR="00A45EB2" w:rsidRPr="005A3E7C">
        <w:rPr>
          <w:rFonts w:ascii="Tahoma" w:eastAsia="Tahoma" w:hAnsi="Tahoma" w:cs="Tahoma"/>
          <w:u w:val="single"/>
        </w:rPr>
        <w:t>.</w:t>
      </w:r>
      <w:r w:rsidR="00D8631B" w:rsidRPr="005A3E7C">
        <w:rPr>
          <w:rFonts w:ascii="Tahoma" w:hAnsi="Tahoma" w:cs="Tahoma"/>
          <w:u w:val="single"/>
        </w:rPr>
        <w:t xml:space="preserve"> </w:t>
      </w:r>
      <w:r w:rsidR="00E716DD">
        <w:rPr>
          <w:rFonts w:ascii="Tahoma" w:hAnsi="Tahoma" w:cs="Tahoma"/>
          <w:u w:val="single"/>
        </w:rPr>
        <w:t>V primeru razhajanj med ponudbenim predračunom v pdf formatu in ponudbenim predračunom v Excel formatu, se kot veljaven ponudbeni predračun šteje ponudbeni predračun v pdf. formatu.</w:t>
      </w:r>
    </w:p>
    <w:p w14:paraId="6E85A44E" w14:textId="77777777" w:rsidR="00E73CA3" w:rsidRPr="005A3E7C" w:rsidRDefault="00E73CA3" w:rsidP="00331106">
      <w:pPr>
        <w:keepNext/>
        <w:keepLines/>
        <w:jc w:val="both"/>
        <w:rPr>
          <w:rFonts w:ascii="Tahoma" w:hAnsi="Tahoma" w:cs="Tahoma"/>
        </w:rPr>
      </w:pPr>
      <w:r w:rsidRPr="005A3E7C">
        <w:rPr>
          <w:rFonts w:ascii="Tahoma" w:hAnsi="Tahoma" w:cs="Tahoma"/>
        </w:rPr>
        <w:t xml:space="preserve"> </w:t>
      </w:r>
    </w:p>
    <w:p w14:paraId="17FD2A51" w14:textId="77777777" w:rsidR="00E73CA3" w:rsidRPr="005A3E7C" w:rsidRDefault="00E73CA3" w:rsidP="00331106">
      <w:pPr>
        <w:keepNext/>
        <w:keepLines/>
        <w:jc w:val="both"/>
        <w:rPr>
          <w:rFonts w:ascii="Tahoma" w:hAnsi="Tahoma" w:cs="Tahoma"/>
          <w:u w:val="single"/>
        </w:rPr>
      </w:pPr>
      <w:r w:rsidRPr="005A3E7C">
        <w:rPr>
          <w:rFonts w:ascii="Tahoma" w:hAnsi="Tahoma" w:cs="Tahoma"/>
          <w:u w:val="single"/>
        </w:rPr>
        <w:t xml:space="preserve">Ponudnik </w:t>
      </w:r>
      <w:r w:rsidRPr="005A3E7C">
        <w:rPr>
          <w:rFonts w:ascii="Tahoma" w:hAnsi="Tahoma" w:cs="Tahoma"/>
          <w:b/>
          <w:u w:val="single"/>
        </w:rPr>
        <w:t>mora</w:t>
      </w:r>
      <w:r w:rsidRPr="005A3E7C">
        <w:rPr>
          <w:rFonts w:ascii="Tahoma" w:hAnsi="Tahoma" w:cs="Tahoma"/>
          <w:u w:val="single"/>
        </w:rPr>
        <w:t xml:space="preserve"> upoštevati navodila in zahteve glede ponudbenega predračuna, ki so navedena </w:t>
      </w:r>
      <w:r w:rsidR="00122CD3" w:rsidRPr="005A3E7C">
        <w:rPr>
          <w:rFonts w:ascii="Tahoma" w:hAnsi="Tahoma" w:cs="Tahoma"/>
          <w:u w:val="single"/>
        </w:rPr>
        <w:t>v točki 2.2. razpisne dokumentacije.</w:t>
      </w:r>
    </w:p>
    <w:p w14:paraId="37FD595D" w14:textId="2755204F" w:rsidR="005A3E7C" w:rsidRDefault="005A3E7C" w:rsidP="00331106">
      <w:pPr>
        <w:keepNext/>
        <w:keepLines/>
        <w:ind w:right="-284"/>
        <w:jc w:val="both"/>
        <w:rPr>
          <w:rFonts w:ascii="Tahoma" w:hAnsi="Tahoma" w:cs="Tahoma"/>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A45EB2" w:rsidRPr="005A3E7C" w14:paraId="3483B7CC" w14:textId="77777777" w:rsidTr="00563339">
        <w:trPr>
          <w:trHeight w:val="251"/>
        </w:trPr>
        <w:tc>
          <w:tcPr>
            <w:tcW w:w="212" w:type="dxa"/>
            <w:tcBorders>
              <w:top w:val="single" w:sz="4" w:space="0" w:color="auto"/>
              <w:left w:val="single" w:sz="4" w:space="0" w:color="auto"/>
              <w:bottom w:val="single" w:sz="4" w:space="0" w:color="auto"/>
              <w:right w:val="nil"/>
            </w:tcBorders>
          </w:tcPr>
          <w:p w14:paraId="0D5A2539" w14:textId="77777777" w:rsidR="00A45EB2" w:rsidRPr="005A3E7C" w:rsidRDefault="00A45EB2" w:rsidP="00331106">
            <w:pPr>
              <w:keepNext/>
              <w:keepLines/>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5652A66A" w14:textId="77777777" w:rsidR="00A45EB2" w:rsidRPr="005A3E7C" w:rsidRDefault="00A45EB2" w:rsidP="00331106">
            <w:pPr>
              <w:keepNext/>
              <w:keepLines/>
              <w:ind w:right="-159"/>
              <w:jc w:val="both"/>
              <w:rPr>
                <w:rFonts w:ascii="Tahoma" w:hAnsi="Tahoma" w:cs="Tahoma"/>
              </w:rPr>
            </w:pPr>
            <w:r w:rsidRPr="005A3E7C">
              <w:rPr>
                <w:rFonts w:ascii="Tahoma" w:hAnsi="Tahoma" w:cs="Tahoma"/>
              </w:rPr>
              <w:t xml:space="preserve">IZJAVA O IZPOLNJEVANJU POGOJEV – PONUDNIK/PARTNER </w:t>
            </w:r>
          </w:p>
        </w:tc>
        <w:tc>
          <w:tcPr>
            <w:tcW w:w="877" w:type="dxa"/>
            <w:tcBorders>
              <w:top w:val="single" w:sz="4" w:space="0" w:color="auto"/>
              <w:left w:val="single" w:sz="4" w:space="0" w:color="808080"/>
              <w:bottom w:val="single" w:sz="4" w:space="0" w:color="auto"/>
              <w:right w:val="nil"/>
            </w:tcBorders>
            <w:hideMark/>
          </w:tcPr>
          <w:p w14:paraId="3BC71EE1" w14:textId="77777777" w:rsidR="00A45EB2" w:rsidRPr="005A3E7C" w:rsidRDefault="00A45EB2" w:rsidP="00331106">
            <w:pPr>
              <w:keepNext/>
              <w:keepLines/>
              <w:jc w:val="both"/>
              <w:rPr>
                <w:rFonts w:ascii="Tahoma" w:hAnsi="Tahoma" w:cs="Tahoma"/>
                <w:b/>
              </w:rPr>
            </w:pPr>
            <w:r w:rsidRPr="005A3E7C">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60F86691" w14:textId="77777777" w:rsidR="00A45EB2" w:rsidRPr="005A3E7C" w:rsidRDefault="00A45EB2" w:rsidP="00331106">
            <w:pPr>
              <w:keepNext/>
              <w:keepLines/>
              <w:jc w:val="both"/>
              <w:rPr>
                <w:rFonts w:ascii="Tahoma" w:hAnsi="Tahoma" w:cs="Tahoma"/>
                <w:b/>
                <w:i/>
              </w:rPr>
            </w:pPr>
            <w:r w:rsidRPr="005A3E7C">
              <w:rPr>
                <w:rFonts w:ascii="Tahoma" w:hAnsi="Tahoma" w:cs="Tahoma"/>
                <w:b/>
                <w:i/>
              </w:rPr>
              <w:t>3/1</w:t>
            </w:r>
          </w:p>
        </w:tc>
      </w:tr>
    </w:tbl>
    <w:p w14:paraId="3C2ECEE6" w14:textId="77777777" w:rsidR="00A45EB2" w:rsidRPr="005A3E7C" w:rsidRDefault="00A45EB2" w:rsidP="00331106">
      <w:pPr>
        <w:keepNext/>
        <w:keepLines/>
        <w:ind w:right="-284"/>
        <w:jc w:val="both"/>
        <w:rPr>
          <w:rFonts w:ascii="Tahoma" w:hAnsi="Tahoma" w:cs="Tahoma"/>
        </w:rPr>
      </w:pPr>
    </w:p>
    <w:p w14:paraId="6AC41376" w14:textId="77777777" w:rsidR="00A45EB2" w:rsidRPr="005A3E7C" w:rsidRDefault="00A45EB2" w:rsidP="00331106">
      <w:pPr>
        <w:keepNext/>
        <w:keepLines/>
        <w:jc w:val="both"/>
        <w:rPr>
          <w:rFonts w:ascii="Tahoma" w:hAnsi="Tahoma" w:cs="Tahoma"/>
        </w:rPr>
      </w:pPr>
      <w:r w:rsidRPr="005A3E7C">
        <w:rPr>
          <w:rFonts w:ascii="Tahoma" w:hAnsi="Tahoma" w:cs="Tahoma"/>
        </w:rPr>
        <w:t xml:space="preserve">Ponudnik </w:t>
      </w:r>
      <w:r w:rsidR="00716BEF" w:rsidRPr="005A3E7C">
        <w:rPr>
          <w:rFonts w:ascii="Tahoma" w:hAnsi="Tahoma" w:cs="Tahoma"/>
        </w:rPr>
        <w:t>(in vsak</w:t>
      </w:r>
      <w:r w:rsidRPr="005A3E7C">
        <w:rPr>
          <w:rFonts w:ascii="Tahoma" w:hAnsi="Tahoma" w:cs="Tahoma"/>
        </w:rPr>
        <w:t xml:space="preserve"> p</w:t>
      </w:r>
      <w:r w:rsidR="002D5D6D" w:rsidRPr="005A3E7C">
        <w:rPr>
          <w:rFonts w:ascii="Tahoma" w:hAnsi="Tahoma" w:cs="Tahoma"/>
        </w:rPr>
        <w:t>osamezni član/partner</w:t>
      </w:r>
      <w:r w:rsidR="00716BEF" w:rsidRPr="005A3E7C">
        <w:rPr>
          <w:rFonts w:ascii="Tahoma" w:hAnsi="Tahoma" w:cs="Tahoma"/>
        </w:rPr>
        <w:t xml:space="preserve"> </w:t>
      </w:r>
      <w:r w:rsidR="00716BEF" w:rsidRPr="005A3E7C">
        <w:rPr>
          <w:rFonts w:ascii="Tahoma" w:hAnsi="Tahoma" w:cs="Tahoma"/>
          <w:u w:val="single"/>
        </w:rPr>
        <w:t>v primeru</w:t>
      </w:r>
      <w:r w:rsidRPr="005A3E7C">
        <w:rPr>
          <w:rFonts w:ascii="Tahoma" w:hAnsi="Tahoma" w:cs="Tahoma"/>
        </w:rPr>
        <w:t xml:space="preserve"> skupne ponudbe</w:t>
      </w:r>
      <w:r w:rsidR="00716BEF" w:rsidRPr="005A3E7C">
        <w:rPr>
          <w:rFonts w:ascii="Tahoma" w:hAnsi="Tahoma" w:cs="Tahoma"/>
        </w:rPr>
        <w:t>)</w:t>
      </w:r>
      <w:r w:rsidRPr="005A3E7C">
        <w:rPr>
          <w:rFonts w:ascii="Tahoma" w:hAnsi="Tahoma" w:cs="Tahoma"/>
        </w:rPr>
        <w:t xml:space="preserve"> </w:t>
      </w:r>
      <w:r w:rsidRPr="005A3E7C">
        <w:rPr>
          <w:rFonts w:ascii="Tahoma" w:hAnsi="Tahoma" w:cs="Tahoma"/>
          <w:b/>
        </w:rPr>
        <w:t>mora</w:t>
      </w:r>
      <w:r w:rsidRPr="005A3E7C">
        <w:rPr>
          <w:rFonts w:ascii="Tahoma" w:hAnsi="Tahoma" w:cs="Tahoma"/>
        </w:rPr>
        <w:t xml:space="preserve"> obrazec izjave izpolniti in podpisati, ter ga naložiti v</w:t>
      </w:r>
      <w:r w:rsidRPr="005A3E7C">
        <w:rPr>
          <w:rFonts w:ascii="Tahoma" w:hAnsi="Tahoma" w:cs="Tahoma"/>
          <w:b/>
        </w:rPr>
        <w:t xml:space="preserve"> Razdelek »DOKUMENTI«, del »Ostale priloge«</w:t>
      </w:r>
      <w:r w:rsidRPr="005A3E7C">
        <w:rPr>
          <w:rFonts w:ascii="Tahoma" w:hAnsi="Tahoma" w:cs="Tahoma"/>
        </w:rPr>
        <w:t xml:space="preserve">. </w:t>
      </w:r>
    </w:p>
    <w:p w14:paraId="7F2B81C3" w14:textId="77777777" w:rsidR="00A45EB2" w:rsidRPr="005A3E7C" w:rsidRDefault="00A45EB2" w:rsidP="00331106">
      <w:pPr>
        <w:keepNext/>
        <w:keepLines/>
        <w:ind w:right="-284"/>
        <w:jc w:val="both"/>
        <w:rPr>
          <w:rFonts w:ascii="Tahoma" w:hAnsi="Tahoma" w:cs="Tahoma"/>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A45EB2" w:rsidRPr="005A3E7C" w14:paraId="0C3857F9" w14:textId="77777777" w:rsidTr="00563339">
        <w:tc>
          <w:tcPr>
            <w:tcW w:w="212" w:type="dxa"/>
            <w:tcBorders>
              <w:top w:val="single" w:sz="4" w:space="0" w:color="auto"/>
              <w:left w:val="single" w:sz="4" w:space="0" w:color="auto"/>
              <w:bottom w:val="single" w:sz="4" w:space="0" w:color="auto"/>
              <w:right w:val="nil"/>
            </w:tcBorders>
          </w:tcPr>
          <w:p w14:paraId="431E0542" w14:textId="77777777" w:rsidR="00A45EB2" w:rsidRPr="005A3E7C" w:rsidRDefault="00A45EB2" w:rsidP="00331106">
            <w:pPr>
              <w:keepNext/>
              <w:keepLines/>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71BC92B6" w14:textId="77777777" w:rsidR="00A45EB2" w:rsidRPr="005A3E7C" w:rsidRDefault="00A45EB2" w:rsidP="00331106">
            <w:pPr>
              <w:keepNext/>
              <w:keepLines/>
              <w:jc w:val="both"/>
              <w:rPr>
                <w:rFonts w:ascii="Tahoma" w:hAnsi="Tahoma" w:cs="Tahoma"/>
              </w:rPr>
            </w:pPr>
            <w:r w:rsidRPr="005A3E7C">
              <w:rPr>
                <w:rFonts w:ascii="Tahoma" w:hAnsi="Tahoma" w:cs="Tahoma"/>
              </w:rPr>
              <w:t>IZJAVA O IZPOLNJEVANJU POGOJEV – PODIZVAJALEC/SUBJEKT KATERIH ZMOGLJIVOST UPORABLJA PONUDNIK</w:t>
            </w:r>
          </w:p>
        </w:tc>
        <w:tc>
          <w:tcPr>
            <w:tcW w:w="877" w:type="dxa"/>
            <w:tcBorders>
              <w:top w:val="single" w:sz="4" w:space="0" w:color="auto"/>
              <w:left w:val="single" w:sz="4" w:space="0" w:color="808080"/>
              <w:bottom w:val="single" w:sz="4" w:space="0" w:color="auto"/>
              <w:right w:val="nil"/>
            </w:tcBorders>
            <w:hideMark/>
          </w:tcPr>
          <w:p w14:paraId="6A5532DF" w14:textId="77777777" w:rsidR="00A45EB2" w:rsidRPr="005A3E7C" w:rsidRDefault="00A45EB2" w:rsidP="00331106">
            <w:pPr>
              <w:keepNext/>
              <w:keepLines/>
              <w:jc w:val="both"/>
              <w:rPr>
                <w:rFonts w:ascii="Tahoma" w:hAnsi="Tahoma" w:cs="Tahoma"/>
                <w:b/>
              </w:rPr>
            </w:pPr>
            <w:r w:rsidRPr="005A3E7C">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618D7E6F" w14:textId="77777777" w:rsidR="00A45EB2" w:rsidRPr="005A3E7C" w:rsidRDefault="00A45EB2" w:rsidP="00331106">
            <w:pPr>
              <w:keepNext/>
              <w:keepLines/>
              <w:jc w:val="both"/>
              <w:rPr>
                <w:rFonts w:ascii="Tahoma" w:hAnsi="Tahoma" w:cs="Tahoma"/>
                <w:b/>
                <w:i/>
              </w:rPr>
            </w:pPr>
            <w:r w:rsidRPr="005A3E7C">
              <w:rPr>
                <w:rFonts w:ascii="Tahoma" w:hAnsi="Tahoma" w:cs="Tahoma"/>
                <w:b/>
                <w:i/>
              </w:rPr>
              <w:t>3/2</w:t>
            </w:r>
          </w:p>
        </w:tc>
      </w:tr>
    </w:tbl>
    <w:p w14:paraId="6893914B" w14:textId="77777777" w:rsidR="00092EA6" w:rsidRPr="005A3E7C" w:rsidRDefault="00092EA6" w:rsidP="00331106">
      <w:pPr>
        <w:keepNext/>
        <w:keepLines/>
        <w:jc w:val="both"/>
        <w:rPr>
          <w:rFonts w:ascii="Tahoma" w:hAnsi="Tahoma" w:cs="Tahoma"/>
        </w:rPr>
      </w:pPr>
    </w:p>
    <w:p w14:paraId="0039E00A" w14:textId="77777777" w:rsidR="00092EA6" w:rsidRPr="005A3E7C" w:rsidRDefault="00A45EB2" w:rsidP="00331106">
      <w:pPr>
        <w:keepNext/>
        <w:keepLines/>
        <w:jc w:val="both"/>
        <w:rPr>
          <w:rFonts w:ascii="Tahoma" w:hAnsi="Tahoma" w:cs="Tahoma"/>
          <w:iCs/>
        </w:rPr>
      </w:pPr>
      <w:r w:rsidRPr="005A3E7C">
        <w:rPr>
          <w:rFonts w:ascii="Tahoma" w:hAnsi="Tahoma" w:cs="Tahoma"/>
        </w:rPr>
        <w:t>Vsi v ponudbi navedeni podizvajalci</w:t>
      </w:r>
      <w:r w:rsidRPr="005A3E7C">
        <w:rPr>
          <w:rFonts w:ascii="Tahoma" w:hAnsi="Tahoma" w:cs="Tahoma"/>
          <w:iCs/>
        </w:rPr>
        <w:t xml:space="preserve"> (če ponudnik izvaja javno naročilo s podizvajalci) in/ali morebitni subjekti, </w:t>
      </w:r>
    </w:p>
    <w:p w14:paraId="4754816D" w14:textId="77777777" w:rsidR="00A45EB2" w:rsidRPr="005A3E7C" w:rsidRDefault="00A45EB2" w:rsidP="00331106">
      <w:pPr>
        <w:keepNext/>
        <w:keepLines/>
        <w:jc w:val="both"/>
        <w:rPr>
          <w:rFonts w:ascii="Tahoma" w:hAnsi="Tahoma" w:cs="Tahoma"/>
        </w:rPr>
      </w:pPr>
      <w:r w:rsidRPr="005A3E7C">
        <w:rPr>
          <w:rFonts w:ascii="Tahoma" w:hAnsi="Tahoma" w:cs="Tahoma"/>
          <w:iCs/>
        </w:rPr>
        <w:t>katerih zmogljivost uporablja ponudnik (v kolikor bo ponudnik uporabil zmogljivosti drugih subjektov za izvedbo javnega naročila),</w:t>
      </w:r>
      <w:r w:rsidRPr="005A3E7C">
        <w:rPr>
          <w:rFonts w:ascii="Tahoma" w:hAnsi="Tahoma" w:cs="Tahoma"/>
        </w:rPr>
        <w:t xml:space="preserve"> morajo obrazec izjave izpolniti in podpisati, ter ga naložiti v</w:t>
      </w:r>
      <w:r w:rsidRPr="005A3E7C">
        <w:rPr>
          <w:rFonts w:ascii="Tahoma" w:hAnsi="Tahoma" w:cs="Tahoma"/>
          <w:b/>
        </w:rPr>
        <w:t xml:space="preserve"> Razdelek »DOKUMENTI«, del »Ostale priloge«</w:t>
      </w:r>
      <w:r w:rsidRPr="005A3E7C">
        <w:rPr>
          <w:rFonts w:ascii="Tahoma" w:hAnsi="Tahoma" w:cs="Tahoma"/>
        </w:rPr>
        <w:t xml:space="preserve">. </w:t>
      </w:r>
    </w:p>
    <w:p w14:paraId="0FF6095F" w14:textId="77777777" w:rsidR="00A45EB2" w:rsidRPr="005A3E7C" w:rsidRDefault="00A45EB2" w:rsidP="00331106">
      <w:pPr>
        <w:keepNext/>
        <w:keepLines/>
        <w:ind w:right="-284"/>
        <w:jc w:val="both"/>
        <w:rPr>
          <w:rFonts w:ascii="Tahoma" w:hAnsi="Tahoma" w:cs="Tahoma"/>
        </w:rPr>
      </w:pPr>
    </w:p>
    <w:p w14:paraId="6CD22A0C" w14:textId="77777777" w:rsidR="00A45EB2" w:rsidRPr="005A3E7C" w:rsidRDefault="00A45EB2" w:rsidP="00331106">
      <w:pPr>
        <w:keepNext/>
        <w:keepLines/>
        <w:jc w:val="both"/>
        <w:rPr>
          <w:rFonts w:ascii="Tahoma" w:hAnsi="Tahoma" w:cs="Tahoma"/>
          <w:u w:val="single"/>
        </w:rPr>
      </w:pPr>
      <w:r w:rsidRPr="005A3E7C">
        <w:rPr>
          <w:rFonts w:ascii="Tahoma" w:hAnsi="Tahoma" w:cs="Tahoma"/>
          <w:u w:val="single"/>
        </w:rPr>
        <w:t xml:space="preserve">V kolikor ponudnik ne oddaja ponudbe z nobenim podizvajalcem </w:t>
      </w:r>
      <w:r w:rsidRPr="005A3E7C">
        <w:rPr>
          <w:rFonts w:ascii="Tahoma" w:hAnsi="Tahoma" w:cs="Tahoma"/>
          <w:iCs/>
          <w:u w:val="single"/>
        </w:rPr>
        <w:t>in/ali ne bo uporabil zmogljivost drugega subjekta,</w:t>
      </w:r>
      <w:r w:rsidRPr="005A3E7C">
        <w:rPr>
          <w:rFonts w:ascii="Tahoma" w:hAnsi="Tahoma" w:cs="Tahoma"/>
          <w:u w:val="single"/>
        </w:rPr>
        <w:t xml:space="preserve"> priloge ni potrebno izpolni. </w:t>
      </w:r>
    </w:p>
    <w:p w14:paraId="0D998C7C" w14:textId="77777777" w:rsidR="00A45EB2" w:rsidRPr="005A3E7C" w:rsidRDefault="00A45EB2" w:rsidP="00331106">
      <w:pPr>
        <w:keepNext/>
        <w:keepLines/>
        <w:ind w:right="-284"/>
        <w:jc w:val="both"/>
        <w:rPr>
          <w:rFonts w:ascii="Tahoma" w:hAnsi="Tahoma" w:cs="Tahoma"/>
        </w:rPr>
      </w:pPr>
      <w:r w:rsidRPr="005A3E7C">
        <w:rPr>
          <w:rFonts w:ascii="Tahoma" w:hAnsi="Tahoma" w:cs="Tahoma"/>
        </w:rPr>
        <w:t xml:space="preserve"> </w:t>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50"/>
        <w:gridCol w:w="573"/>
      </w:tblGrid>
      <w:tr w:rsidR="00A45EB2" w:rsidRPr="005A3E7C" w14:paraId="5A17FA76" w14:textId="77777777" w:rsidTr="00563339">
        <w:tc>
          <w:tcPr>
            <w:tcW w:w="212" w:type="dxa"/>
            <w:tcBorders>
              <w:right w:val="nil"/>
            </w:tcBorders>
          </w:tcPr>
          <w:p w14:paraId="56AF2EF0" w14:textId="77777777" w:rsidR="00A45EB2" w:rsidRPr="005A3E7C" w:rsidRDefault="00A45EB2" w:rsidP="00331106">
            <w:pPr>
              <w:keepNext/>
              <w:keepLines/>
              <w:jc w:val="both"/>
              <w:rPr>
                <w:rFonts w:ascii="Tahoma" w:hAnsi="Tahoma" w:cs="Tahoma"/>
              </w:rPr>
            </w:pPr>
          </w:p>
        </w:tc>
        <w:tc>
          <w:tcPr>
            <w:tcW w:w="8080" w:type="dxa"/>
            <w:tcBorders>
              <w:left w:val="nil"/>
            </w:tcBorders>
          </w:tcPr>
          <w:p w14:paraId="19A88861" w14:textId="77777777" w:rsidR="00A45EB2" w:rsidRPr="005A3E7C" w:rsidRDefault="00A45EB2" w:rsidP="00331106">
            <w:pPr>
              <w:keepNext/>
              <w:keepLines/>
              <w:jc w:val="both"/>
              <w:rPr>
                <w:rFonts w:ascii="Tahoma" w:hAnsi="Tahoma" w:cs="Tahoma"/>
              </w:rPr>
            </w:pPr>
            <w:r w:rsidRPr="005A3E7C">
              <w:rPr>
                <w:rFonts w:ascii="Tahoma" w:hAnsi="Tahoma" w:cs="Tahoma"/>
              </w:rPr>
              <w:t>IZJAVA O UDELEŽBI FIZIČNIH IN PRAVNIH OSEB V LASTNIŠTVU PONUDNIKA</w:t>
            </w:r>
          </w:p>
        </w:tc>
        <w:tc>
          <w:tcPr>
            <w:tcW w:w="850" w:type="dxa"/>
            <w:tcBorders>
              <w:right w:val="nil"/>
            </w:tcBorders>
          </w:tcPr>
          <w:p w14:paraId="7184A6E2" w14:textId="77777777" w:rsidR="00A45EB2" w:rsidRPr="005A3E7C" w:rsidRDefault="00A45EB2" w:rsidP="00331106">
            <w:pPr>
              <w:keepNext/>
              <w:keepLines/>
              <w:jc w:val="both"/>
              <w:rPr>
                <w:rFonts w:ascii="Tahoma" w:hAnsi="Tahoma" w:cs="Tahoma"/>
                <w:b/>
              </w:rPr>
            </w:pPr>
            <w:r w:rsidRPr="005A3E7C">
              <w:rPr>
                <w:rFonts w:ascii="Tahoma" w:hAnsi="Tahoma" w:cs="Tahoma"/>
                <w:b/>
                <w:i/>
              </w:rPr>
              <w:t xml:space="preserve">Priloga </w:t>
            </w:r>
          </w:p>
        </w:tc>
        <w:tc>
          <w:tcPr>
            <w:tcW w:w="573" w:type="dxa"/>
            <w:tcBorders>
              <w:left w:val="nil"/>
            </w:tcBorders>
          </w:tcPr>
          <w:p w14:paraId="09032E68" w14:textId="77777777" w:rsidR="00A45EB2" w:rsidRPr="005A3E7C" w:rsidRDefault="00A45EB2" w:rsidP="00331106">
            <w:pPr>
              <w:keepNext/>
              <w:keepLines/>
              <w:jc w:val="both"/>
              <w:rPr>
                <w:rFonts w:ascii="Tahoma" w:hAnsi="Tahoma" w:cs="Tahoma"/>
                <w:b/>
                <w:i/>
              </w:rPr>
            </w:pPr>
            <w:r w:rsidRPr="005A3E7C">
              <w:rPr>
                <w:rFonts w:ascii="Tahoma" w:hAnsi="Tahoma" w:cs="Tahoma"/>
                <w:b/>
                <w:i/>
              </w:rPr>
              <w:t>3/3</w:t>
            </w:r>
          </w:p>
        </w:tc>
      </w:tr>
    </w:tbl>
    <w:p w14:paraId="64F060EC" w14:textId="77777777" w:rsidR="00A45EB2" w:rsidRPr="005A3E7C" w:rsidRDefault="00A45EB2" w:rsidP="00331106">
      <w:pPr>
        <w:keepNext/>
        <w:keepLines/>
        <w:jc w:val="both"/>
        <w:rPr>
          <w:rFonts w:ascii="Tahoma" w:hAnsi="Tahoma" w:cs="Tahoma"/>
        </w:rPr>
      </w:pPr>
    </w:p>
    <w:p w14:paraId="74C338B0" w14:textId="77777777" w:rsidR="00A45EB2" w:rsidRPr="005A3E7C" w:rsidRDefault="00A45EB2" w:rsidP="00331106">
      <w:pPr>
        <w:keepNext/>
        <w:keepLines/>
        <w:tabs>
          <w:tab w:val="left" w:pos="567"/>
          <w:tab w:val="num" w:pos="851"/>
          <w:tab w:val="left" w:pos="993"/>
        </w:tabs>
        <w:jc w:val="both"/>
        <w:rPr>
          <w:rFonts w:ascii="Tahoma" w:hAnsi="Tahoma" w:cs="Tahoma"/>
        </w:rPr>
      </w:pPr>
      <w:r w:rsidRPr="005A3E7C">
        <w:rPr>
          <w:rFonts w:ascii="Tahoma" w:hAnsi="Tahoma" w:cs="Tahoma"/>
        </w:rPr>
        <w:t xml:space="preserve">Ponudnik, posamezni člani (partnerji) skupine ponudnikov v okviru skupne ponudbe, vsi v ponudbi navedeni podizvajalci in </w:t>
      </w:r>
      <w:r w:rsidRPr="005A3E7C">
        <w:rPr>
          <w:rFonts w:ascii="Tahoma" w:hAnsi="Tahoma" w:cs="Tahoma"/>
          <w:iCs/>
        </w:rPr>
        <w:t>subjekti, katerih zmogljivost uporablja ponudnik,</w:t>
      </w:r>
      <w:r w:rsidRPr="005A3E7C">
        <w:rPr>
          <w:rFonts w:ascii="Tahoma" w:hAnsi="Tahoma" w:cs="Tahoma"/>
        </w:rPr>
        <w:t xml:space="preserve"> morajo obrazec izjave izpolniti in podpisati, </w:t>
      </w:r>
      <w:r w:rsidRPr="005A3E7C">
        <w:rPr>
          <w:rFonts w:ascii="Tahoma" w:hAnsi="Tahoma" w:cs="Tahoma"/>
          <w:u w:val="single"/>
        </w:rPr>
        <w:t>ter naložiti v</w:t>
      </w:r>
      <w:r w:rsidRPr="005A3E7C">
        <w:rPr>
          <w:rFonts w:ascii="Tahoma" w:hAnsi="Tahoma" w:cs="Tahoma"/>
          <w:b/>
          <w:u w:val="single"/>
        </w:rPr>
        <w:t xml:space="preserve"> Razdelek »DOKUMENTI«, del »Ostale priloge«</w:t>
      </w:r>
      <w:r w:rsidRPr="005A3E7C">
        <w:rPr>
          <w:rFonts w:ascii="Tahoma" w:hAnsi="Tahoma" w:cs="Tahoma"/>
        </w:rPr>
        <w:t>.</w:t>
      </w:r>
    </w:p>
    <w:p w14:paraId="0062BAEB" w14:textId="77777777" w:rsidR="00A45EB2" w:rsidRPr="005A3E7C" w:rsidRDefault="00A45EB2" w:rsidP="00331106">
      <w:pPr>
        <w:keepNext/>
        <w:keepLines/>
        <w:ind w:right="-284"/>
        <w:jc w:val="both"/>
        <w:rPr>
          <w:rFonts w:ascii="Tahoma" w:hAnsi="Tahoma" w:cs="Tahoma"/>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A45EB2" w:rsidRPr="005A3E7C" w14:paraId="3009F4E1" w14:textId="77777777" w:rsidTr="00563339">
        <w:tc>
          <w:tcPr>
            <w:tcW w:w="212" w:type="dxa"/>
            <w:tcBorders>
              <w:top w:val="single" w:sz="4" w:space="0" w:color="auto"/>
              <w:left w:val="single" w:sz="4" w:space="0" w:color="auto"/>
              <w:bottom w:val="single" w:sz="4" w:space="0" w:color="auto"/>
              <w:right w:val="nil"/>
            </w:tcBorders>
          </w:tcPr>
          <w:p w14:paraId="66A969F6" w14:textId="77777777" w:rsidR="00A45EB2" w:rsidRPr="005A3E7C" w:rsidRDefault="00A45EB2" w:rsidP="00331106">
            <w:pPr>
              <w:keepNext/>
              <w:keepLines/>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0C530319" w14:textId="77777777" w:rsidR="00A45EB2" w:rsidRPr="005A3E7C" w:rsidRDefault="00A45EB2" w:rsidP="00331106">
            <w:pPr>
              <w:keepNext/>
              <w:keepLines/>
              <w:jc w:val="both"/>
              <w:rPr>
                <w:rFonts w:ascii="Tahoma" w:hAnsi="Tahoma" w:cs="Tahoma"/>
              </w:rPr>
            </w:pPr>
            <w:r w:rsidRPr="005A3E7C">
              <w:rPr>
                <w:rFonts w:ascii="Tahoma" w:hAnsi="Tahoma" w:cs="Tahoma"/>
              </w:rPr>
              <w:t xml:space="preserve">ESPD OBRAZEC </w:t>
            </w:r>
          </w:p>
        </w:tc>
        <w:tc>
          <w:tcPr>
            <w:tcW w:w="877" w:type="dxa"/>
            <w:tcBorders>
              <w:top w:val="single" w:sz="4" w:space="0" w:color="auto"/>
              <w:left w:val="single" w:sz="4" w:space="0" w:color="808080"/>
              <w:bottom w:val="single" w:sz="4" w:space="0" w:color="auto"/>
              <w:right w:val="nil"/>
            </w:tcBorders>
            <w:hideMark/>
          </w:tcPr>
          <w:p w14:paraId="67AA9A31" w14:textId="77777777" w:rsidR="00A45EB2" w:rsidRPr="005A3E7C" w:rsidRDefault="00A45EB2" w:rsidP="00331106">
            <w:pPr>
              <w:keepNext/>
              <w:keepLines/>
              <w:jc w:val="both"/>
              <w:rPr>
                <w:rFonts w:ascii="Tahoma" w:hAnsi="Tahoma" w:cs="Tahoma"/>
                <w:b/>
              </w:rPr>
            </w:pPr>
            <w:r w:rsidRPr="005A3E7C">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16EA27EA" w14:textId="77777777" w:rsidR="00A45EB2" w:rsidRPr="005A3E7C" w:rsidRDefault="00A45EB2" w:rsidP="00331106">
            <w:pPr>
              <w:keepNext/>
              <w:keepLines/>
              <w:jc w:val="both"/>
              <w:rPr>
                <w:rFonts w:ascii="Tahoma" w:hAnsi="Tahoma" w:cs="Tahoma"/>
                <w:b/>
                <w:i/>
              </w:rPr>
            </w:pPr>
            <w:r w:rsidRPr="005A3E7C">
              <w:rPr>
                <w:rFonts w:ascii="Tahoma" w:hAnsi="Tahoma" w:cs="Tahoma"/>
                <w:b/>
                <w:i/>
              </w:rPr>
              <w:t>4</w:t>
            </w:r>
          </w:p>
        </w:tc>
      </w:tr>
    </w:tbl>
    <w:p w14:paraId="09043069" w14:textId="77777777" w:rsidR="00A45EB2" w:rsidRPr="005A3E7C" w:rsidRDefault="00A45EB2" w:rsidP="00331106">
      <w:pPr>
        <w:keepNext/>
        <w:keepLines/>
        <w:jc w:val="both"/>
        <w:rPr>
          <w:rFonts w:ascii="Tahoma" w:hAnsi="Tahoma" w:cs="Tahoma"/>
        </w:rPr>
      </w:pPr>
    </w:p>
    <w:p w14:paraId="00C1E95D" w14:textId="77777777" w:rsidR="00A45EB2" w:rsidRPr="005A3E7C" w:rsidRDefault="00A45EB2" w:rsidP="00331106">
      <w:pPr>
        <w:keepNext/>
        <w:keepLines/>
        <w:jc w:val="both"/>
        <w:rPr>
          <w:rFonts w:ascii="Tahoma" w:hAnsi="Tahoma" w:cs="Tahoma"/>
        </w:rPr>
      </w:pPr>
      <w:r w:rsidRPr="005A3E7C">
        <w:rPr>
          <w:rFonts w:ascii="Tahoma" w:hAnsi="Tahoma" w:cs="Tahoma"/>
        </w:rPr>
        <w:t>Ponudnik (oz. glavni partner v primeru skupne ponudbe) mora svoj obrazec ESPD izpolniti ter ga v .pdf formatu ali v elektronski obliki (nepodpisan .</w:t>
      </w:r>
      <w:proofErr w:type="spellStart"/>
      <w:r w:rsidRPr="005A3E7C">
        <w:rPr>
          <w:rFonts w:ascii="Tahoma" w:hAnsi="Tahoma" w:cs="Tahoma"/>
        </w:rPr>
        <w:t>xml</w:t>
      </w:r>
      <w:proofErr w:type="spellEnd"/>
      <w:r w:rsidRPr="005A3E7C">
        <w:rPr>
          <w:rFonts w:ascii="Tahoma" w:hAnsi="Tahoma" w:cs="Tahoma"/>
        </w:rPr>
        <w:t xml:space="preserve"> format, ki bo podpisan hkrati z oddajo ponudbe) naložiti na informacijski sistem e-JN </w:t>
      </w:r>
      <w:r w:rsidRPr="005A3E7C">
        <w:rPr>
          <w:rFonts w:ascii="Tahoma" w:hAnsi="Tahoma" w:cs="Tahoma"/>
          <w:b/>
          <w:u w:val="single"/>
        </w:rPr>
        <w:t>v razdelek »ESPD – ponudnik«</w:t>
      </w:r>
      <w:r w:rsidRPr="005A3E7C">
        <w:rPr>
          <w:rFonts w:ascii="Tahoma" w:hAnsi="Tahoma" w:cs="Tahoma"/>
          <w:u w:val="single"/>
        </w:rPr>
        <w:t>.</w:t>
      </w:r>
      <w:r w:rsidRPr="005A3E7C">
        <w:rPr>
          <w:rFonts w:ascii="Tahoma" w:hAnsi="Tahoma" w:cs="Tahoma"/>
        </w:rPr>
        <w:t xml:space="preserve"> </w:t>
      </w:r>
    </w:p>
    <w:p w14:paraId="2A22579F" w14:textId="77777777" w:rsidR="00A45EB2" w:rsidRPr="005A3E7C" w:rsidRDefault="00A45EB2" w:rsidP="00331106">
      <w:pPr>
        <w:keepNext/>
        <w:keepLines/>
        <w:jc w:val="both"/>
        <w:rPr>
          <w:rFonts w:ascii="Tahoma" w:hAnsi="Tahoma" w:cs="Tahoma"/>
          <w:i/>
        </w:rPr>
      </w:pPr>
    </w:p>
    <w:p w14:paraId="02884981" w14:textId="77777777" w:rsidR="00A45EB2" w:rsidRPr="005A3E7C" w:rsidRDefault="00A45EB2" w:rsidP="00331106">
      <w:pPr>
        <w:keepNext/>
        <w:keepLines/>
        <w:jc w:val="both"/>
        <w:rPr>
          <w:rFonts w:ascii="Tahoma" w:hAnsi="Tahoma" w:cs="Tahoma"/>
        </w:rPr>
      </w:pPr>
      <w:r w:rsidRPr="005A3E7C">
        <w:rPr>
          <w:rFonts w:ascii="Tahoma" w:hAnsi="Tahoma" w:cs="Tahoma"/>
        </w:rPr>
        <w:t xml:space="preserve">Za vse v ponudbi navedene </w:t>
      </w:r>
      <w:r w:rsidRPr="005A3E7C">
        <w:rPr>
          <w:rFonts w:ascii="Tahoma" w:hAnsi="Tahoma" w:cs="Tahoma"/>
          <w:u w:val="single"/>
        </w:rPr>
        <w:t>partnerje</w:t>
      </w:r>
      <w:r w:rsidRPr="005A3E7C">
        <w:rPr>
          <w:rFonts w:ascii="Tahoma" w:hAnsi="Tahoma" w:cs="Tahoma"/>
        </w:rPr>
        <w:t xml:space="preserve"> </w:t>
      </w:r>
      <w:r w:rsidRPr="005A3E7C">
        <w:rPr>
          <w:rFonts w:ascii="Tahoma" w:hAnsi="Tahoma" w:cs="Tahoma"/>
          <w:i/>
        </w:rPr>
        <w:t>(v primeru skupne ponudbe)</w:t>
      </w:r>
      <w:r w:rsidRPr="005A3E7C">
        <w:rPr>
          <w:rFonts w:ascii="Tahoma" w:hAnsi="Tahoma" w:cs="Tahoma"/>
        </w:rPr>
        <w:t xml:space="preserve">, in/ali </w:t>
      </w:r>
      <w:r w:rsidRPr="005A3E7C">
        <w:rPr>
          <w:rFonts w:ascii="Tahoma" w:hAnsi="Tahoma" w:cs="Tahoma"/>
          <w:u w:val="single"/>
        </w:rPr>
        <w:t>podizvajalce</w:t>
      </w:r>
      <w:r w:rsidRPr="005A3E7C">
        <w:rPr>
          <w:rFonts w:ascii="Tahoma" w:hAnsi="Tahoma" w:cs="Tahoma"/>
          <w:iCs/>
        </w:rPr>
        <w:t xml:space="preserve"> </w:t>
      </w:r>
      <w:r w:rsidRPr="005A3E7C">
        <w:rPr>
          <w:rFonts w:ascii="Tahoma" w:hAnsi="Tahoma" w:cs="Tahoma"/>
          <w:i/>
          <w:iCs/>
        </w:rPr>
        <w:t>(če ponudnik izvaja javno naročilo s podizvajalci)</w:t>
      </w:r>
      <w:r w:rsidRPr="005A3E7C">
        <w:rPr>
          <w:rFonts w:ascii="Tahoma" w:hAnsi="Tahoma" w:cs="Tahoma"/>
          <w:iCs/>
        </w:rPr>
        <w:t xml:space="preserve"> in/ali </w:t>
      </w:r>
      <w:r w:rsidRPr="005A3E7C">
        <w:rPr>
          <w:rFonts w:ascii="Tahoma" w:hAnsi="Tahoma" w:cs="Tahoma"/>
          <w:iCs/>
          <w:u w:val="single"/>
        </w:rPr>
        <w:t>subjekte, katerih zmogljivost uporablja ponudnik</w:t>
      </w:r>
      <w:r w:rsidRPr="005A3E7C">
        <w:rPr>
          <w:rFonts w:ascii="Tahoma" w:hAnsi="Tahoma" w:cs="Tahoma"/>
          <w:iCs/>
        </w:rPr>
        <w:t xml:space="preserve"> </w:t>
      </w:r>
      <w:r w:rsidRPr="005A3E7C">
        <w:rPr>
          <w:rFonts w:ascii="Tahoma" w:hAnsi="Tahoma" w:cs="Tahoma"/>
          <w:i/>
          <w:iCs/>
        </w:rPr>
        <w:t>(v kolikor bo ponudnik uporabil zmogljivosti drugih subjektov za izvedbo javnega naročila)</w:t>
      </w:r>
      <w:r w:rsidRPr="005A3E7C">
        <w:rPr>
          <w:rFonts w:ascii="Tahoma" w:hAnsi="Tahoma" w:cs="Tahoma"/>
          <w:iCs/>
        </w:rPr>
        <w:t>,</w:t>
      </w:r>
      <w:r w:rsidRPr="005A3E7C">
        <w:rPr>
          <w:rFonts w:ascii="Tahoma" w:hAnsi="Tahoma" w:cs="Tahoma"/>
        </w:rPr>
        <w:t xml:space="preserve"> mora ponudnik izpolnjene ESPD obrazce (za vsakega od ostalih sodelujočih) v .pdf obliki ali v .</w:t>
      </w:r>
      <w:proofErr w:type="spellStart"/>
      <w:r w:rsidRPr="005A3E7C">
        <w:rPr>
          <w:rFonts w:ascii="Tahoma" w:hAnsi="Tahoma" w:cs="Tahoma"/>
        </w:rPr>
        <w:t>xml</w:t>
      </w:r>
      <w:proofErr w:type="spellEnd"/>
      <w:r w:rsidRPr="005A3E7C">
        <w:rPr>
          <w:rFonts w:ascii="Tahoma" w:hAnsi="Tahoma" w:cs="Tahoma"/>
        </w:rPr>
        <w:t xml:space="preserve"> formatu (elektronsko podpisan) naložiti na informacijski sistem e-JN </w:t>
      </w:r>
      <w:r w:rsidRPr="005A3E7C">
        <w:rPr>
          <w:rFonts w:ascii="Tahoma" w:hAnsi="Tahoma" w:cs="Tahoma"/>
          <w:b/>
        </w:rPr>
        <w:t>v Razdelek »SODELUJOČI«, del »ESPD – ostali sodelujoči«</w:t>
      </w:r>
      <w:r w:rsidRPr="005A3E7C">
        <w:rPr>
          <w:rFonts w:ascii="Tahoma" w:hAnsi="Tahoma" w:cs="Tahoma"/>
        </w:rPr>
        <w:t>.</w:t>
      </w:r>
    </w:p>
    <w:p w14:paraId="41789791" w14:textId="77777777" w:rsidR="00A45EB2" w:rsidRPr="005A3E7C" w:rsidRDefault="00A45EB2" w:rsidP="00331106">
      <w:pPr>
        <w:keepNext/>
        <w:keepLines/>
        <w:ind w:right="-284"/>
        <w:jc w:val="both"/>
        <w:rPr>
          <w:rFonts w:ascii="Tahoma" w:hAnsi="Tahoma" w:cs="Tahoma"/>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7E1A47" w:rsidRPr="005A3E7C" w14:paraId="7749656C" w14:textId="77777777" w:rsidTr="0037044D">
        <w:tc>
          <w:tcPr>
            <w:tcW w:w="212" w:type="dxa"/>
            <w:tcBorders>
              <w:top w:val="single" w:sz="4" w:space="0" w:color="auto"/>
              <w:left w:val="single" w:sz="4" w:space="0" w:color="auto"/>
              <w:bottom w:val="single" w:sz="4" w:space="0" w:color="auto"/>
              <w:right w:val="nil"/>
            </w:tcBorders>
          </w:tcPr>
          <w:p w14:paraId="4A5B72A0" w14:textId="77777777" w:rsidR="007E1A47" w:rsidRPr="005A3E7C" w:rsidRDefault="007E1A47" w:rsidP="00331106">
            <w:pPr>
              <w:keepNext/>
              <w:keepLines/>
              <w:jc w:val="right"/>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31494E3A" w14:textId="77777777" w:rsidR="007E1A47" w:rsidRPr="005A3E7C" w:rsidRDefault="007E1A47" w:rsidP="00331106">
            <w:pPr>
              <w:keepNext/>
              <w:keepLines/>
              <w:rPr>
                <w:rFonts w:ascii="Tahoma" w:hAnsi="Tahoma" w:cs="Tahoma"/>
              </w:rPr>
            </w:pPr>
            <w:r w:rsidRPr="005A3E7C">
              <w:rPr>
                <w:rFonts w:ascii="Tahoma" w:hAnsi="Tahoma" w:cs="Tahoma"/>
              </w:rPr>
              <w:t xml:space="preserve">SEZNAM PODIZVAJALCEV </w:t>
            </w:r>
          </w:p>
        </w:tc>
        <w:tc>
          <w:tcPr>
            <w:tcW w:w="877" w:type="dxa"/>
            <w:tcBorders>
              <w:top w:val="single" w:sz="4" w:space="0" w:color="auto"/>
              <w:left w:val="single" w:sz="4" w:space="0" w:color="808080"/>
              <w:bottom w:val="single" w:sz="4" w:space="0" w:color="auto"/>
              <w:right w:val="nil"/>
            </w:tcBorders>
            <w:hideMark/>
          </w:tcPr>
          <w:p w14:paraId="644AC256" w14:textId="77777777" w:rsidR="007E1A47" w:rsidRPr="005A3E7C" w:rsidRDefault="007E1A47" w:rsidP="00331106">
            <w:pPr>
              <w:keepNext/>
              <w:keepLines/>
              <w:jc w:val="right"/>
              <w:rPr>
                <w:rFonts w:ascii="Tahoma" w:hAnsi="Tahoma" w:cs="Tahoma"/>
                <w:b/>
              </w:rPr>
            </w:pPr>
            <w:r w:rsidRPr="005A3E7C">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230E5115" w14:textId="77777777" w:rsidR="007E1A47" w:rsidRPr="005A3E7C" w:rsidRDefault="007E1A47" w:rsidP="00331106">
            <w:pPr>
              <w:keepNext/>
              <w:keepLines/>
              <w:rPr>
                <w:rFonts w:ascii="Tahoma" w:hAnsi="Tahoma" w:cs="Tahoma"/>
                <w:b/>
                <w:i/>
              </w:rPr>
            </w:pPr>
            <w:r w:rsidRPr="005A3E7C">
              <w:rPr>
                <w:rFonts w:ascii="Tahoma" w:hAnsi="Tahoma" w:cs="Tahoma"/>
                <w:b/>
                <w:i/>
              </w:rPr>
              <w:t>5</w:t>
            </w:r>
          </w:p>
        </w:tc>
      </w:tr>
    </w:tbl>
    <w:p w14:paraId="55C4D56C" w14:textId="77777777" w:rsidR="007E1A47" w:rsidRPr="005A3E7C" w:rsidRDefault="007E1A47" w:rsidP="00331106">
      <w:pPr>
        <w:keepNext/>
        <w:keepLines/>
        <w:jc w:val="both"/>
        <w:rPr>
          <w:rFonts w:ascii="Tahoma" w:hAnsi="Tahoma" w:cs="Tahoma"/>
        </w:rPr>
      </w:pPr>
    </w:p>
    <w:p w14:paraId="7B3C6D5E" w14:textId="77777777" w:rsidR="007E1A47" w:rsidRPr="005A3E7C" w:rsidRDefault="007E1A47" w:rsidP="00331106">
      <w:pPr>
        <w:keepNext/>
        <w:keepLines/>
        <w:jc w:val="both"/>
        <w:rPr>
          <w:rFonts w:ascii="Tahoma" w:hAnsi="Tahoma" w:cs="Tahoma"/>
        </w:rPr>
      </w:pPr>
      <w:r w:rsidRPr="005A3E7C">
        <w:rPr>
          <w:rFonts w:ascii="Tahoma" w:hAnsi="Tahoma" w:cs="Tahoma"/>
        </w:rPr>
        <w:t xml:space="preserve">Če bo ponudnik izvajal javno naročilo s podizvajalci, mora ravnati v skladu s 94. členom ZJN-3 ter za vse navedene podizvajalce predložiti izpolnjeno in podpisani Prilogo 5. </w:t>
      </w:r>
    </w:p>
    <w:p w14:paraId="583CA6E2" w14:textId="77777777" w:rsidR="007E1A47" w:rsidRPr="005A3E7C" w:rsidRDefault="007E1A47" w:rsidP="00331106">
      <w:pPr>
        <w:keepNext/>
        <w:keepLines/>
        <w:jc w:val="both"/>
        <w:rPr>
          <w:rFonts w:ascii="Tahoma" w:hAnsi="Tahoma" w:cs="Tahoma"/>
        </w:rPr>
      </w:pPr>
    </w:p>
    <w:p w14:paraId="29DB1022" w14:textId="77777777" w:rsidR="007E1A47" w:rsidRPr="005A3E7C" w:rsidRDefault="007E1A47" w:rsidP="00331106">
      <w:pPr>
        <w:keepNext/>
        <w:keepLines/>
        <w:jc w:val="both"/>
        <w:rPr>
          <w:rFonts w:ascii="Tahoma" w:hAnsi="Tahoma" w:cs="Tahoma"/>
        </w:rPr>
      </w:pPr>
      <w:r w:rsidRPr="005A3E7C">
        <w:rPr>
          <w:rFonts w:ascii="Tahoma" w:hAnsi="Tahoma" w:cs="Tahoma"/>
        </w:rPr>
        <w:t xml:space="preserve">Kadar namerava ponudnik izvesti javno naročilo </w:t>
      </w:r>
      <w:r w:rsidRPr="005A3E7C">
        <w:rPr>
          <w:rFonts w:ascii="Tahoma" w:hAnsi="Tahoma" w:cs="Tahoma"/>
          <w:u w:val="single"/>
        </w:rPr>
        <w:t>s podizvajalcem, ki zahteva neposredno plačilo</w:t>
      </w:r>
      <w:r w:rsidRPr="005A3E7C">
        <w:rPr>
          <w:rFonts w:ascii="Tahoma" w:hAnsi="Tahoma" w:cs="Tahoma"/>
        </w:rPr>
        <w:t xml:space="preserve"> v skladu s 94. členom ZJN-3, je potrebno izpolniti tudi Obrazca 1 in 2 k prilogi 5.</w:t>
      </w:r>
    </w:p>
    <w:p w14:paraId="5406AEA2" w14:textId="77777777" w:rsidR="007E1A47" w:rsidRPr="005A3E7C" w:rsidRDefault="007E1A47" w:rsidP="00331106">
      <w:pPr>
        <w:keepNext/>
        <w:keepLines/>
        <w:jc w:val="both"/>
        <w:rPr>
          <w:rFonts w:ascii="Tahoma" w:hAnsi="Tahoma" w:cs="Tahoma"/>
        </w:rPr>
      </w:pPr>
    </w:p>
    <w:p w14:paraId="1F66653B" w14:textId="77777777" w:rsidR="002A40D3" w:rsidRPr="005A3E7C" w:rsidRDefault="007E1A47" w:rsidP="00331106">
      <w:pPr>
        <w:keepNext/>
        <w:keepLines/>
        <w:jc w:val="both"/>
        <w:rPr>
          <w:rFonts w:ascii="Tahoma" w:hAnsi="Tahoma" w:cs="Tahoma"/>
          <w:u w:val="single"/>
        </w:rPr>
      </w:pPr>
      <w:r w:rsidRPr="005A3E7C">
        <w:rPr>
          <w:rFonts w:ascii="Tahoma" w:hAnsi="Tahoma" w:cs="Tahoma"/>
        </w:rPr>
        <w:t xml:space="preserve">Ponudnik razmnoži potrebno število izvodov vseh obrazcev. Obrazce je potrebno naložiti v </w:t>
      </w:r>
      <w:r w:rsidR="0027124E" w:rsidRPr="005A3E7C">
        <w:rPr>
          <w:rFonts w:ascii="Tahoma" w:hAnsi="Tahoma" w:cs="Tahoma"/>
          <w:b/>
        </w:rPr>
        <w:t>Razdelek »DOKUMENTI«, del »Ostale priloge«</w:t>
      </w:r>
      <w:r w:rsidRPr="005A3E7C">
        <w:rPr>
          <w:rFonts w:ascii="Tahoma" w:hAnsi="Tahoma" w:cs="Tahoma"/>
        </w:rPr>
        <w:t xml:space="preserve">. </w:t>
      </w:r>
      <w:r w:rsidRPr="005A3E7C">
        <w:rPr>
          <w:rFonts w:ascii="Tahoma" w:hAnsi="Tahoma" w:cs="Tahoma"/>
          <w:u w:val="single"/>
        </w:rPr>
        <w:t xml:space="preserve">V kolikor ponudnik ne oddaja ponudbe z nobenim podizvajalcem, priloge ni potrebno izpolni. </w:t>
      </w:r>
    </w:p>
    <w:p w14:paraId="36463CE2" w14:textId="77777777" w:rsidR="002A40D3" w:rsidRPr="005A3E7C" w:rsidRDefault="002A40D3" w:rsidP="00331106">
      <w:pPr>
        <w:keepNext/>
        <w:keepLines/>
        <w:jc w:val="both"/>
        <w:rPr>
          <w:rFonts w:ascii="Tahoma" w:hAnsi="Tahoma" w:cs="Tahoma"/>
          <w:u w:val="single"/>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72"/>
        <w:gridCol w:w="551"/>
      </w:tblGrid>
      <w:tr w:rsidR="007E1A47" w:rsidRPr="005A3E7C" w14:paraId="3EEFED7F" w14:textId="77777777" w:rsidTr="0037044D">
        <w:tc>
          <w:tcPr>
            <w:tcW w:w="212" w:type="dxa"/>
            <w:tcBorders>
              <w:top w:val="single" w:sz="4" w:space="0" w:color="auto"/>
              <w:bottom w:val="single" w:sz="4" w:space="0" w:color="auto"/>
              <w:right w:val="nil"/>
            </w:tcBorders>
          </w:tcPr>
          <w:p w14:paraId="3F9A89A3" w14:textId="77777777" w:rsidR="007E1A47" w:rsidRPr="005A3E7C" w:rsidRDefault="007E1A47" w:rsidP="00331106">
            <w:pPr>
              <w:keepNext/>
              <w:keepLines/>
              <w:jc w:val="right"/>
              <w:rPr>
                <w:rFonts w:ascii="Tahoma" w:hAnsi="Tahoma" w:cs="Tahoma"/>
              </w:rPr>
            </w:pPr>
            <w:r w:rsidRPr="005A3E7C">
              <w:br w:type="page"/>
            </w:r>
            <w:r w:rsidRPr="005A3E7C">
              <w:rPr>
                <w:rFonts w:ascii="Tahoma" w:hAnsi="Tahoma" w:cs="Tahoma"/>
                <w:b/>
              </w:rPr>
              <w:br w:type="page"/>
            </w:r>
          </w:p>
        </w:tc>
        <w:tc>
          <w:tcPr>
            <w:tcW w:w="8080" w:type="dxa"/>
            <w:tcBorders>
              <w:top w:val="single" w:sz="4" w:space="0" w:color="auto"/>
              <w:left w:val="nil"/>
              <w:bottom w:val="single" w:sz="4" w:space="0" w:color="auto"/>
            </w:tcBorders>
          </w:tcPr>
          <w:p w14:paraId="269EFC65" w14:textId="77777777" w:rsidR="007E1A47" w:rsidRPr="005A3E7C" w:rsidRDefault="007E1A47" w:rsidP="00331106">
            <w:pPr>
              <w:keepNext/>
              <w:keepLines/>
              <w:jc w:val="both"/>
              <w:rPr>
                <w:rFonts w:ascii="Tahoma" w:hAnsi="Tahoma" w:cs="Tahoma"/>
              </w:rPr>
            </w:pPr>
            <w:r w:rsidRPr="005A3E7C">
              <w:rPr>
                <w:rFonts w:ascii="Tahoma" w:hAnsi="Tahoma" w:cs="Tahoma"/>
              </w:rPr>
              <w:t xml:space="preserve">SEZNAM SUBJEKTOV, KATERIH ZMOGLJIVOST UPORABLJA PONUDNIK  </w:t>
            </w:r>
          </w:p>
        </w:tc>
        <w:tc>
          <w:tcPr>
            <w:tcW w:w="872" w:type="dxa"/>
            <w:tcBorders>
              <w:top w:val="single" w:sz="4" w:space="0" w:color="auto"/>
              <w:bottom w:val="single" w:sz="4" w:space="0" w:color="auto"/>
              <w:right w:val="nil"/>
            </w:tcBorders>
          </w:tcPr>
          <w:p w14:paraId="3C4581CA" w14:textId="77777777" w:rsidR="007E1A47" w:rsidRPr="005A3E7C" w:rsidRDefault="007E1A47" w:rsidP="00331106">
            <w:pPr>
              <w:keepNext/>
              <w:keepLines/>
              <w:jc w:val="right"/>
              <w:rPr>
                <w:rFonts w:ascii="Tahoma" w:hAnsi="Tahoma" w:cs="Tahoma"/>
                <w:b/>
              </w:rPr>
            </w:pPr>
            <w:r w:rsidRPr="005A3E7C">
              <w:rPr>
                <w:rFonts w:ascii="Tahoma" w:hAnsi="Tahoma" w:cs="Tahoma"/>
                <w:b/>
                <w:i/>
              </w:rPr>
              <w:t xml:space="preserve">Priloga </w:t>
            </w:r>
          </w:p>
        </w:tc>
        <w:tc>
          <w:tcPr>
            <w:tcW w:w="551" w:type="dxa"/>
            <w:tcBorders>
              <w:top w:val="single" w:sz="4" w:space="0" w:color="auto"/>
              <w:left w:val="nil"/>
              <w:bottom w:val="single" w:sz="4" w:space="0" w:color="auto"/>
            </w:tcBorders>
          </w:tcPr>
          <w:p w14:paraId="5190E6B7" w14:textId="77777777" w:rsidR="007E1A47" w:rsidRPr="005A3E7C" w:rsidRDefault="007E1A47" w:rsidP="00331106">
            <w:pPr>
              <w:keepNext/>
              <w:keepLines/>
              <w:rPr>
                <w:rFonts w:ascii="Tahoma" w:hAnsi="Tahoma" w:cs="Tahoma"/>
                <w:b/>
                <w:i/>
              </w:rPr>
            </w:pPr>
            <w:r w:rsidRPr="005A3E7C">
              <w:rPr>
                <w:rFonts w:ascii="Tahoma" w:hAnsi="Tahoma" w:cs="Tahoma"/>
                <w:b/>
                <w:i/>
              </w:rPr>
              <w:t>6</w:t>
            </w:r>
          </w:p>
        </w:tc>
      </w:tr>
    </w:tbl>
    <w:p w14:paraId="1576F403" w14:textId="77777777" w:rsidR="007E1A47" w:rsidRPr="005A3E7C" w:rsidRDefault="007E1A47" w:rsidP="00331106">
      <w:pPr>
        <w:keepNext/>
        <w:keepLines/>
        <w:jc w:val="both"/>
        <w:rPr>
          <w:rFonts w:ascii="Tahoma" w:hAnsi="Tahoma" w:cs="Tahoma"/>
        </w:rPr>
      </w:pPr>
    </w:p>
    <w:p w14:paraId="0F7BC686" w14:textId="77777777" w:rsidR="007E1A47" w:rsidRPr="005A3E7C" w:rsidRDefault="007E1A47" w:rsidP="00331106">
      <w:pPr>
        <w:keepNext/>
        <w:keepLines/>
        <w:jc w:val="both"/>
        <w:rPr>
          <w:rFonts w:ascii="Tahoma" w:hAnsi="Tahoma" w:cs="Tahoma"/>
        </w:rPr>
      </w:pPr>
      <w:r w:rsidRPr="005A3E7C">
        <w:rPr>
          <w:rFonts w:ascii="Tahoma" w:hAnsi="Tahoma" w:cs="Tahoma"/>
        </w:rPr>
        <w:t xml:space="preserve">Ponudnik mora prilogo izpolniti in podpisati, v kolikor uporabi zmogljivost drugih subjektov za izvedbo javnega naročila, </w:t>
      </w:r>
      <w:r w:rsidRPr="005A3E7C">
        <w:rPr>
          <w:rFonts w:ascii="Tahoma" w:hAnsi="Tahoma" w:cs="Tahoma"/>
          <w:u w:val="single"/>
        </w:rPr>
        <w:t>ki niso partner/ji v primeru skupne ponudbe ali podizvajalec/ci</w:t>
      </w:r>
      <w:r w:rsidRPr="005A3E7C">
        <w:rPr>
          <w:rFonts w:ascii="Tahoma" w:hAnsi="Tahoma" w:cs="Tahoma"/>
        </w:rPr>
        <w:t>.</w:t>
      </w:r>
    </w:p>
    <w:p w14:paraId="1A7BB555" w14:textId="77777777" w:rsidR="00BA38F2" w:rsidRPr="005A3E7C" w:rsidRDefault="00BA38F2" w:rsidP="00331106">
      <w:pPr>
        <w:keepNext/>
        <w:keepLines/>
        <w:jc w:val="both"/>
        <w:rPr>
          <w:rFonts w:ascii="Tahoma" w:hAnsi="Tahoma" w:cs="Tahoma"/>
        </w:rPr>
      </w:pPr>
    </w:p>
    <w:p w14:paraId="16E84FA1" w14:textId="77777777" w:rsidR="007E1A47" w:rsidRPr="005A3E7C" w:rsidRDefault="007E1A47" w:rsidP="00331106">
      <w:pPr>
        <w:keepNext/>
        <w:keepLines/>
        <w:jc w:val="both"/>
        <w:rPr>
          <w:rFonts w:ascii="Tahoma" w:hAnsi="Tahoma" w:cs="Tahoma"/>
          <w:u w:val="single"/>
        </w:rPr>
      </w:pPr>
      <w:r w:rsidRPr="005A3E7C">
        <w:rPr>
          <w:rFonts w:ascii="Tahoma" w:hAnsi="Tahoma" w:cs="Tahoma"/>
        </w:rPr>
        <w:t xml:space="preserve">Ponudnik razmnoži potrebno število izvodov vseh obrazcev. Obrazce je potrebno naložiti v </w:t>
      </w:r>
      <w:r w:rsidR="0027124E" w:rsidRPr="005A3E7C">
        <w:rPr>
          <w:rFonts w:ascii="Tahoma" w:hAnsi="Tahoma" w:cs="Tahoma"/>
          <w:b/>
        </w:rPr>
        <w:t>Razdelek »DOKUMENTI«, del »Ostale priloge«</w:t>
      </w:r>
      <w:r w:rsidRPr="005A3E7C">
        <w:rPr>
          <w:rFonts w:ascii="Tahoma" w:hAnsi="Tahoma" w:cs="Tahoma"/>
          <w:b/>
        </w:rPr>
        <w:t>.</w:t>
      </w:r>
      <w:r w:rsidRPr="005A3E7C">
        <w:rPr>
          <w:rFonts w:ascii="Tahoma" w:hAnsi="Tahoma" w:cs="Tahoma"/>
        </w:rPr>
        <w:t xml:space="preserve"> </w:t>
      </w:r>
      <w:r w:rsidRPr="005A3E7C">
        <w:rPr>
          <w:rFonts w:ascii="Tahoma" w:hAnsi="Tahoma" w:cs="Tahoma"/>
          <w:u w:val="single"/>
        </w:rPr>
        <w:t xml:space="preserve">V kolikor ponudnik ne bo uporabil zmogljivosti drugih subjektov za izvedbo javnega naročila, priloge ni potrebno izpolni. </w:t>
      </w:r>
    </w:p>
    <w:p w14:paraId="69438D7B" w14:textId="77777777" w:rsidR="007E1A47" w:rsidRPr="005A3E7C" w:rsidRDefault="007E1A47" w:rsidP="00331106">
      <w:pPr>
        <w:keepNext/>
        <w:keepLines/>
        <w:jc w:val="both"/>
        <w:rPr>
          <w:rFonts w:ascii="Tahoma" w:hAnsi="Tahoma" w:cs="Tahoma"/>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E35262" w:rsidRPr="005A3E7C" w14:paraId="75A00888" w14:textId="77777777" w:rsidTr="00986970">
        <w:tc>
          <w:tcPr>
            <w:tcW w:w="599" w:type="dxa"/>
            <w:tcBorders>
              <w:top w:val="single" w:sz="4" w:space="0" w:color="auto"/>
              <w:bottom w:val="single" w:sz="4" w:space="0" w:color="auto"/>
              <w:right w:val="nil"/>
            </w:tcBorders>
          </w:tcPr>
          <w:p w14:paraId="5F979826" w14:textId="77777777" w:rsidR="00E35262" w:rsidRPr="005A3E7C" w:rsidRDefault="00E35262" w:rsidP="00986970">
            <w:pPr>
              <w:keepNext/>
              <w:keepLines/>
              <w:jc w:val="right"/>
              <w:rPr>
                <w:rFonts w:ascii="Tahoma" w:hAnsi="Tahoma" w:cs="Tahoma"/>
              </w:rPr>
            </w:pPr>
            <w:r w:rsidRPr="005A3E7C">
              <w:rPr>
                <w:rFonts w:ascii="Tahoma" w:hAnsi="Tahoma" w:cs="Tahoma"/>
              </w:rPr>
              <w:br w:type="page"/>
            </w:r>
          </w:p>
        </w:tc>
        <w:tc>
          <w:tcPr>
            <w:tcW w:w="7653" w:type="dxa"/>
            <w:tcBorders>
              <w:top w:val="single" w:sz="4" w:space="0" w:color="auto"/>
              <w:left w:val="nil"/>
              <w:bottom w:val="single" w:sz="4" w:space="0" w:color="auto"/>
            </w:tcBorders>
          </w:tcPr>
          <w:p w14:paraId="55B4DC4B" w14:textId="77777777" w:rsidR="00E35262" w:rsidRPr="005A3E7C" w:rsidRDefault="00E35262" w:rsidP="00986970">
            <w:pPr>
              <w:keepNext/>
              <w:keepLines/>
              <w:rPr>
                <w:rFonts w:ascii="Tahoma" w:hAnsi="Tahoma" w:cs="Tahoma"/>
              </w:rPr>
            </w:pPr>
            <w:r w:rsidRPr="005A3E7C">
              <w:rPr>
                <w:rFonts w:ascii="Tahoma" w:hAnsi="Tahoma" w:cs="Tahoma"/>
              </w:rPr>
              <w:t xml:space="preserve">SEZNAM REFERENC  </w:t>
            </w:r>
          </w:p>
        </w:tc>
        <w:tc>
          <w:tcPr>
            <w:tcW w:w="912" w:type="dxa"/>
            <w:tcBorders>
              <w:top w:val="single" w:sz="4" w:space="0" w:color="auto"/>
              <w:bottom w:val="single" w:sz="4" w:space="0" w:color="auto"/>
              <w:right w:val="nil"/>
            </w:tcBorders>
          </w:tcPr>
          <w:p w14:paraId="16741811" w14:textId="77777777" w:rsidR="00E35262" w:rsidRPr="005A3E7C" w:rsidRDefault="00E35262" w:rsidP="00986970">
            <w:pPr>
              <w:keepNext/>
              <w:keepLines/>
              <w:jc w:val="right"/>
              <w:rPr>
                <w:rFonts w:ascii="Tahoma" w:hAnsi="Tahoma" w:cs="Tahoma"/>
                <w:b/>
              </w:rPr>
            </w:pPr>
            <w:r w:rsidRPr="005A3E7C">
              <w:rPr>
                <w:rFonts w:ascii="Tahoma" w:hAnsi="Tahoma" w:cs="Tahoma"/>
                <w:b/>
                <w:i/>
              </w:rPr>
              <w:t xml:space="preserve">priloga </w:t>
            </w:r>
          </w:p>
        </w:tc>
        <w:tc>
          <w:tcPr>
            <w:tcW w:w="551" w:type="dxa"/>
            <w:tcBorders>
              <w:top w:val="single" w:sz="4" w:space="0" w:color="auto"/>
              <w:left w:val="nil"/>
              <w:bottom w:val="single" w:sz="4" w:space="0" w:color="auto"/>
            </w:tcBorders>
          </w:tcPr>
          <w:p w14:paraId="7ECC1073" w14:textId="6E74E295" w:rsidR="00E35262" w:rsidRPr="005A3E7C" w:rsidRDefault="00E35262" w:rsidP="00986970">
            <w:pPr>
              <w:keepNext/>
              <w:keepLines/>
              <w:rPr>
                <w:rFonts w:ascii="Tahoma" w:hAnsi="Tahoma" w:cs="Tahoma"/>
                <w:b/>
                <w:i/>
              </w:rPr>
            </w:pPr>
            <w:r w:rsidRPr="005A3E7C">
              <w:rPr>
                <w:rFonts w:ascii="Tahoma" w:hAnsi="Tahoma" w:cs="Tahoma"/>
                <w:b/>
                <w:i/>
              </w:rPr>
              <w:t>7</w:t>
            </w:r>
          </w:p>
        </w:tc>
      </w:tr>
    </w:tbl>
    <w:p w14:paraId="177433E2" w14:textId="77777777" w:rsidR="00E35262" w:rsidRPr="005A3E7C" w:rsidRDefault="00E35262" w:rsidP="00E35262">
      <w:pPr>
        <w:keepNext/>
        <w:keepLines/>
        <w:spacing w:before="120"/>
        <w:jc w:val="both"/>
        <w:rPr>
          <w:rFonts w:ascii="Tahoma" w:hAnsi="Tahoma" w:cs="Tahoma"/>
          <w:b/>
        </w:rPr>
      </w:pPr>
      <w:r w:rsidRPr="005A3E7C">
        <w:rPr>
          <w:rFonts w:ascii="Tahoma" w:hAnsi="Tahoma" w:cs="Tahoma"/>
        </w:rPr>
        <w:lastRenderedPageBreak/>
        <w:t xml:space="preserve">Ponudnik mora v obrazcu navesti pridobljene reference za predmetno javno naročilo </w:t>
      </w:r>
      <w:r w:rsidRPr="00BD2002">
        <w:rPr>
          <w:rFonts w:ascii="Tahoma" w:hAnsi="Tahoma" w:cs="Tahoma"/>
          <w:b/>
          <w:bCs/>
        </w:rPr>
        <w:t>za vsak sklop posebej</w:t>
      </w:r>
      <w:r w:rsidRPr="005A3E7C">
        <w:rPr>
          <w:rFonts w:ascii="Tahoma" w:hAnsi="Tahoma" w:cs="Tahoma"/>
        </w:rPr>
        <w:t>. Ponudnik mora obrazec razmnožiti v potrebnem številu.</w:t>
      </w:r>
      <w:r w:rsidRPr="005A3E7C">
        <w:rPr>
          <w:rFonts w:ascii="Tahoma" w:hAnsi="Tahoma" w:cs="Tahoma"/>
          <w:b/>
        </w:rPr>
        <w:t xml:space="preserve"> </w:t>
      </w:r>
    </w:p>
    <w:p w14:paraId="5FF71CEC" w14:textId="77777777" w:rsidR="00E35262" w:rsidRPr="005A3E7C" w:rsidRDefault="00E35262" w:rsidP="00E35262">
      <w:pPr>
        <w:keepNext/>
        <w:keepLines/>
        <w:spacing w:before="120"/>
        <w:jc w:val="both"/>
        <w:rPr>
          <w:rFonts w:ascii="Tahoma" w:hAnsi="Tahoma" w:cs="Tahoma"/>
          <w:b/>
        </w:rPr>
      </w:pPr>
      <w:r w:rsidRPr="005A3E7C">
        <w:rPr>
          <w:rFonts w:ascii="Tahoma" w:hAnsi="Tahoma" w:cs="Tahoma"/>
        </w:rPr>
        <w:t>Ponudnik mora obrazec v .pdf formatu naložiti na informacijski sistem e-JN</w:t>
      </w:r>
      <w:r w:rsidRPr="005A3E7C">
        <w:rPr>
          <w:rFonts w:ascii="Tahoma" w:hAnsi="Tahoma" w:cs="Tahoma"/>
          <w:b/>
        </w:rPr>
        <w:t xml:space="preserve"> </w:t>
      </w:r>
      <w:r w:rsidRPr="005A3E7C">
        <w:rPr>
          <w:rFonts w:ascii="Tahoma" w:hAnsi="Tahoma" w:cs="Tahoma"/>
        </w:rPr>
        <w:t xml:space="preserve">v razdelek </w:t>
      </w:r>
      <w:r w:rsidRPr="005A3E7C">
        <w:rPr>
          <w:rFonts w:ascii="Tahoma" w:hAnsi="Tahoma" w:cs="Tahoma"/>
          <w:b/>
        </w:rPr>
        <w:t>»Dokumenti - ostale priloge«.</w:t>
      </w:r>
    </w:p>
    <w:p w14:paraId="4CA7530D" w14:textId="77777777" w:rsidR="00EA07C6" w:rsidRPr="005A3E7C" w:rsidRDefault="00EA07C6" w:rsidP="00E35262">
      <w:pPr>
        <w:keepNext/>
        <w:keepLines/>
        <w:spacing w:before="120"/>
        <w:jc w:val="both"/>
        <w:rPr>
          <w:rFonts w:ascii="Tahoma" w:hAnsi="Tahoma" w:cs="Tahoma"/>
          <w:b/>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E35262" w:rsidRPr="005A3E7C" w14:paraId="668437A8" w14:textId="77777777" w:rsidTr="00986970">
        <w:tc>
          <w:tcPr>
            <w:tcW w:w="599" w:type="dxa"/>
            <w:tcBorders>
              <w:top w:val="single" w:sz="4" w:space="0" w:color="auto"/>
              <w:bottom w:val="single" w:sz="4" w:space="0" w:color="auto"/>
              <w:right w:val="nil"/>
            </w:tcBorders>
          </w:tcPr>
          <w:p w14:paraId="525C1ABC" w14:textId="77777777" w:rsidR="00E35262" w:rsidRPr="005A3E7C" w:rsidRDefault="00E35262" w:rsidP="00986970">
            <w:pPr>
              <w:keepNext/>
              <w:keepLines/>
              <w:jc w:val="right"/>
              <w:rPr>
                <w:rFonts w:ascii="Tahoma" w:hAnsi="Tahoma" w:cs="Tahoma"/>
              </w:rPr>
            </w:pPr>
            <w:r w:rsidRPr="005A3E7C">
              <w:rPr>
                <w:rFonts w:ascii="Tahoma" w:hAnsi="Tahoma" w:cs="Tahoma"/>
              </w:rPr>
              <w:br w:type="page"/>
            </w:r>
          </w:p>
        </w:tc>
        <w:tc>
          <w:tcPr>
            <w:tcW w:w="7653" w:type="dxa"/>
            <w:tcBorders>
              <w:top w:val="single" w:sz="4" w:space="0" w:color="auto"/>
              <w:left w:val="nil"/>
              <w:bottom w:val="single" w:sz="4" w:space="0" w:color="auto"/>
            </w:tcBorders>
          </w:tcPr>
          <w:p w14:paraId="327A8241" w14:textId="77777777" w:rsidR="00E35262" w:rsidRPr="005A3E7C" w:rsidRDefault="00E35262" w:rsidP="00986970">
            <w:pPr>
              <w:keepNext/>
              <w:keepLines/>
              <w:rPr>
                <w:rFonts w:ascii="Tahoma" w:hAnsi="Tahoma" w:cs="Tahoma"/>
              </w:rPr>
            </w:pPr>
            <w:r w:rsidRPr="005A3E7C">
              <w:rPr>
                <w:rFonts w:ascii="Tahoma" w:hAnsi="Tahoma" w:cs="Tahoma"/>
              </w:rPr>
              <w:t>POTRDITEV REFERENC S STRANI POSAMEZNIH NAROČNIKOV</w:t>
            </w:r>
          </w:p>
        </w:tc>
        <w:tc>
          <w:tcPr>
            <w:tcW w:w="912" w:type="dxa"/>
            <w:tcBorders>
              <w:top w:val="single" w:sz="4" w:space="0" w:color="auto"/>
              <w:bottom w:val="single" w:sz="4" w:space="0" w:color="auto"/>
              <w:right w:val="nil"/>
            </w:tcBorders>
          </w:tcPr>
          <w:p w14:paraId="20E3B6EE" w14:textId="77777777" w:rsidR="00E35262" w:rsidRPr="005A3E7C" w:rsidRDefault="00E35262" w:rsidP="00986970">
            <w:pPr>
              <w:keepNext/>
              <w:keepLines/>
              <w:jc w:val="right"/>
              <w:rPr>
                <w:rFonts w:ascii="Tahoma" w:hAnsi="Tahoma" w:cs="Tahoma"/>
                <w:b/>
              </w:rPr>
            </w:pPr>
            <w:r w:rsidRPr="005A3E7C">
              <w:rPr>
                <w:rFonts w:ascii="Tahoma" w:hAnsi="Tahoma" w:cs="Tahoma"/>
                <w:b/>
                <w:i/>
              </w:rPr>
              <w:t xml:space="preserve">priloga </w:t>
            </w:r>
          </w:p>
        </w:tc>
        <w:tc>
          <w:tcPr>
            <w:tcW w:w="551" w:type="dxa"/>
            <w:tcBorders>
              <w:top w:val="single" w:sz="4" w:space="0" w:color="auto"/>
              <w:left w:val="nil"/>
              <w:bottom w:val="single" w:sz="4" w:space="0" w:color="auto"/>
            </w:tcBorders>
          </w:tcPr>
          <w:p w14:paraId="5AED8E98" w14:textId="36390E07" w:rsidR="00E35262" w:rsidRPr="005A3E7C" w:rsidRDefault="00DE6D74" w:rsidP="00986970">
            <w:pPr>
              <w:keepNext/>
              <w:keepLines/>
              <w:rPr>
                <w:rFonts w:ascii="Tahoma" w:hAnsi="Tahoma" w:cs="Tahoma"/>
                <w:b/>
                <w:i/>
              </w:rPr>
            </w:pPr>
            <w:r>
              <w:rPr>
                <w:rFonts w:ascii="Tahoma" w:hAnsi="Tahoma" w:cs="Tahoma"/>
                <w:b/>
                <w:i/>
              </w:rPr>
              <w:t>8</w:t>
            </w:r>
          </w:p>
        </w:tc>
      </w:tr>
    </w:tbl>
    <w:p w14:paraId="79580B15" w14:textId="2411E5E7" w:rsidR="00E35262" w:rsidRPr="005A3E7C" w:rsidRDefault="00E35262" w:rsidP="00E35262">
      <w:pPr>
        <w:keepNext/>
        <w:keepLines/>
        <w:spacing w:before="120"/>
        <w:jc w:val="both"/>
        <w:rPr>
          <w:rFonts w:ascii="Tahoma" w:hAnsi="Tahoma" w:cs="Tahoma"/>
          <w:b/>
        </w:rPr>
      </w:pPr>
      <w:r w:rsidRPr="005A3E7C">
        <w:rPr>
          <w:rFonts w:ascii="Tahoma" w:hAnsi="Tahoma" w:cs="Tahoma"/>
        </w:rPr>
        <w:t>V prilogi mora ponudnik priložiti izpolnjene obrazce za vse reference, ki jih ponudnik navaja v prilogi 7. Ponudnik mora obrazec razmnožiti v potrebnem številu.</w:t>
      </w:r>
      <w:r w:rsidRPr="005A3E7C">
        <w:rPr>
          <w:rFonts w:ascii="Tahoma" w:hAnsi="Tahoma" w:cs="Tahoma"/>
          <w:b/>
        </w:rPr>
        <w:t xml:space="preserve"> </w:t>
      </w:r>
    </w:p>
    <w:p w14:paraId="51858897" w14:textId="0A6A88AF" w:rsidR="007E1A47" w:rsidRPr="00EA07C6" w:rsidRDefault="00E35262" w:rsidP="00EA07C6">
      <w:pPr>
        <w:keepNext/>
        <w:keepLines/>
        <w:spacing w:before="120"/>
        <w:jc w:val="both"/>
        <w:rPr>
          <w:rFonts w:ascii="Tahoma" w:hAnsi="Tahoma" w:cs="Tahoma"/>
          <w:b/>
        </w:rPr>
      </w:pPr>
      <w:r w:rsidRPr="005A3E7C">
        <w:rPr>
          <w:rFonts w:ascii="Tahoma" w:hAnsi="Tahoma" w:cs="Tahoma"/>
        </w:rPr>
        <w:t>Ponudnik mora obrazec v .pdf formatu naložiti na informacijski sistem e-JN</w:t>
      </w:r>
      <w:r w:rsidRPr="005A3E7C">
        <w:rPr>
          <w:rFonts w:ascii="Tahoma" w:hAnsi="Tahoma" w:cs="Tahoma"/>
          <w:b/>
        </w:rPr>
        <w:t xml:space="preserve"> </w:t>
      </w:r>
      <w:r w:rsidRPr="005A3E7C">
        <w:rPr>
          <w:rFonts w:ascii="Tahoma" w:hAnsi="Tahoma" w:cs="Tahoma"/>
        </w:rPr>
        <w:t xml:space="preserve">v razdelek </w:t>
      </w:r>
      <w:r w:rsidRPr="005A3E7C">
        <w:rPr>
          <w:rFonts w:ascii="Tahoma" w:hAnsi="Tahoma" w:cs="Tahoma"/>
          <w:b/>
        </w:rPr>
        <w:t>»Dokumenti - ostale priloge«</w:t>
      </w:r>
      <w:bookmarkEnd w:id="21"/>
    </w:p>
    <w:p w14:paraId="68DDBDF8" w14:textId="01A2CDF4" w:rsidR="003012CF" w:rsidRDefault="003012CF" w:rsidP="003012CF">
      <w:pPr>
        <w:keepNext/>
        <w:keepLines/>
        <w:rPr>
          <w:rFonts w:ascii="Tahoma" w:hAnsi="Tahoma" w:cs="Tahoma"/>
        </w:rPr>
      </w:pPr>
      <w:bookmarkStart w:id="22" w:name="_Hlk159320026"/>
    </w:p>
    <w:tbl>
      <w:tblPr>
        <w:tblW w:w="96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909"/>
      </w:tblGrid>
      <w:tr w:rsidR="00200A24" w:rsidRPr="00CE1BAD" w14:paraId="3550AC6E" w14:textId="77777777" w:rsidTr="002B6123">
        <w:tc>
          <w:tcPr>
            <w:tcW w:w="7725" w:type="dxa"/>
          </w:tcPr>
          <w:p w14:paraId="54757CBF" w14:textId="1C0ECD79" w:rsidR="00200A24" w:rsidRPr="00CE1BAD" w:rsidRDefault="00200A24" w:rsidP="002B6123">
            <w:pPr>
              <w:keepNext/>
              <w:keepLines/>
              <w:jc w:val="both"/>
              <w:rPr>
                <w:rFonts w:ascii="Tahoma" w:hAnsi="Tahoma" w:cs="Tahoma"/>
              </w:rPr>
            </w:pPr>
            <w:r>
              <w:rPr>
                <w:rFonts w:ascii="Tahoma" w:hAnsi="Tahoma" w:cs="Tahoma"/>
              </w:rPr>
              <w:t>IZJAVA O IZPOLNJEVANJU OKOLJSKIH ZAHTEV</w:t>
            </w:r>
            <w:r w:rsidR="0083130E">
              <w:rPr>
                <w:rFonts w:ascii="Tahoma" w:hAnsi="Tahoma" w:cs="Tahoma"/>
              </w:rPr>
              <w:t xml:space="preserve"> – ločeno za vsak </w:t>
            </w:r>
            <w:r w:rsidR="00ED020C">
              <w:rPr>
                <w:rFonts w:ascii="Tahoma" w:hAnsi="Tahoma" w:cs="Tahoma"/>
              </w:rPr>
              <w:t>sklop</w:t>
            </w:r>
          </w:p>
        </w:tc>
        <w:tc>
          <w:tcPr>
            <w:tcW w:w="1909" w:type="dxa"/>
          </w:tcPr>
          <w:p w14:paraId="3A3F9C01" w14:textId="62895CBB" w:rsidR="00200A24" w:rsidRPr="00CE1BAD" w:rsidRDefault="00200A24" w:rsidP="002B6123">
            <w:pPr>
              <w:keepNext/>
              <w:keepLines/>
              <w:jc w:val="both"/>
              <w:rPr>
                <w:rFonts w:ascii="Tahoma" w:hAnsi="Tahoma" w:cs="Tahoma"/>
                <w:b/>
                <w:i/>
              </w:rPr>
            </w:pPr>
            <w:r>
              <w:rPr>
                <w:rFonts w:ascii="Tahoma" w:hAnsi="Tahoma" w:cs="Tahoma"/>
                <w:b/>
                <w:i/>
              </w:rPr>
              <w:t>P</w:t>
            </w:r>
            <w:r w:rsidRPr="00CE1BAD">
              <w:rPr>
                <w:rFonts w:ascii="Tahoma" w:hAnsi="Tahoma" w:cs="Tahoma"/>
                <w:b/>
                <w:i/>
              </w:rPr>
              <w:t xml:space="preserve">riloga </w:t>
            </w:r>
            <w:r w:rsidR="00F43C71">
              <w:rPr>
                <w:rFonts w:ascii="Tahoma" w:hAnsi="Tahoma" w:cs="Tahoma"/>
                <w:b/>
                <w:i/>
              </w:rPr>
              <w:t>9/1 in 9/2</w:t>
            </w:r>
          </w:p>
        </w:tc>
      </w:tr>
    </w:tbl>
    <w:p w14:paraId="72F3B82C" w14:textId="77777777" w:rsidR="00200A24" w:rsidRDefault="00200A24" w:rsidP="00200A24">
      <w:pPr>
        <w:keepNext/>
        <w:keepLines/>
        <w:jc w:val="both"/>
        <w:rPr>
          <w:rFonts w:ascii="Tahoma" w:hAnsi="Tahoma" w:cs="Tahoma"/>
        </w:rPr>
      </w:pPr>
    </w:p>
    <w:p w14:paraId="0AED6361" w14:textId="3197A5CF" w:rsidR="00200A24" w:rsidRPr="003329CA" w:rsidRDefault="00200A24" w:rsidP="00200A24">
      <w:pPr>
        <w:keepNext/>
        <w:keepLines/>
        <w:jc w:val="both"/>
        <w:rPr>
          <w:rFonts w:ascii="Tahoma" w:hAnsi="Tahoma" w:cs="Tahoma"/>
          <w:u w:val="single"/>
        </w:rPr>
      </w:pPr>
      <w:r w:rsidRPr="003329CA">
        <w:rPr>
          <w:rFonts w:ascii="Tahoma" w:hAnsi="Tahoma" w:cs="Tahoma"/>
        </w:rPr>
        <w:t xml:space="preserve">Ponudnik mora Prilogo izpolniti, podpisati in žigosati ter priložiti dokazila v skladu </w:t>
      </w:r>
      <w:r w:rsidR="00F43C71">
        <w:rPr>
          <w:rFonts w:ascii="Tahoma" w:hAnsi="Tahoma" w:cs="Tahoma"/>
        </w:rPr>
        <w:t>z razpisno</w:t>
      </w:r>
      <w:r w:rsidRPr="003329CA">
        <w:rPr>
          <w:rFonts w:ascii="Tahoma" w:hAnsi="Tahoma" w:cs="Tahoma"/>
        </w:rPr>
        <w:t xml:space="preserve"> dokumentaci</w:t>
      </w:r>
      <w:r w:rsidR="00F43C71">
        <w:rPr>
          <w:rFonts w:ascii="Tahoma" w:hAnsi="Tahoma" w:cs="Tahoma"/>
        </w:rPr>
        <w:t>jo</w:t>
      </w:r>
      <w:r w:rsidRPr="003329CA">
        <w:rPr>
          <w:rFonts w:ascii="Tahoma" w:hAnsi="Tahoma" w:cs="Tahoma"/>
        </w:rPr>
        <w:t>.</w:t>
      </w:r>
      <w:r w:rsidRPr="003329CA">
        <w:rPr>
          <w:rFonts w:ascii="Tahoma" w:hAnsi="Tahoma" w:cs="Tahoma"/>
          <w:u w:val="single"/>
        </w:rPr>
        <w:t xml:space="preserve"> Obrazec je potrebno naložiti v </w:t>
      </w:r>
      <w:r w:rsidRPr="003329CA">
        <w:rPr>
          <w:rFonts w:ascii="Tahoma" w:hAnsi="Tahoma" w:cs="Tahoma"/>
          <w:b/>
          <w:u w:val="single"/>
        </w:rPr>
        <w:t>Razdelek »DOKUMENTI«, del »Ostale priloge«.</w:t>
      </w:r>
    </w:p>
    <w:p w14:paraId="7A818642" w14:textId="77777777" w:rsidR="00F43C71" w:rsidRDefault="00F43C71" w:rsidP="00F43C71">
      <w:pPr>
        <w:pStyle w:val="Telobesedila2"/>
        <w:keepNext/>
        <w:keepLines/>
        <w:jc w:val="right"/>
        <w:rPr>
          <w:rFonts w:ascii="Tahoma" w:hAnsi="Tahoma" w:cs="Tahoma"/>
          <w:b w:val="0"/>
          <w:color w:val="00B050"/>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F43C71" w:rsidRPr="0096213F" w14:paraId="740F57DF" w14:textId="77777777" w:rsidTr="00BC21E7">
        <w:tc>
          <w:tcPr>
            <w:tcW w:w="599" w:type="dxa"/>
            <w:tcBorders>
              <w:top w:val="single" w:sz="4" w:space="0" w:color="auto"/>
              <w:bottom w:val="single" w:sz="4" w:space="0" w:color="auto"/>
              <w:right w:val="nil"/>
            </w:tcBorders>
          </w:tcPr>
          <w:p w14:paraId="56087C60" w14:textId="77777777" w:rsidR="00F43C71" w:rsidRPr="0055524E" w:rsidRDefault="00F43C71" w:rsidP="00BC21E7">
            <w:pPr>
              <w:jc w:val="right"/>
              <w:rPr>
                <w:rFonts w:ascii="Tahoma" w:hAnsi="Tahoma" w:cs="Tahoma"/>
              </w:rPr>
            </w:pPr>
            <w:r w:rsidRPr="0055524E">
              <w:rPr>
                <w:rFonts w:ascii="Tahoma" w:hAnsi="Tahoma" w:cs="Tahoma"/>
              </w:rPr>
              <w:t xml:space="preserve">      </w:t>
            </w:r>
          </w:p>
        </w:tc>
        <w:tc>
          <w:tcPr>
            <w:tcW w:w="7653" w:type="dxa"/>
            <w:tcBorders>
              <w:top w:val="single" w:sz="4" w:space="0" w:color="auto"/>
              <w:left w:val="nil"/>
              <w:bottom w:val="single" w:sz="4" w:space="0" w:color="auto"/>
            </w:tcBorders>
          </w:tcPr>
          <w:p w14:paraId="1E984605" w14:textId="779BFBC0" w:rsidR="00F43C71" w:rsidRPr="006830F3" w:rsidRDefault="00F43C71" w:rsidP="00BC21E7">
            <w:pPr>
              <w:rPr>
                <w:rFonts w:ascii="Tahoma" w:hAnsi="Tahoma" w:cs="Tahoma"/>
                <w:highlight w:val="yellow"/>
              </w:rPr>
            </w:pPr>
            <w:r>
              <w:rPr>
                <w:rFonts w:ascii="Tahoma" w:hAnsi="Tahoma" w:cs="Tahoma"/>
              </w:rPr>
              <w:t xml:space="preserve">IZJAVA O TEHNIČNI SPOSOBNOSTI </w:t>
            </w:r>
            <w:r w:rsidR="00ED020C">
              <w:rPr>
                <w:rFonts w:ascii="Tahoma" w:hAnsi="Tahoma" w:cs="Tahoma"/>
              </w:rPr>
              <w:t xml:space="preserve">- </w:t>
            </w:r>
            <w:r w:rsidR="00ED020C">
              <w:rPr>
                <w:rFonts w:ascii="Tahoma" w:hAnsi="Tahoma" w:cs="Tahoma"/>
                <w:b/>
              </w:rPr>
              <w:t>samo za sklop 1</w:t>
            </w:r>
          </w:p>
        </w:tc>
        <w:tc>
          <w:tcPr>
            <w:tcW w:w="912" w:type="dxa"/>
            <w:tcBorders>
              <w:top w:val="single" w:sz="4" w:space="0" w:color="auto"/>
              <w:bottom w:val="single" w:sz="4" w:space="0" w:color="auto"/>
              <w:right w:val="nil"/>
            </w:tcBorders>
          </w:tcPr>
          <w:p w14:paraId="52C2EACF" w14:textId="77777777" w:rsidR="00F43C71" w:rsidRPr="0096213F" w:rsidRDefault="00F43C71" w:rsidP="00BC21E7">
            <w:pPr>
              <w:jc w:val="right"/>
              <w:rPr>
                <w:rFonts w:ascii="Tahoma" w:hAnsi="Tahoma" w:cs="Tahoma"/>
                <w:b/>
              </w:rPr>
            </w:pPr>
            <w:r>
              <w:rPr>
                <w:rFonts w:ascii="Tahoma" w:hAnsi="Tahoma" w:cs="Tahoma"/>
                <w:b/>
                <w:i/>
              </w:rPr>
              <w:t>P</w:t>
            </w:r>
            <w:r w:rsidRPr="0096213F">
              <w:rPr>
                <w:rFonts w:ascii="Tahoma" w:hAnsi="Tahoma" w:cs="Tahoma"/>
                <w:b/>
                <w:i/>
              </w:rPr>
              <w:t xml:space="preserve">riloga </w:t>
            </w:r>
          </w:p>
        </w:tc>
        <w:tc>
          <w:tcPr>
            <w:tcW w:w="551" w:type="dxa"/>
            <w:tcBorders>
              <w:top w:val="single" w:sz="4" w:space="0" w:color="auto"/>
              <w:left w:val="nil"/>
              <w:bottom w:val="single" w:sz="4" w:space="0" w:color="auto"/>
            </w:tcBorders>
          </w:tcPr>
          <w:p w14:paraId="1AB6DB7F" w14:textId="77777777" w:rsidR="00F43C71" w:rsidRPr="0096213F" w:rsidRDefault="00F43C71" w:rsidP="00BC21E7">
            <w:pPr>
              <w:rPr>
                <w:rFonts w:ascii="Tahoma" w:hAnsi="Tahoma" w:cs="Tahoma"/>
                <w:b/>
                <w:i/>
              </w:rPr>
            </w:pPr>
            <w:r>
              <w:rPr>
                <w:rFonts w:ascii="Tahoma" w:hAnsi="Tahoma" w:cs="Tahoma"/>
                <w:b/>
                <w:i/>
              </w:rPr>
              <w:t>10</w:t>
            </w:r>
          </w:p>
        </w:tc>
      </w:tr>
    </w:tbl>
    <w:p w14:paraId="7253D88B" w14:textId="77777777" w:rsidR="00F43C71" w:rsidRDefault="00F43C71" w:rsidP="00F43C71">
      <w:pPr>
        <w:keepNext/>
        <w:keepLines/>
        <w:spacing w:before="120"/>
        <w:jc w:val="both"/>
        <w:rPr>
          <w:rFonts w:ascii="Tahoma" w:hAnsi="Tahoma" w:cs="Tahoma"/>
          <w:b/>
        </w:rPr>
      </w:pPr>
      <w:r w:rsidRPr="005A3E7C">
        <w:rPr>
          <w:rFonts w:ascii="Tahoma" w:hAnsi="Tahoma" w:cs="Tahoma"/>
        </w:rPr>
        <w:t>Ponudnik mora obrazec v .pdf formatu naložiti na informacijski sistem e-JN</w:t>
      </w:r>
      <w:r w:rsidRPr="005A3E7C">
        <w:rPr>
          <w:rFonts w:ascii="Tahoma" w:hAnsi="Tahoma" w:cs="Tahoma"/>
          <w:b/>
        </w:rPr>
        <w:t xml:space="preserve"> </w:t>
      </w:r>
      <w:r w:rsidRPr="005A3E7C">
        <w:rPr>
          <w:rFonts w:ascii="Tahoma" w:hAnsi="Tahoma" w:cs="Tahoma"/>
        </w:rPr>
        <w:t xml:space="preserve">v razdelek </w:t>
      </w:r>
      <w:r w:rsidRPr="005A3E7C">
        <w:rPr>
          <w:rFonts w:ascii="Tahoma" w:hAnsi="Tahoma" w:cs="Tahoma"/>
          <w:b/>
        </w:rPr>
        <w:t>»Dokumenti - ostale priloge«</w:t>
      </w:r>
    </w:p>
    <w:p w14:paraId="67ABDF82" w14:textId="77777777" w:rsidR="00F43C71" w:rsidRPr="00EA07C6" w:rsidRDefault="00F43C71" w:rsidP="00F43C71">
      <w:pPr>
        <w:keepNext/>
        <w:keepLines/>
        <w:spacing w:before="120"/>
        <w:jc w:val="both"/>
        <w:rPr>
          <w:rFonts w:ascii="Tahoma" w:hAnsi="Tahoma" w:cs="Tahoma"/>
          <w:b/>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F43C71" w:rsidRPr="0096213F" w14:paraId="72747BAF" w14:textId="77777777" w:rsidTr="00BC21E7">
        <w:tc>
          <w:tcPr>
            <w:tcW w:w="599" w:type="dxa"/>
            <w:tcBorders>
              <w:top w:val="single" w:sz="4" w:space="0" w:color="auto"/>
              <w:bottom w:val="single" w:sz="4" w:space="0" w:color="auto"/>
              <w:right w:val="nil"/>
            </w:tcBorders>
          </w:tcPr>
          <w:p w14:paraId="236FC826" w14:textId="77777777" w:rsidR="00F43C71" w:rsidRPr="0055524E" w:rsidRDefault="00F43C71" w:rsidP="00BC21E7">
            <w:pPr>
              <w:jc w:val="right"/>
              <w:rPr>
                <w:rFonts w:ascii="Tahoma" w:hAnsi="Tahoma" w:cs="Tahoma"/>
              </w:rPr>
            </w:pPr>
            <w:r w:rsidRPr="0055524E">
              <w:rPr>
                <w:rFonts w:ascii="Tahoma" w:hAnsi="Tahoma" w:cs="Tahoma"/>
              </w:rPr>
              <w:t xml:space="preserve">      </w:t>
            </w:r>
          </w:p>
        </w:tc>
        <w:tc>
          <w:tcPr>
            <w:tcW w:w="7653" w:type="dxa"/>
            <w:tcBorders>
              <w:top w:val="single" w:sz="4" w:space="0" w:color="auto"/>
              <w:left w:val="nil"/>
              <w:bottom w:val="single" w:sz="4" w:space="0" w:color="auto"/>
            </w:tcBorders>
          </w:tcPr>
          <w:p w14:paraId="125E2FE7" w14:textId="5C29BF37" w:rsidR="00F43C71" w:rsidRPr="006830F3" w:rsidRDefault="00F43C71" w:rsidP="00BC21E7">
            <w:pPr>
              <w:rPr>
                <w:rFonts w:ascii="Tahoma" w:hAnsi="Tahoma" w:cs="Tahoma"/>
                <w:highlight w:val="yellow"/>
              </w:rPr>
            </w:pPr>
            <w:r>
              <w:rPr>
                <w:rFonts w:ascii="Tahoma" w:hAnsi="Tahoma" w:cs="Tahoma"/>
              </w:rPr>
              <w:t xml:space="preserve">SEZNAM KADRA </w:t>
            </w:r>
            <w:r w:rsidR="00ED020C">
              <w:rPr>
                <w:rFonts w:ascii="Tahoma" w:hAnsi="Tahoma" w:cs="Tahoma"/>
              </w:rPr>
              <w:t xml:space="preserve">- </w:t>
            </w:r>
            <w:r w:rsidR="00ED020C">
              <w:rPr>
                <w:rFonts w:ascii="Tahoma" w:hAnsi="Tahoma" w:cs="Tahoma"/>
                <w:b/>
              </w:rPr>
              <w:t>samo za sklop 1</w:t>
            </w:r>
          </w:p>
        </w:tc>
        <w:tc>
          <w:tcPr>
            <w:tcW w:w="912" w:type="dxa"/>
            <w:tcBorders>
              <w:top w:val="single" w:sz="4" w:space="0" w:color="auto"/>
              <w:bottom w:val="single" w:sz="4" w:space="0" w:color="auto"/>
              <w:right w:val="nil"/>
            </w:tcBorders>
          </w:tcPr>
          <w:p w14:paraId="42605914" w14:textId="77777777" w:rsidR="00F43C71" w:rsidRPr="0096213F" w:rsidRDefault="00F43C71" w:rsidP="00BC21E7">
            <w:pPr>
              <w:jc w:val="right"/>
              <w:rPr>
                <w:rFonts w:ascii="Tahoma" w:hAnsi="Tahoma" w:cs="Tahoma"/>
                <w:b/>
              </w:rPr>
            </w:pPr>
            <w:r>
              <w:rPr>
                <w:rFonts w:ascii="Tahoma" w:hAnsi="Tahoma" w:cs="Tahoma"/>
                <w:b/>
                <w:i/>
              </w:rPr>
              <w:t>P</w:t>
            </w:r>
            <w:r w:rsidRPr="0096213F">
              <w:rPr>
                <w:rFonts w:ascii="Tahoma" w:hAnsi="Tahoma" w:cs="Tahoma"/>
                <w:b/>
                <w:i/>
              </w:rPr>
              <w:t xml:space="preserve">riloga </w:t>
            </w:r>
          </w:p>
        </w:tc>
        <w:tc>
          <w:tcPr>
            <w:tcW w:w="551" w:type="dxa"/>
            <w:tcBorders>
              <w:top w:val="single" w:sz="4" w:space="0" w:color="auto"/>
              <w:left w:val="nil"/>
              <w:bottom w:val="single" w:sz="4" w:space="0" w:color="auto"/>
            </w:tcBorders>
          </w:tcPr>
          <w:p w14:paraId="05463BE5" w14:textId="77777777" w:rsidR="00F43C71" w:rsidRPr="0096213F" w:rsidRDefault="00F43C71" w:rsidP="00BC21E7">
            <w:pPr>
              <w:rPr>
                <w:rFonts w:ascii="Tahoma" w:hAnsi="Tahoma" w:cs="Tahoma"/>
                <w:b/>
                <w:i/>
              </w:rPr>
            </w:pPr>
            <w:r>
              <w:rPr>
                <w:rFonts w:ascii="Tahoma" w:hAnsi="Tahoma" w:cs="Tahoma"/>
                <w:b/>
                <w:i/>
              </w:rPr>
              <w:t>11</w:t>
            </w:r>
          </w:p>
        </w:tc>
      </w:tr>
    </w:tbl>
    <w:p w14:paraId="1446B05B" w14:textId="77777777" w:rsidR="00F43C71" w:rsidRDefault="00F43C71" w:rsidP="00F43C71">
      <w:pPr>
        <w:keepNext/>
        <w:keepLines/>
        <w:spacing w:before="120"/>
        <w:jc w:val="both"/>
        <w:rPr>
          <w:rFonts w:ascii="Tahoma" w:hAnsi="Tahoma" w:cs="Tahoma"/>
          <w:b/>
        </w:rPr>
      </w:pPr>
      <w:r w:rsidRPr="005A3E7C">
        <w:rPr>
          <w:rFonts w:ascii="Tahoma" w:hAnsi="Tahoma" w:cs="Tahoma"/>
        </w:rPr>
        <w:t>Ponudnik mora obrazec v .pdf formatu naložiti na informacijski sistem e-JN</w:t>
      </w:r>
      <w:r w:rsidRPr="005A3E7C">
        <w:rPr>
          <w:rFonts w:ascii="Tahoma" w:hAnsi="Tahoma" w:cs="Tahoma"/>
          <w:b/>
        </w:rPr>
        <w:t xml:space="preserve"> </w:t>
      </w:r>
      <w:r w:rsidRPr="005A3E7C">
        <w:rPr>
          <w:rFonts w:ascii="Tahoma" w:hAnsi="Tahoma" w:cs="Tahoma"/>
        </w:rPr>
        <w:t xml:space="preserve">v razdelek </w:t>
      </w:r>
      <w:r w:rsidRPr="005A3E7C">
        <w:rPr>
          <w:rFonts w:ascii="Tahoma" w:hAnsi="Tahoma" w:cs="Tahoma"/>
          <w:b/>
        </w:rPr>
        <w:t>»Dokumenti - ostale priloge«</w:t>
      </w:r>
    </w:p>
    <w:p w14:paraId="79C7A822" w14:textId="77777777" w:rsidR="00F43C71" w:rsidRPr="005A3E7C" w:rsidRDefault="00F43C71" w:rsidP="003012CF">
      <w:pPr>
        <w:keepNext/>
        <w:keepLines/>
        <w:jc w:val="both"/>
        <w:rPr>
          <w:rFonts w:ascii="Tahoma" w:hAnsi="Tahoma" w:cs="Tahoma"/>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72"/>
        <w:gridCol w:w="551"/>
      </w:tblGrid>
      <w:tr w:rsidR="009D212E" w:rsidRPr="00ED020C" w14:paraId="294C7638" w14:textId="77777777" w:rsidTr="00FE2EEE">
        <w:tc>
          <w:tcPr>
            <w:tcW w:w="212" w:type="dxa"/>
            <w:tcBorders>
              <w:right w:val="nil"/>
            </w:tcBorders>
          </w:tcPr>
          <w:p w14:paraId="29845D59" w14:textId="77777777" w:rsidR="009D212E" w:rsidRPr="005A3E7C" w:rsidRDefault="009D212E" w:rsidP="00FE2EEE">
            <w:pPr>
              <w:keepLines/>
              <w:widowControl w:val="0"/>
              <w:jc w:val="both"/>
              <w:rPr>
                <w:rFonts w:ascii="Tahoma" w:hAnsi="Tahoma" w:cs="Tahoma"/>
              </w:rPr>
            </w:pPr>
          </w:p>
        </w:tc>
        <w:tc>
          <w:tcPr>
            <w:tcW w:w="8080" w:type="dxa"/>
            <w:tcBorders>
              <w:top w:val="single" w:sz="4" w:space="0" w:color="auto"/>
              <w:left w:val="nil"/>
              <w:bottom w:val="single" w:sz="4" w:space="0" w:color="auto"/>
            </w:tcBorders>
          </w:tcPr>
          <w:p w14:paraId="55FDF7F9" w14:textId="77777777" w:rsidR="009D212E" w:rsidRPr="00ED020C" w:rsidRDefault="009D212E" w:rsidP="00FE2EEE">
            <w:pPr>
              <w:keepLines/>
              <w:widowControl w:val="0"/>
              <w:jc w:val="both"/>
              <w:rPr>
                <w:rFonts w:ascii="Tahoma" w:hAnsi="Tahoma" w:cs="Tahoma"/>
              </w:rPr>
            </w:pPr>
            <w:r w:rsidRPr="00ED020C">
              <w:rPr>
                <w:rFonts w:ascii="Tahoma" w:hAnsi="Tahoma" w:cs="Tahoma"/>
              </w:rPr>
              <w:t>VZOREC OKVIRNEGA SPORAZUMA</w:t>
            </w:r>
          </w:p>
        </w:tc>
        <w:tc>
          <w:tcPr>
            <w:tcW w:w="872" w:type="dxa"/>
            <w:tcBorders>
              <w:right w:val="nil"/>
            </w:tcBorders>
          </w:tcPr>
          <w:p w14:paraId="0B1EE0BB" w14:textId="77777777" w:rsidR="009D212E" w:rsidRPr="00ED020C" w:rsidRDefault="009D212E" w:rsidP="00FE2EEE">
            <w:pPr>
              <w:keepLines/>
              <w:widowControl w:val="0"/>
              <w:jc w:val="both"/>
              <w:rPr>
                <w:rFonts w:ascii="Tahoma" w:hAnsi="Tahoma" w:cs="Tahoma"/>
                <w:b/>
              </w:rPr>
            </w:pPr>
            <w:r w:rsidRPr="00ED020C">
              <w:rPr>
                <w:rFonts w:ascii="Tahoma" w:hAnsi="Tahoma" w:cs="Tahoma"/>
                <w:b/>
                <w:i/>
              </w:rPr>
              <w:t xml:space="preserve">Priloga </w:t>
            </w:r>
          </w:p>
        </w:tc>
        <w:tc>
          <w:tcPr>
            <w:tcW w:w="551" w:type="dxa"/>
            <w:tcBorders>
              <w:left w:val="nil"/>
            </w:tcBorders>
          </w:tcPr>
          <w:p w14:paraId="3AA00E2C" w14:textId="77777777" w:rsidR="009D212E" w:rsidRPr="00ED020C" w:rsidRDefault="009D212E" w:rsidP="00FE2EEE">
            <w:pPr>
              <w:keepLines/>
              <w:widowControl w:val="0"/>
              <w:jc w:val="both"/>
              <w:rPr>
                <w:rFonts w:ascii="Tahoma" w:hAnsi="Tahoma" w:cs="Tahoma"/>
                <w:b/>
                <w:i/>
              </w:rPr>
            </w:pPr>
            <w:r w:rsidRPr="00ED020C">
              <w:rPr>
                <w:rFonts w:ascii="Tahoma" w:hAnsi="Tahoma" w:cs="Tahoma"/>
                <w:b/>
                <w:i/>
              </w:rPr>
              <w:t>1</w:t>
            </w:r>
            <w:r w:rsidR="001E69D6" w:rsidRPr="00ED020C">
              <w:rPr>
                <w:rFonts w:ascii="Tahoma" w:hAnsi="Tahoma" w:cs="Tahoma"/>
                <w:b/>
                <w:i/>
              </w:rPr>
              <w:t>2</w:t>
            </w:r>
          </w:p>
        </w:tc>
      </w:tr>
    </w:tbl>
    <w:p w14:paraId="755FF9B6" w14:textId="77777777" w:rsidR="009D212E" w:rsidRPr="00ED020C" w:rsidRDefault="009D212E" w:rsidP="009D212E">
      <w:pPr>
        <w:keepLines/>
        <w:widowControl w:val="0"/>
        <w:jc w:val="both"/>
        <w:rPr>
          <w:rFonts w:ascii="Tahoma" w:hAnsi="Tahoma" w:cs="Tahoma"/>
        </w:rPr>
      </w:pPr>
    </w:p>
    <w:p w14:paraId="3EA41B39" w14:textId="44D3BF9B" w:rsidR="003012CF" w:rsidRPr="00ED020C" w:rsidRDefault="009D212E" w:rsidP="00FD1326">
      <w:pPr>
        <w:keepLines/>
        <w:widowControl w:val="0"/>
        <w:jc w:val="both"/>
        <w:rPr>
          <w:rFonts w:ascii="Tahoma" w:hAnsi="Tahoma" w:cs="Tahoma"/>
        </w:rPr>
      </w:pPr>
      <w:r w:rsidRPr="00ED020C">
        <w:rPr>
          <w:rFonts w:ascii="Tahoma" w:hAnsi="Tahoma" w:cs="Tahoma"/>
        </w:rPr>
        <w:t xml:space="preserve">Vzorec okvirnega sporazuma je sestavni del razpisne dokumentacije. Ponudnik z oddajo ponudbe (oz. s Prilogo 3/1) potrdi, da se strinja z vsebino vzorca okvirnega sporazuma, </w:t>
      </w:r>
      <w:r w:rsidRPr="00ED020C">
        <w:rPr>
          <w:rFonts w:ascii="Tahoma" w:hAnsi="Tahoma" w:cs="Tahoma"/>
          <w:u w:val="single"/>
        </w:rPr>
        <w:t xml:space="preserve">zato ga k ponudbeni dokumentaciji ponudniku </w:t>
      </w:r>
      <w:r w:rsidRPr="00ED020C">
        <w:rPr>
          <w:rFonts w:ascii="Tahoma" w:hAnsi="Tahoma" w:cs="Tahoma"/>
          <w:b/>
          <w:u w:val="single"/>
        </w:rPr>
        <w:t>ni</w:t>
      </w:r>
      <w:r w:rsidRPr="00ED020C">
        <w:rPr>
          <w:rFonts w:ascii="Tahoma" w:hAnsi="Tahoma" w:cs="Tahoma"/>
          <w:u w:val="single"/>
        </w:rPr>
        <w:t xml:space="preserve"> potrebno priložiti</w:t>
      </w:r>
      <w:r w:rsidRPr="00ED020C">
        <w:rPr>
          <w:rFonts w:ascii="Tahoma" w:hAnsi="Tahoma" w:cs="Tahoma"/>
        </w:rPr>
        <w:t xml:space="preserve">.     </w:t>
      </w:r>
    </w:p>
    <w:p w14:paraId="180EEFFC" w14:textId="4A29E8C6" w:rsidR="006602BB" w:rsidRPr="00ED020C" w:rsidRDefault="006602BB" w:rsidP="00EA07C6">
      <w:pPr>
        <w:keepNext/>
        <w:keepLines/>
        <w:spacing w:before="120"/>
        <w:jc w:val="both"/>
        <w:rPr>
          <w:rFonts w:ascii="Tahoma" w:hAnsi="Tahoma" w:cs="Tahoma"/>
          <w:b/>
        </w:rPr>
      </w:pPr>
      <w:r w:rsidRPr="00ED020C">
        <w:rPr>
          <w:rFonts w:ascii="Tahoma" w:hAnsi="Tahoma" w:cs="Tahoma"/>
        </w:rPr>
        <w:t xml:space="preserve">V kolikor ponudnik oddaja ponudbo samo za določen sklop, določila, ki se nanašajo na drug sklop zanj ne veljajo. </w:t>
      </w:r>
    </w:p>
    <w:p w14:paraId="101961DA" w14:textId="77777777" w:rsidR="003012CF" w:rsidRPr="00ED020C" w:rsidRDefault="003012CF" w:rsidP="00FD1326">
      <w:pPr>
        <w:keepLines/>
        <w:widowControl w:val="0"/>
        <w:jc w:val="both"/>
        <w:rPr>
          <w:rFonts w:ascii="Tahoma" w:hAnsi="Tahoma" w:cs="Tahoma"/>
          <w:strike/>
        </w:rPr>
      </w:pPr>
    </w:p>
    <w:tbl>
      <w:tblPr>
        <w:tblW w:w="977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05"/>
        <w:gridCol w:w="850"/>
        <w:gridCol w:w="709"/>
      </w:tblGrid>
      <w:tr w:rsidR="00DF680B" w:rsidRPr="00ED020C" w14:paraId="1C42C08D" w14:textId="77777777" w:rsidTr="00283A7D">
        <w:trPr>
          <w:trHeight w:val="269"/>
        </w:trPr>
        <w:tc>
          <w:tcPr>
            <w:tcW w:w="212" w:type="dxa"/>
            <w:tcBorders>
              <w:top w:val="single" w:sz="4" w:space="0" w:color="auto"/>
              <w:bottom w:val="single" w:sz="4" w:space="0" w:color="auto"/>
              <w:right w:val="nil"/>
            </w:tcBorders>
          </w:tcPr>
          <w:p w14:paraId="38CBB0BA" w14:textId="77777777" w:rsidR="00DF680B" w:rsidRPr="00ED020C" w:rsidRDefault="00DF680B" w:rsidP="00FD1326">
            <w:pPr>
              <w:keepLines/>
              <w:widowControl w:val="0"/>
              <w:jc w:val="right"/>
              <w:rPr>
                <w:rFonts w:ascii="Tahoma" w:hAnsi="Tahoma" w:cs="Tahoma"/>
              </w:rPr>
            </w:pPr>
            <w:r w:rsidRPr="00ED020C">
              <w:rPr>
                <w:rFonts w:ascii="Tahoma" w:hAnsi="Tahoma" w:cs="Tahoma"/>
              </w:rPr>
              <w:br w:type="page"/>
            </w:r>
            <w:r w:rsidRPr="00ED020C">
              <w:rPr>
                <w:rFonts w:ascii="Tahoma" w:hAnsi="Tahoma" w:cs="Tahoma"/>
              </w:rPr>
              <w:br w:type="page"/>
            </w:r>
            <w:r w:rsidRPr="00ED020C">
              <w:rPr>
                <w:rFonts w:ascii="Tahoma" w:hAnsi="Tahoma" w:cs="Tahoma"/>
              </w:rPr>
              <w:br w:type="page"/>
              <w:t xml:space="preserve">      </w:t>
            </w:r>
          </w:p>
        </w:tc>
        <w:tc>
          <w:tcPr>
            <w:tcW w:w="8005" w:type="dxa"/>
            <w:tcBorders>
              <w:top w:val="single" w:sz="4" w:space="0" w:color="auto"/>
              <w:left w:val="nil"/>
              <w:bottom w:val="single" w:sz="4" w:space="0" w:color="auto"/>
            </w:tcBorders>
          </w:tcPr>
          <w:p w14:paraId="7947A2D0" w14:textId="77777777" w:rsidR="00DF680B" w:rsidRPr="00ED020C" w:rsidRDefault="00DF680B" w:rsidP="00FD1326">
            <w:pPr>
              <w:keepLines/>
              <w:widowControl w:val="0"/>
              <w:numPr>
                <w:ilvl w:val="12"/>
                <w:numId w:val="0"/>
              </w:numPr>
              <w:tabs>
                <w:tab w:val="left" w:pos="3492"/>
              </w:tabs>
              <w:jc w:val="both"/>
              <w:rPr>
                <w:rFonts w:ascii="Tahoma" w:hAnsi="Tahoma" w:cs="Tahoma"/>
              </w:rPr>
            </w:pPr>
            <w:r w:rsidRPr="00ED020C">
              <w:rPr>
                <w:rFonts w:ascii="Tahoma" w:hAnsi="Tahoma" w:cs="Tahoma"/>
              </w:rPr>
              <w:t>VZOREC FINANČNEGA ZAVAROVANJA ZA ZAVAROVANJE DOBRE IZVEDBE OBVEZNOSTI IZ OKVIRNEGA SPORAZUMA</w:t>
            </w:r>
          </w:p>
        </w:tc>
        <w:tc>
          <w:tcPr>
            <w:tcW w:w="850" w:type="dxa"/>
            <w:tcBorders>
              <w:top w:val="single" w:sz="4" w:space="0" w:color="auto"/>
              <w:bottom w:val="single" w:sz="4" w:space="0" w:color="auto"/>
              <w:right w:val="nil"/>
            </w:tcBorders>
          </w:tcPr>
          <w:p w14:paraId="4C3DFE32" w14:textId="77777777" w:rsidR="00DF680B" w:rsidRPr="00ED020C" w:rsidRDefault="00DF680B" w:rsidP="00FD1326">
            <w:pPr>
              <w:keepLines/>
              <w:widowControl w:val="0"/>
              <w:ind w:left="-39" w:right="-15"/>
              <w:jc w:val="right"/>
              <w:rPr>
                <w:rFonts w:ascii="Tahoma" w:hAnsi="Tahoma" w:cs="Tahoma"/>
                <w:b/>
              </w:rPr>
            </w:pPr>
            <w:r w:rsidRPr="00ED020C">
              <w:rPr>
                <w:rFonts w:ascii="Tahoma" w:hAnsi="Tahoma" w:cs="Tahoma"/>
                <w:b/>
                <w:i/>
              </w:rPr>
              <w:t>Priloga</w:t>
            </w:r>
          </w:p>
        </w:tc>
        <w:tc>
          <w:tcPr>
            <w:tcW w:w="709" w:type="dxa"/>
            <w:tcBorders>
              <w:top w:val="single" w:sz="4" w:space="0" w:color="auto"/>
              <w:left w:val="nil"/>
              <w:bottom w:val="single" w:sz="4" w:space="0" w:color="auto"/>
            </w:tcBorders>
          </w:tcPr>
          <w:p w14:paraId="014DAF17" w14:textId="77777777" w:rsidR="00DF680B" w:rsidRPr="00ED020C" w:rsidRDefault="00DF680B" w:rsidP="00FD1326">
            <w:pPr>
              <w:keepLines/>
              <w:widowControl w:val="0"/>
              <w:ind w:left="-36" w:right="-35"/>
              <w:rPr>
                <w:rFonts w:ascii="Tahoma" w:hAnsi="Tahoma" w:cs="Tahoma"/>
                <w:b/>
                <w:i/>
              </w:rPr>
            </w:pPr>
            <w:r w:rsidRPr="00ED020C">
              <w:rPr>
                <w:rFonts w:ascii="Tahoma" w:hAnsi="Tahoma" w:cs="Tahoma"/>
                <w:b/>
                <w:i/>
              </w:rPr>
              <w:t>1</w:t>
            </w:r>
            <w:r w:rsidR="001E69D6" w:rsidRPr="00ED020C">
              <w:rPr>
                <w:rFonts w:ascii="Tahoma" w:hAnsi="Tahoma" w:cs="Tahoma"/>
                <w:b/>
                <w:i/>
              </w:rPr>
              <w:t>3</w:t>
            </w:r>
          </w:p>
        </w:tc>
      </w:tr>
    </w:tbl>
    <w:p w14:paraId="47E1A7BB" w14:textId="77777777" w:rsidR="00DF680B" w:rsidRPr="00ED020C" w:rsidRDefault="00DF680B" w:rsidP="00FD1326">
      <w:pPr>
        <w:keepLines/>
        <w:widowControl w:val="0"/>
        <w:jc w:val="both"/>
        <w:rPr>
          <w:rFonts w:ascii="Tahoma" w:hAnsi="Tahoma" w:cs="Tahoma"/>
        </w:rPr>
      </w:pPr>
    </w:p>
    <w:p w14:paraId="36EC935A" w14:textId="77777777" w:rsidR="00DF680B" w:rsidRPr="005A3E7C" w:rsidRDefault="00DF680B" w:rsidP="00FD1326">
      <w:pPr>
        <w:keepLines/>
        <w:widowControl w:val="0"/>
        <w:jc w:val="both"/>
      </w:pPr>
      <w:r w:rsidRPr="00ED020C">
        <w:rPr>
          <w:rFonts w:ascii="Tahoma" w:hAnsi="Tahoma" w:cs="Tahoma"/>
        </w:rPr>
        <w:t>V prilogi je priložen vzorec finančnega zavarovanja za dobro izvedbo obveznosti iz okvirnega sporazuma, ki ga bo moral izbrani ponudnik (v skladu z zahtevami razpisne dokumentacije) predložiti naročniku.</w:t>
      </w:r>
      <w:r w:rsidRPr="005A3E7C">
        <w:t xml:space="preserve"> </w:t>
      </w:r>
    </w:p>
    <w:p w14:paraId="2CDDC0C2" w14:textId="77777777" w:rsidR="00DF680B" w:rsidRPr="005A3E7C" w:rsidRDefault="00DF680B" w:rsidP="00FD1326">
      <w:pPr>
        <w:keepLines/>
        <w:widowControl w:val="0"/>
        <w:jc w:val="both"/>
        <w:rPr>
          <w:rFonts w:ascii="Tahoma" w:hAnsi="Tahoma" w:cs="Tahoma"/>
        </w:rPr>
      </w:pPr>
      <w:r w:rsidRPr="005A3E7C">
        <w:rPr>
          <w:rFonts w:ascii="Tahoma" w:hAnsi="Tahoma" w:cs="Tahoma"/>
        </w:rPr>
        <w:t xml:space="preserve"> </w:t>
      </w:r>
    </w:p>
    <w:p w14:paraId="52389CE1" w14:textId="77777777" w:rsidR="00DF680B" w:rsidRPr="005A3E7C" w:rsidRDefault="00DF680B" w:rsidP="00FD1326">
      <w:pPr>
        <w:keepLines/>
        <w:widowControl w:val="0"/>
        <w:jc w:val="both"/>
        <w:rPr>
          <w:rFonts w:ascii="Tahoma" w:hAnsi="Tahoma" w:cs="Tahoma"/>
        </w:rPr>
      </w:pPr>
      <w:r w:rsidRPr="005A3E7C">
        <w:rPr>
          <w:rFonts w:ascii="Tahoma" w:hAnsi="Tahoma" w:cs="Tahoma"/>
        </w:rPr>
        <w:t xml:space="preserve">Ponudnik z oddajo ponudbe (oz. s Prilogo 3/1) potrdi, da se strinja z vsebino oz. vzorcem finančnega zavarovanja, </w:t>
      </w:r>
      <w:r w:rsidRPr="005A3E7C">
        <w:rPr>
          <w:rFonts w:ascii="Tahoma" w:hAnsi="Tahoma" w:cs="Tahoma"/>
          <w:u w:val="single"/>
        </w:rPr>
        <w:t>zato ga k ponudbeni dokumentaciji</w:t>
      </w:r>
      <w:r w:rsidRPr="005A3E7C">
        <w:rPr>
          <w:rFonts w:ascii="Tahoma" w:hAnsi="Tahoma" w:cs="Tahoma"/>
        </w:rPr>
        <w:t xml:space="preserve"> ponudniku </w:t>
      </w:r>
      <w:r w:rsidRPr="005A3E7C">
        <w:rPr>
          <w:rFonts w:ascii="Tahoma" w:hAnsi="Tahoma" w:cs="Tahoma"/>
          <w:b/>
          <w:u w:val="single"/>
        </w:rPr>
        <w:t>ni</w:t>
      </w:r>
      <w:r w:rsidRPr="005A3E7C">
        <w:rPr>
          <w:rFonts w:ascii="Tahoma" w:hAnsi="Tahoma" w:cs="Tahoma"/>
          <w:u w:val="single"/>
        </w:rPr>
        <w:t xml:space="preserve"> potrebno priložiti</w:t>
      </w:r>
      <w:r w:rsidRPr="005A3E7C">
        <w:rPr>
          <w:rFonts w:ascii="Tahoma" w:hAnsi="Tahoma" w:cs="Tahoma"/>
        </w:rPr>
        <w:t xml:space="preserve">.  </w:t>
      </w:r>
    </w:p>
    <w:p w14:paraId="60E74BBD" w14:textId="77777777" w:rsidR="00E35262" w:rsidRPr="005A3E7C" w:rsidRDefault="00E35262" w:rsidP="00FD1326">
      <w:pPr>
        <w:keepLines/>
        <w:widowControl w:val="0"/>
        <w:jc w:val="both"/>
        <w:rPr>
          <w:rFonts w:ascii="Tahoma" w:hAnsi="Tahoma" w:cs="Tahoma"/>
        </w:rPr>
      </w:pPr>
    </w:p>
    <w:p w14:paraId="032045D1" w14:textId="0DF4BB12" w:rsidR="00E35262" w:rsidRDefault="00E35262" w:rsidP="00FD1326">
      <w:pPr>
        <w:keepLines/>
        <w:widowControl w:val="0"/>
        <w:jc w:val="both"/>
        <w:rPr>
          <w:rFonts w:ascii="Tahoma" w:hAnsi="Tahoma" w:cs="Tahoma"/>
        </w:rPr>
      </w:pPr>
    </w:p>
    <w:p w14:paraId="00B9534C" w14:textId="1AA7DB7B" w:rsidR="00EA07C6" w:rsidRDefault="00EA07C6" w:rsidP="00FD1326">
      <w:pPr>
        <w:keepLines/>
        <w:widowControl w:val="0"/>
        <w:jc w:val="both"/>
        <w:rPr>
          <w:rFonts w:ascii="Tahoma" w:hAnsi="Tahoma" w:cs="Tahoma"/>
        </w:rPr>
      </w:pPr>
    </w:p>
    <w:p w14:paraId="349BC5B1" w14:textId="781890F5" w:rsidR="00EA07C6" w:rsidRDefault="00EA07C6" w:rsidP="00FD1326">
      <w:pPr>
        <w:keepLines/>
        <w:widowControl w:val="0"/>
        <w:jc w:val="both"/>
        <w:rPr>
          <w:rFonts w:ascii="Tahoma" w:hAnsi="Tahoma" w:cs="Tahoma"/>
        </w:rPr>
      </w:pPr>
    </w:p>
    <w:p w14:paraId="617DF346" w14:textId="060A87FB" w:rsidR="00EA07C6" w:rsidRDefault="00EA07C6" w:rsidP="00FD1326">
      <w:pPr>
        <w:keepLines/>
        <w:widowControl w:val="0"/>
        <w:jc w:val="both"/>
        <w:rPr>
          <w:rFonts w:ascii="Tahoma" w:hAnsi="Tahoma" w:cs="Tahoma"/>
        </w:rPr>
      </w:pPr>
    </w:p>
    <w:p w14:paraId="5D0F5690" w14:textId="1ED7F8FD" w:rsidR="00200A24" w:rsidRDefault="00200A24" w:rsidP="00FD1326">
      <w:pPr>
        <w:keepLines/>
        <w:widowControl w:val="0"/>
        <w:jc w:val="both"/>
        <w:rPr>
          <w:rFonts w:ascii="Tahoma" w:hAnsi="Tahoma" w:cs="Tahoma"/>
        </w:rPr>
      </w:pPr>
    </w:p>
    <w:p w14:paraId="5E77C977" w14:textId="77777777" w:rsidR="009C0AB7" w:rsidRDefault="009C0AB7" w:rsidP="00FD1326">
      <w:pPr>
        <w:keepLines/>
        <w:widowControl w:val="0"/>
        <w:jc w:val="both"/>
        <w:rPr>
          <w:rFonts w:ascii="Tahoma" w:hAnsi="Tahoma" w:cs="Tahoma"/>
        </w:rPr>
      </w:pPr>
    </w:p>
    <w:p w14:paraId="22F22901" w14:textId="3F1BC01D" w:rsidR="00200A24" w:rsidRDefault="00200A24" w:rsidP="00FD1326">
      <w:pPr>
        <w:keepLines/>
        <w:widowControl w:val="0"/>
        <w:jc w:val="both"/>
        <w:rPr>
          <w:rFonts w:ascii="Tahoma" w:hAnsi="Tahoma" w:cs="Tahoma"/>
        </w:rPr>
      </w:pPr>
    </w:p>
    <w:p w14:paraId="26A5ED95" w14:textId="469826D3" w:rsidR="00200A24" w:rsidRDefault="00200A24" w:rsidP="00FD1326">
      <w:pPr>
        <w:keepLines/>
        <w:widowControl w:val="0"/>
        <w:jc w:val="both"/>
        <w:rPr>
          <w:rFonts w:ascii="Tahoma" w:hAnsi="Tahoma" w:cs="Tahoma"/>
        </w:rPr>
      </w:pPr>
    </w:p>
    <w:p w14:paraId="5616413F" w14:textId="2ED1EA80" w:rsidR="00200A24" w:rsidRDefault="00200A24" w:rsidP="00FD1326">
      <w:pPr>
        <w:keepLines/>
        <w:widowControl w:val="0"/>
        <w:jc w:val="both"/>
        <w:rPr>
          <w:rFonts w:ascii="Tahoma" w:hAnsi="Tahoma" w:cs="Tahoma"/>
        </w:rPr>
      </w:pPr>
    </w:p>
    <w:p w14:paraId="461DF775" w14:textId="23E692DB" w:rsidR="00200A24" w:rsidRDefault="00200A24" w:rsidP="00FD1326">
      <w:pPr>
        <w:keepLines/>
        <w:widowControl w:val="0"/>
        <w:jc w:val="both"/>
        <w:rPr>
          <w:rFonts w:ascii="Tahoma" w:hAnsi="Tahoma" w:cs="Tahoma"/>
        </w:rPr>
      </w:pPr>
    </w:p>
    <w:p w14:paraId="5F9C9D92" w14:textId="77777777" w:rsidR="00947D31" w:rsidRDefault="00947D31" w:rsidP="00FD1326">
      <w:pPr>
        <w:keepLines/>
        <w:widowControl w:val="0"/>
        <w:jc w:val="both"/>
        <w:rPr>
          <w:rFonts w:ascii="Tahoma" w:hAnsi="Tahoma" w:cs="Tahoma"/>
        </w:rPr>
      </w:pPr>
    </w:p>
    <w:bookmarkEnd w:id="22"/>
    <w:tbl>
      <w:tblPr>
        <w:tblW w:w="9714"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2"/>
        <w:gridCol w:w="7655"/>
        <w:gridCol w:w="850"/>
        <w:gridCol w:w="567"/>
      </w:tblGrid>
      <w:tr w:rsidR="00832A7F" w:rsidRPr="007124F0" w14:paraId="3AA158D9" w14:textId="77777777" w:rsidTr="004B02C3">
        <w:tc>
          <w:tcPr>
            <w:tcW w:w="642" w:type="dxa"/>
            <w:tcBorders>
              <w:right w:val="nil"/>
            </w:tcBorders>
          </w:tcPr>
          <w:p w14:paraId="3D772C59" w14:textId="77777777" w:rsidR="00832A7F" w:rsidRPr="007124F0" w:rsidRDefault="009F1A1C" w:rsidP="00FD1326">
            <w:pPr>
              <w:keepLines/>
              <w:widowControl w:val="0"/>
              <w:jc w:val="both"/>
              <w:rPr>
                <w:rFonts w:ascii="Tahoma" w:hAnsi="Tahoma" w:cs="Tahoma"/>
              </w:rPr>
            </w:pPr>
            <w:r w:rsidRPr="007124F0">
              <w:lastRenderedPageBreak/>
              <w:br w:type="page"/>
            </w:r>
            <w:r w:rsidR="00832A7F" w:rsidRPr="007124F0">
              <w:br w:type="page"/>
            </w:r>
          </w:p>
        </w:tc>
        <w:tc>
          <w:tcPr>
            <w:tcW w:w="7655" w:type="dxa"/>
            <w:tcBorders>
              <w:left w:val="nil"/>
            </w:tcBorders>
            <w:vAlign w:val="bottom"/>
          </w:tcPr>
          <w:p w14:paraId="1FED2667" w14:textId="77777777" w:rsidR="00832A7F" w:rsidRPr="007124F0" w:rsidRDefault="00832A7F" w:rsidP="00FD1326">
            <w:pPr>
              <w:keepLines/>
              <w:widowControl w:val="0"/>
              <w:jc w:val="both"/>
              <w:rPr>
                <w:rFonts w:ascii="Tahoma" w:hAnsi="Tahoma" w:cs="Tahoma"/>
              </w:rPr>
            </w:pPr>
            <w:r w:rsidRPr="007124F0">
              <w:rPr>
                <w:rFonts w:ascii="Tahoma" w:hAnsi="Tahoma" w:cs="Tahoma"/>
              </w:rPr>
              <w:t xml:space="preserve">PODATKI O PONUDNIKU </w:t>
            </w:r>
          </w:p>
        </w:tc>
        <w:tc>
          <w:tcPr>
            <w:tcW w:w="850" w:type="dxa"/>
            <w:tcBorders>
              <w:right w:val="nil"/>
            </w:tcBorders>
          </w:tcPr>
          <w:p w14:paraId="67E70F9D" w14:textId="77777777" w:rsidR="00832A7F" w:rsidRPr="007124F0" w:rsidRDefault="00111DEB" w:rsidP="00FD1326">
            <w:pPr>
              <w:keepLines/>
              <w:widowControl w:val="0"/>
              <w:jc w:val="both"/>
              <w:rPr>
                <w:rFonts w:ascii="Tahoma" w:hAnsi="Tahoma" w:cs="Tahoma"/>
                <w:b/>
              </w:rPr>
            </w:pPr>
            <w:r w:rsidRPr="007124F0">
              <w:rPr>
                <w:rFonts w:ascii="Tahoma" w:hAnsi="Tahoma" w:cs="Tahoma"/>
                <w:b/>
                <w:i/>
              </w:rPr>
              <w:t>P</w:t>
            </w:r>
            <w:r w:rsidR="00832A7F" w:rsidRPr="007124F0">
              <w:rPr>
                <w:rFonts w:ascii="Tahoma" w:hAnsi="Tahoma" w:cs="Tahoma"/>
                <w:b/>
                <w:i/>
              </w:rPr>
              <w:t xml:space="preserve">riloga </w:t>
            </w:r>
          </w:p>
        </w:tc>
        <w:tc>
          <w:tcPr>
            <w:tcW w:w="567" w:type="dxa"/>
            <w:tcBorders>
              <w:left w:val="nil"/>
            </w:tcBorders>
          </w:tcPr>
          <w:p w14:paraId="264EDDD7" w14:textId="77777777" w:rsidR="00832A7F" w:rsidRPr="007124F0" w:rsidRDefault="00832A7F" w:rsidP="00FD1326">
            <w:pPr>
              <w:keepLines/>
              <w:widowControl w:val="0"/>
              <w:jc w:val="both"/>
              <w:rPr>
                <w:rFonts w:ascii="Tahoma" w:hAnsi="Tahoma" w:cs="Tahoma"/>
                <w:b/>
                <w:i/>
              </w:rPr>
            </w:pPr>
            <w:r w:rsidRPr="007124F0">
              <w:rPr>
                <w:rFonts w:ascii="Tahoma" w:hAnsi="Tahoma" w:cs="Tahoma"/>
                <w:b/>
                <w:i/>
              </w:rPr>
              <w:t>1</w:t>
            </w:r>
          </w:p>
        </w:tc>
      </w:tr>
    </w:tbl>
    <w:p w14:paraId="5ADA4B35" w14:textId="77777777" w:rsidR="00202E82" w:rsidRPr="007124F0" w:rsidRDefault="00202E82" w:rsidP="00FD1326">
      <w:pPr>
        <w:keepLines/>
        <w:widowControl w:val="0"/>
        <w:jc w:val="both"/>
        <w:rPr>
          <w:rFonts w:ascii="Tahoma" w:hAnsi="Tahoma" w:cs="Tahoma"/>
          <w:sz w:val="16"/>
        </w:rPr>
      </w:pPr>
    </w:p>
    <w:tbl>
      <w:tblPr>
        <w:tblW w:w="97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01"/>
        <w:gridCol w:w="2977"/>
        <w:gridCol w:w="30"/>
        <w:gridCol w:w="3008"/>
      </w:tblGrid>
      <w:tr w:rsidR="002312B9" w:rsidRPr="007124F0" w14:paraId="374F5DF0" w14:textId="77777777" w:rsidTr="00EF428E">
        <w:trPr>
          <w:trHeight w:val="616"/>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038409F2" w14:textId="77777777" w:rsidR="002312B9" w:rsidRPr="007124F0" w:rsidRDefault="002312B9" w:rsidP="00FD1326">
            <w:pPr>
              <w:keepLines/>
              <w:widowControl w:val="0"/>
              <w:jc w:val="center"/>
              <w:rPr>
                <w:rFonts w:ascii="Tahoma" w:hAnsi="Tahoma" w:cs="Tahoma"/>
                <w:sz w:val="18"/>
                <w:szCs w:val="18"/>
              </w:rPr>
            </w:pPr>
            <w:r w:rsidRPr="007124F0">
              <w:rPr>
                <w:rFonts w:ascii="Tahoma" w:hAnsi="Tahoma" w:cs="Tahoma"/>
                <w:b/>
                <w:sz w:val="18"/>
                <w:szCs w:val="18"/>
              </w:rPr>
              <w:t>Javno naročilo</w:t>
            </w:r>
            <w:r w:rsidRPr="007124F0">
              <w:rPr>
                <w:rFonts w:ascii="Tahoma" w:hAnsi="Tahoma" w:cs="Tahoma"/>
                <w:sz w:val="18"/>
                <w:szCs w:val="18"/>
              </w:rPr>
              <w:t xml:space="preserve">: </w:t>
            </w:r>
          </w:p>
          <w:p w14:paraId="7B7E4CA5" w14:textId="2EB413ED" w:rsidR="002312B9" w:rsidRPr="007124F0" w:rsidRDefault="00473F90" w:rsidP="00FD1326">
            <w:pPr>
              <w:keepLines/>
              <w:widowControl w:val="0"/>
              <w:jc w:val="center"/>
              <w:rPr>
                <w:sz w:val="18"/>
                <w:szCs w:val="18"/>
              </w:rPr>
            </w:pPr>
            <w:r>
              <w:rPr>
                <w:rFonts w:ascii="Tahoma" w:hAnsi="Tahoma" w:cs="Tahoma"/>
                <w:sz w:val="18"/>
              </w:rPr>
              <w:t>VKS-</w:t>
            </w:r>
            <w:r w:rsidR="004876C4">
              <w:rPr>
                <w:rFonts w:ascii="Tahoma" w:hAnsi="Tahoma" w:cs="Tahoma"/>
                <w:sz w:val="18"/>
              </w:rPr>
              <w:t>6/25</w:t>
            </w:r>
            <w:r w:rsidR="00C93462" w:rsidRPr="007124F0">
              <w:rPr>
                <w:rFonts w:ascii="Tahoma" w:hAnsi="Tahoma" w:cs="Tahoma"/>
                <w:sz w:val="18"/>
              </w:rPr>
              <w:t xml:space="preserve"> – »</w:t>
            </w:r>
            <w:r w:rsidR="00F43C71">
              <w:rPr>
                <w:rFonts w:ascii="Tahoma" w:hAnsi="Tahoma" w:cs="Tahoma"/>
                <w:sz w:val="18"/>
              </w:rPr>
              <w:t>Dobava sezonskega cvetja, trajnic in substratov ter dendrološkega materiala</w:t>
            </w:r>
            <w:r w:rsidR="00C93462" w:rsidRPr="007124F0">
              <w:rPr>
                <w:rFonts w:ascii="Tahoma" w:hAnsi="Tahoma" w:cs="Tahoma"/>
                <w:sz w:val="18"/>
              </w:rPr>
              <w:t>«</w:t>
            </w:r>
          </w:p>
        </w:tc>
      </w:tr>
      <w:tr w:rsidR="002312B9" w:rsidRPr="007124F0" w14:paraId="20F1656D" w14:textId="77777777" w:rsidTr="00EF428E">
        <w:trPr>
          <w:trHeight w:val="251"/>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7AD38DBC" w14:textId="77777777" w:rsidR="002312B9" w:rsidRPr="007124F0" w:rsidRDefault="002312B9" w:rsidP="00FD1326">
            <w:pPr>
              <w:keepLines/>
              <w:widowControl w:val="0"/>
              <w:rPr>
                <w:rFonts w:ascii="Tahoma" w:hAnsi="Tahoma" w:cs="Tahoma"/>
                <w:sz w:val="18"/>
                <w:szCs w:val="18"/>
              </w:rPr>
            </w:pPr>
            <w:r w:rsidRPr="007124F0">
              <w:rPr>
                <w:rFonts w:ascii="Tahoma" w:hAnsi="Tahoma" w:cs="Tahoma"/>
                <w:b/>
                <w:sz w:val="18"/>
                <w:szCs w:val="18"/>
              </w:rPr>
              <w:t>PODATKI O PONUDNIKU/PARTNERJU</w:t>
            </w:r>
          </w:p>
        </w:tc>
      </w:tr>
      <w:tr w:rsidR="002312B9" w:rsidRPr="007124F0" w14:paraId="653C5856" w14:textId="77777777" w:rsidTr="00EF428E">
        <w:trPr>
          <w:trHeight w:val="713"/>
          <w:jc w:val="center"/>
        </w:trPr>
        <w:tc>
          <w:tcPr>
            <w:tcW w:w="3701" w:type="dxa"/>
            <w:tcBorders>
              <w:top w:val="single" w:sz="4" w:space="0" w:color="auto"/>
              <w:left w:val="single" w:sz="4" w:space="0" w:color="auto"/>
              <w:bottom w:val="single" w:sz="4" w:space="0" w:color="auto"/>
              <w:right w:val="single" w:sz="4" w:space="0" w:color="auto"/>
            </w:tcBorders>
            <w:vAlign w:val="center"/>
          </w:tcPr>
          <w:p w14:paraId="67CCD173" w14:textId="77777777" w:rsidR="002312B9" w:rsidRPr="007124F0" w:rsidRDefault="002312B9" w:rsidP="00FD1326">
            <w:pPr>
              <w:keepLines/>
              <w:widowControl w:val="0"/>
              <w:rPr>
                <w:rFonts w:ascii="Tahoma" w:hAnsi="Tahoma" w:cs="Tahoma"/>
                <w:sz w:val="18"/>
                <w:szCs w:val="18"/>
              </w:rPr>
            </w:pPr>
            <w:r w:rsidRPr="007124F0">
              <w:rPr>
                <w:rFonts w:ascii="Tahoma" w:hAnsi="Tahoma" w:cs="Tahoma"/>
                <w:sz w:val="18"/>
                <w:szCs w:val="18"/>
              </w:rPr>
              <w:t>Naziv ponudnika/partnerja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378C143A" w14:textId="77777777" w:rsidR="002312B9" w:rsidRPr="007124F0" w:rsidRDefault="002312B9" w:rsidP="00FD1326">
            <w:pPr>
              <w:keepLines/>
              <w:widowControl w:val="0"/>
              <w:rPr>
                <w:rFonts w:ascii="Tahoma" w:hAnsi="Tahoma" w:cs="Tahoma"/>
                <w:sz w:val="18"/>
                <w:szCs w:val="18"/>
              </w:rPr>
            </w:pPr>
          </w:p>
          <w:p w14:paraId="13F0BAAF" w14:textId="77777777" w:rsidR="002312B9" w:rsidRPr="007124F0" w:rsidRDefault="002312B9" w:rsidP="00FD1326">
            <w:pPr>
              <w:keepLines/>
              <w:widowControl w:val="0"/>
              <w:rPr>
                <w:rFonts w:ascii="Tahoma" w:hAnsi="Tahoma" w:cs="Tahoma"/>
                <w:sz w:val="18"/>
                <w:szCs w:val="18"/>
              </w:rPr>
            </w:pPr>
          </w:p>
          <w:p w14:paraId="1536753D" w14:textId="77777777" w:rsidR="002312B9" w:rsidRPr="007124F0" w:rsidRDefault="002312B9" w:rsidP="00FD1326">
            <w:pPr>
              <w:keepLines/>
              <w:widowControl w:val="0"/>
              <w:rPr>
                <w:rFonts w:ascii="Tahoma" w:hAnsi="Tahoma" w:cs="Tahoma"/>
                <w:sz w:val="18"/>
                <w:szCs w:val="18"/>
              </w:rPr>
            </w:pPr>
          </w:p>
        </w:tc>
      </w:tr>
      <w:tr w:rsidR="002312B9" w:rsidRPr="007124F0" w14:paraId="6782AC47" w14:textId="77777777" w:rsidTr="00EF428E">
        <w:trPr>
          <w:trHeight w:val="425"/>
          <w:jc w:val="center"/>
        </w:trPr>
        <w:tc>
          <w:tcPr>
            <w:tcW w:w="3701" w:type="dxa"/>
            <w:tcBorders>
              <w:top w:val="single" w:sz="4" w:space="0" w:color="auto"/>
              <w:left w:val="single" w:sz="4" w:space="0" w:color="auto"/>
              <w:bottom w:val="single" w:sz="4" w:space="0" w:color="auto"/>
              <w:right w:val="single" w:sz="4" w:space="0" w:color="auto"/>
            </w:tcBorders>
            <w:vAlign w:val="center"/>
          </w:tcPr>
          <w:p w14:paraId="5715B767" w14:textId="77777777" w:rsidR="002312B9" w:rsidRPr="007124F0" w:rsidRDefault="002312B9" w:rsidP="00FD1326">
            <w:pPr>
              <w:keepLines/>
              <w:widowControl w:val="0"/>
              <w:rPr>
                <w:rFonts w:ascii="Tahoma" w:hAnsi="Tahoma" w:cs="Tahoma"/>
                <w:sz w:val="18"/>
                <w:szCs w:val="18"/>
              </w:rPr>
            </w:pPr>
            <w:r w:rsidRPr="007124F0">
              <w:rPr>
                <w:rFonts w:ascii="Tahoma" w:hAnsi="Tahoma" w:cs="Tahoma"/>
                <w:sz w:val="18"/>
                <w:szCs w:val="18"/>
              </w:rPr>
              <w:t>Polni naslov</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7729D44A" w14:textId="77777777" w:rsidR="002312B9" w:rsidRPr="007124F0" w:rsidRDefault="002312B9" w:rsidP="00FD1326">
            <w:pPr>
              <w:keepLines/>
              <w:widowControl w:val="0"/>
              <w:rPr>
                <w:rFonts w:ascii="Tahoma" w:hAnsi="Tahoma" w:cs="Tahoma"/>
                <w:sz w:val="18"/>
                <w:szCs w:val="18"/>
              </w:rPr>
            </w:pPr>
          </w:p>
          <w:p w14:paraId="1AC20DFA" w14:textId="77777777" w:rsidR="002312B9" w:rsidRPr="007124F0" w:rsidRDefault="002312B9" w:rsidP="00FD1326">
            <w:pPr>
              <w:keepLines/>
              <w:widowControl w:val="0"/>
              <w:rPr>
                <w:rFonts w:ascii="Tahoma" w:hAnsi="Tahoma" w:cs="Tahoma"/>
                <w:sz w:val="18"/>
                <w:szCs w:val="18"/>
              </w:rPr>
            </w:pPr>
          </w:p>
          <w:p w14:paraId="219EE34C" w14:textId="77777777" w:rsidR="002312B9" w:rsidRPr="007124F0" w:rsidRDefault="002312B9" w:rsidP="00FD1326">
            <w:pPr>
              <w:keepLines/>
              <w:widowControl w:val="0"/>
              <w:rPr>
                <w:rFonts w:ascii="Tahoma" w:hAnsi="Tahoma" w:cs="Tahoma"/>
                <w:sz w:val="18"/>
                <w:szCs w:val="18"/>
              </w:rPr>
            </w:pPr>
          </w:p>
        </w:tc>
      </w:tr>
      <w:tr w:rsidR="002312B9" w:rsidRPr="007124F0" w14:paraId="7608325C" w14:textId="77777777" w:rsidTr="00EF428E">
        <w:trPr>
          <w:trHeight w:val="321"/>
          <w:jc w:val="center"/>
        </w:trPr>
        <w:tc>
          <w:tcPr>
            <w:tcW w:w="3701" w:type="dxa"/>
            <w:tcBorders>
              <w:top w:val="single" w:sz="4" w:space="0" w:color="auto"/>
              <w:left w:val="single" w:sz="4" w:space="0" w:color="auto"/>
              <w:bottom w:val="single" w:sz="4" w:space="0" w:color="auto"/>
              <w:right w:val="single" w:sz="4" w:space="0" w:color="auto"/>
            </w:tcBorders>
            <w:vAlign w:val="center"/>
          </w:tcPr>
          <w:p w14:paraId="1B181F8C" w14:textId="77777777" w:rsidR="002312B9" w:rsidRPr="007124F0" w:rsidRDefault="002312B9" w:rsidP="00FD1326">
            <w:pPr>
              <w:keepLines/>
              <w:widowControl w:val="0"/>
              <w:spacing w:line="276" w:lineRule="auto"/>
              <w:rPr>
                <w:rFonts w:ascii="Tahoma" w:hAnsi="Tahoma" w:cs="Tahoma"/>
                <w:sz w:val="18"/>
                <w:szCs w:val="18"/>
              </w:rPr>
            </w:pPr>
            <w:r w:rsidRPr="007124F0">
              <w:rPr>
                <w:rFonts w:ascii="Tahoma" w:hAnsi="Tahoma" w:cs="Tahoma"/>
                <w:sz w:val="18"/>
                <w:szCs w:val="18"/>
              </w:rPr>
              <w:t xml:space="preserve">Matična </w:t>
            </w:r>
            <w:r w:rsidRPr="007124F0">
              <w:rPr>
                <w:rFonts w:ascii="Tahoma" w:hAnsi="Tahoma" w:cs="Tahoma"/>
                <w:sz w:val="18"/>
                <w:szCs w:val="18"/>
                <w:u w:val="single"/>
              </w:rPr>
              <w:t>in</w:t>
            </w:r>
            <w:r w:rsidRPr="007124F0">
              <w:rPr>
                <w:rFonts w:ascii="Tahoma" w:hAnsi="Tahoma" w:cs="Tahoma"/>
                <w:sz w:val="18"/>
                <w:szCs w:val="18"/>
              </w:rPr>
              <w:t xml:space="preserve"> davčna številka ponudnika</w:t>
            </w:r>
          </w:p>
        </w:tc>
        <w:tc>
          <w:tcPr>
            <w:tcW w:w="2977" w:type="dxa"/>
            <w:tcBorders>
              <w:top w:val="single" w:sz="4" w:space="0" w:color="auto"/>
              <w:left w:val="single" w:sz="4" w:space="0" w:color="auto"/>
              <w:bottom w:val="single" w:sz="4" w:space="0" w:color="auto"/>
              <w:right w:val="single" w:sz="4" w:space="0" w:color="auto"/>
            </w:tcBorders>
            <w:vAlign w:val="center"/>
          </w:tcPr>
          <w:p w14:paraId="077F0C17" w14:textId="77777777" w:rsidR="002312B9" w:rsidRPr="007124F0" w:rsidRDefault="002312B9" w:rsidP="00FD1326">
            <w:pPr>
              <w:keepLines/>
              <w:widowControl w:val="0"/>
              <w:spacing w:line="276" w:lineRule="auto"/>
              <w:rPr>
                <w:rFonts w:ascii="Tahoma" w:hAnsi="Tahoma" w:cs="Tahoma"/>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2FFF73BF" w14:textId="77777777" w:rsidR="002312B9" w:rsidRPr="007124F0" w:rsidRDefault="002312B9" w:rsidP="00FD1326">
            <w:pPr>
              <w:keepLines/>
              <w:widowControl w:val="0"/>
              <w:spacing w:line="276" w:lineRule="auto"/>
              <w:rPr>
                <w:rFonts w:ascii="Tahoma" w:hAnsi="Tahoma" w:cs="Tahoma"/>
                <w:sz w:val="18"/>
                <w:szCs w:val="18"/>
              </w:rPr>
            </w:pPr>
          </w:p>
        </w:tc>
      </w:tr>
      <w:tr w:rsidR="002312B9" w:rsidRPr="007124F0" w14:paraId="5C2EB717" w14:textId="77777777" w:rsidTr="00EF428E">
        <w:trPr>
          <w:trHeight w:val="282"/>
          <w:jc w:val="center"/>
        </w:trPr>
        <w:tc>
          <w:tcPr>
            <w:tcW w:w="3701" w:type="dxa"/>
            <w:tcBorders>
              <w:top w:val="single" w:sz="4" w:space="0" w:color="auto"/>
              <w:left w:val="single" w:sz="4" w:space="0" w:color="auto"/>
              <w:bottom w:val="single" w:sz="4" w:space="0" w:color="auto"/>
              <w:right w:val="single" w:sz="4" w:space="0" w:color="auto"/>
            </w:tcBorders>
            <w:vAlign w:val="center"/>
          </w:tcPr>
          <w:p w14:paraId="3380FAAB" w14:textId="77777777" w:rsidR="002312B9" w:rsidRPr="007124F0" w:rsidRDefault="002312B9" w:rsidP="00FD1326">
            <w:pPr>
              <w:keepLines/>
              <w:widowControl w:val="0"/>
              <w:spacing w:line="276" w:lineRule="auto"/>
              <w:rPr>
                <w:rFonts w:ascii="Tahoma" w:hAnsi="Tahoma" w:cs="Tahoma"/>
                <w:sz w:val="18"/>
                <w:szCs w:val="18"/>
              </w:rPr>
            </w:pPr>
            <w:r w:rsidRPr="007124F0">
              <w:rPr>
                <w:rFonts w:ascii="Tahoma" w:hAnsi="Tahoma" w:cs="Tahoma"/>
                <w:sz w:val="18"/>
                <w:szCs w:val="18"/>
              </w:rPr>
              <w:t>Transakcijski račun ponudnika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761D46B6" w14:textId="77777777" w:rsidR="002312B9" w:rsidRPr="007124F0" w:rsidRDefault="002312B9" w:rsidP="00FD1326">
            <w:pPr>
              <w:keepLines/>
              <w:widowControl w:val="0"/>
              <w:spacing w:line="276" w:lineRule="auto"/>
              <w:rPr>
                <w:rFonts w:ascii="Tahoma" w:hAnsi="Tahoma" w:cs="Tahoma"/>
                <w:sz w:val="18"/>
                <w:szCs w:val="18"/>
              </w:rPr>
            </w:pPr>
          </w:p>
        </w:tc>
      </w:tr>
      <w:tr w:rsidR="002312B9" w:rsidRPr="007124F0" w14:paraId="44FBF936" w14:textId="77777777" w:rsidTr="00EF428E">
        <w:trPr>
          <w:trHeight w:val="291"/>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0732DAAE" w14:textId="77777777" w:rsidR="002312B9" w:rsidRPr="007124F0" w:rsidRDefault="002312B9" w:rsidP="00FD1326">
            <w:pPr>
              <w:keepLines/>
              <w:widowControl w:val="0"/>
              <w:rPr>
                <w:sz w:val="18"/>
                <w:szCs w:val="18"/>
              </w:rPr>
            </w:pPr>
            <w:r w:rsidRPr="007124F0">
              <w:rPr>
                <w:rFonts w:ascii="Tahoma" w:hAnsi="Tahoma" w:cs="Tahoma"/>
                <w:b/>
                <w:sz w:val="18"/>
                <w:szCs w:val="18"/>
              </w:rPr>
              <w:t>ODGOVORNA OSEBA PONUDNIKA</w:t>
            </w:r>
          </w:p>
        </w:tc>
      </w:tr>
      <w:tr w:rsidR="002312B9" w:rsidRPr="007124F0" w14:paraId="77AE4449" w14:textId="77777777" w:rsidTr="00EF428E">
        <w:trPr>
          <w:trHeight w:val="588"/>
          <w:jc w:val="center"/>
        </w:trPr>
        <w:tc>
          <w:tcPr>
            <w:tcW w:w="3701" w:type="dxa"/>
            <w:tcBorders>
              <w:top w:val="single" w:sz="4" w:space="0" w:color="auto"/>
              <w:left w:val="single" w:sz="4" w:space="0" w:color="auto"/>
              <w:bottom w:val="single" w:sz="4" w:space="0" w:color="auto"/>
              <w:right w:val="single" w:sz="4" w:space="0" w:color="auto"/>
            </w:tcBorders>
            <w:vAlign w:val="center"/>
          </w:tcPr>
          <w:p w14:paraId="119468B5" w14:textId="77777777" w:rsidR="002312B9" w:rsidRPr="007124F0" w:rsidRDefault="002312B9" w:rsidP="00FD1326">
            <w:pPr>
              <w:keepLines/>
              <w:widowControl w:val="0"/>
              <w:rPr>
                <w:rFonts w:ascii="Tahoma" w:hAnsi="Tahoma" w:cs="Tahoma"/>
                <w:sz w:val="18"/>
                <w:szCs w:val="18"/>
              </w:rPr>
            </w:pPr>
            <w:r w:rsidRPr="007124F0">
              <w:rPr>
                <w:rFonts w:ascii="Tahoma" w:hAnsi="Tahoma" w:cs="Tahoma"/>
                <w:sz w:val="18"/>
                <w:szCs w:val="18"/>
              </w:rPr>
              <w:t>Naziv odgovorne osebe</w:t>
            </w:r>
          </w:p>
          <w:p w14:paraId="0581A44D" w14:textId="77777777" w:rsidR="002312B9" w:rsidRPr="007124F0" w:rsidRDefault="002312B9" w:rsidP="00FD1326">
            <w:pPr>
              <w:keepLines/>
              <w:widowControl w:val="0"/>
              <w:rPr>
                <w:rFonts w:ascii="Tahoma" w:hAnsi="Tahoma" w:cs="Tahoma"/>
                <w:sz w:val="18"/>
                <w:szCs w:val="18"/>
              </w:rPr>
            </w:pPr>
            <w:r w:rsidRPr="007124F0">
              <w:rPr>
                <w:rFonts w:ascii="Tahoma" w:hAnsi="Tahoma" w:cs="Tahoma"/>
                <w:sz w:val="18"/>
                <w:szCs w:val="18"/>
              </w:rPr>
              <w:t>(podpisnik pogodbe/okvirnega sporazuma)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5988C875" w14:textId="77777777" w:rsidR="002312B9" w:rsidRPr="007124F0" w:rsidRDefault="002312B9" w:rsidP="00FD1326">
            <w:pPr>
              <w:keepLines/>
              <w:widowControl w:val="0"/>
              <w:rPr>
                <w:sz w:val="18"/>
                <w:szCs w:val="18"/>
              </w:rPr>
            </w:pPr>
          </w:p>
          <w:p w14:paraId="6F7F09F7" w14:textId="77777777" w:rsidR="002312B9" w:rsidRPr="007124F0" w:rsidRDefault="002312B9" w:rsidP="00FD1326">
            <w:pPr>
              <w:keepLines/>
              <w:widowControl w:val="0"/>
              <w:rPr>
                <w:sz w:val="18"/>
                <w:szCs w:val="18"/>
              </w:rPr>
            </w:pPr>
          </w:p>
        </w:tc>
      </w:tr>
      <w:tr w:rsidR="002312B9" w:rsidRPr="007124F0" w14:paraId="485A3D88" w14:textId="77777777" w:rsidTr="00EF428E">
        <w:trPr>
          <w:trHeight w:val="371"/>
          <w:jc w:val="center"/>
        </w:trPr>
        <w:tc>
          <w:tcPr>
            <w:tcW w:w="3701" w:type="dxa"/>
            <w:tcBorders>
              <w:top w:val="single" w:sz="4" w:space="0" w:color="auto"/>
              <w:left w:val="single" w:sz="4" w:space="0" w:color="auto"/>
              <w:bottom w:val="single" w:sz="4" w:space="0" w:color="auto"/>
              <w:right w:val="single" w:sz="4" w:space="0" w:color="auto"/>
            </w:tcBorders>
            <w:vAlign w:val="center"/>
          </w:tcPr>
          <w:p w14:paraId="737E9296" w14:textId="77777777" w:rsidR="002312B9" w:rsidRPr="007124F0" w:rsidRDefault="002312B9" w:rsidP="00FD1326">
            <w:pPr>
              <w:keepLines/>
              <w:widowControl w:val="0"/>
              <w:rPr>
                <w:rFonts w:ascii="Tahoma" w:hAnsi="Tahoma" w:cs="Tahoma"/>
                <w:sz w:val="18"/>
                <w:szCs w:val="18"/>
              </w:rPr>
            </w:pPr>
            <w:r w:rsidRPr="007124F0">
              <w:rPr>
                <w:rFonts w:ascii="Tahoma" w:hAnsi="Tahoma" w:cs="Tahoma"/>
                <w:sz w:val="18"/>
                <w:szCs w:val="18"/>
              </w:rPr>
              <w:t>Funkcija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59CA7E40" w14:textId="77777777" w:rsidR="002312B9" w:rsidRPr="007124F0" w:rsidRDefault="002312B9" w:rsidP="00FD1326">
            <w:pPr>
              <w:keepLines/>
              <w:widowControl w:val="0"/>
              <w:rPr>
                <w:sz w:val="18"/>
                <w:szCs w:val="18"/>
              </w:rPr>
            </w:pPr>
          </w:p>
        </w:tc>
      </w:tr>
      <w:tr w:rsidR="002312B9" w:rsidRPr="007124F0" w14:paraId="4E8DE335" w14:textId="77777777" w:rsidTr="00EF428E">
        <w:trPr>
          <w:trHeight w:val="414"/>
          <w:jc w:val="center"/>
        </w:trPr>
        <w:tc>
          <w:tcPr>
            <w:tcW w:w="3701" w:type="dxa"/>
            <w:tcBorders>
              <w:top w:val="single" w:sz="4" w:space="0" w:color="auto"/>
              <w:left w:val="single" w:sz="4" w:space="0" w:color="auto"/>
              <w:bottom w:val="single" w:sz="4" w:space="0" w:color="auto"/>
              <w:right w:val="single" w:sz="4" w:space="0" w:color="auto"/>
            </w:tcBorders>
            <w:vAlign w:val="center"/>
          </w:tcPr>
          <w:p w14:paraId="48F773E8" w14:textId="77777777" w:rsidR="002312B9" w:rsidRPr="007124F0" w:rsidRDefault="002312B9" w:rsidP="00FD1326">
            <w:pPr>
              <w:keepLines/>
              <w:widowControl w:val="0"/>
              <w:rPr>
                <w:rFonts w:ascii="Tahoma" w:hAnsi="Tahoma" w:cs="Tahoma"/>
                <w:sz w:val="18"/>
                <w:szCs w:val="18"/>
              </w:rPr>
            </w:pPr>
            <w:r w:rsidRPr="007124F0">
              <w:rPr>
                <w:rFonts w:ascii="Tahoma" w:hAnsi="Tahoma" w:cs="Tahoma"/>
                <w:sz w:val="18"/>
                <w:szCs w:val="18"/>
              </w:rPr>
              <w:t xml:space="preserve">Elektronska pošta </w:t>
            </w:r>
            <w:r w:rsidRPr="007124F0">
              <w:rPr>
                <w:rFonts w:ascii="Tahoma" w:hAnsi="Tahoma" w:cs="Tahoma"/>
                <w:sz w:val="18"/>
                <w:szCs w:val="18"/>
                <w:u w:val="single"/>
              </w:rPr>
              <w:t>in</w:t>
            </w:r>
            <w:r w:rsidRPr="007124F0">
              <w:rPr>
                <w:rFonts w:ascii="Tahoma" w:hAnsi="Tahoma" w:cs="Tahoma"/>
                <w:sz w:val="18"/>
                <w:szCs w:val="18"/>
              </w:rPr>
              <w:t xml:space="preserve"> telefon  </w:t>
            </w:r>
          </w:p>
        </w:tc>
        <w:tc>
          <w:tcPr>
            <w:tcW w:w="2977" w:type="dxa"/>
            <w:tcBorders>
              <w:top w:val="single" w:sz="4" w:space="0" w:color="auto"/>
              <w:left w:val="single" w:sz="4" w:space="0" w:color="auto"/>
              <w:bottom w:val="single" w:sz="4" w:space="0" w:color="auto"/>
              <w:right w:val="single" w:sz="4" w:space="0" w:color="auto"/>
            </w:tcBorders>
            <w:vAlign w:val="center"/>
          </w:tcPr>
          <w:p w14:paraId="58265B87" w14:textId="77777777" w:rsidR="002312B9" w:rsidRPr="007124F0" w:rsidRDefault="002312B9" w:rsidP="00FD1326">
            <w:pPr>
              <w:keepLines/>
              <w:widowControl w:val="0"/>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5292387D" w14:textId="77777777" w:rsidR="002312B9" w:rsidRPr="007124F0" w:rsidRDefault="002312B9" w:rsidP="00FD1326">
            <w:pPr>
              <w:keepLines/>
              <w:widowControl w:val="0"/>
              <w:rPr>
                <w:sz w:val="18"/>
                <w:szCs w:val="18"/>
              </w:rPr>
            </w:pPr>
          </w:p>
        </w:tc>
      </w:tr>
      <w:tr w:rsidR="002312B9" w:rsidRPr="007124F0" w14:paraId="5550A6C6" w14:textId="77777777" w:rsidTr="00EF428E">
        <w:trPr>
          <w:trHeight w:val="245"/>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34525341" w14:textId="77777777" w:rsidR="002312B9" w:rsidRPr="007124F0" w:rsidRDefault="002312B9" w:rsidP="00FD1326">
            <w:pPr>
              <w:keepLines/>
              <w:widowControl w:val="0"/>
              <w:rPr>
                <w:sz w:val="18"/>
                <w:szCs w:val="18"/>
              </w:rPr>
            </w:pPr>
            <w:r w:rsidRPr="007124F0">
              <w:rPr>
                <w:rFonts w:ascii="Tahoma" w:hAnsi="Tahoma" w:cs="Tahoma"/>
                <w:b/>
                <w:sz w:val="18"/>
                <w:szCs w:val="18"/>
              </w:rPr>
              <w:t>KONTAKTNA OSEBA PONUDNIKA</w:t>
            </w:r>
          </w:p>
        </w:tc>
      </w:tr>
      <w:tr w:rsidR="002312B9" w:rsidRPr="007124F0" w14:paraId="6CF493CA" w14:textId="77777777" w:rsidTr="00EF428E">
        <w:trPr>
          <w:trHeight w:val="413"/>
          <w:jc w:val="center"/>
        </w:trPr>
        <w:tc>
          <w:tcPr>
            <w:tcW w:w="3701" w:type="dxa"/>
            <w:tcBorders>
              <w:top w:val="single" w:sz="4" w:space="0" w:color="auto"/>
              <w:left w:val="single" w:sz="4" w:space="0" w:color="auto"/>
              <w:bottom w:val="single" w:sz="4" w:space="0" w:color="auto"/>
              <w:right w:val="single" w:sz="4" w:space="0" w:color="auto"/>
            </w:tcBorders>
            <w:vAlign w:val="center"/>
          </w:tcPr>
          <w:p w14:paraId="121AE2AF" w14:textId="77777777" w:rsidR="002312B9" w:rsidRPr="007124F0" w:rsidRDefault="002312B9" w:rsidP="00FD1326">
            <w:pPr>
              <w:keepLines/>
              <w:widowControl w:val="0"/>
              <w:rPr>
                <w:rFonts w:ascii="Tahoma" w:hAnsi="Tahoma" w:cs="Tahoma"/>
                <w:sz w:val="18"/>
                <w:szCs w:val="18"/>
              </w:rPr>
            </w:pPr>
            <w:r w:rsidRPr="007124F0">
              <w:rPr>
                <w:rFonts w:ascii="Tahoma" w:hAnsi="Tahoma" w:cs="Tahoma"/>
                <w:sz w:val="18"/>
                <w:szCs w:val="18"/>
              </w:rPr>
              <w:t>Naziv kontaktne osebe (v zvezi s ponudbo)</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2C770481" w14:textId="77777777" w:rsidR="002312B9" w:rsidRPr="007124F0" w:rsidRDefault="002312B9" w:rsidP="00FD1326">
            <w:pPr>
              <w:keepLines/>
              <w:widowControl w:val="0"/>
              <w:rPr>
                <w:sz w:val="18"/>
                <w:szCs w:val="18"/>
              </w:rPr>
            </w:pPr>
          </w:p>
        </w:tc>
      </w:tr>
      <w:tr w:rsidR="002312B9" w:rsidRPr="007124F0" w14:paraId="59456EFB" w14:textId="77777777" w:rsidTr="00EF428E">
        <w:trPr>
          <w:trHeight w:val="414"/>
          <w:jc w:val="center"/>
        </w:trPr>
        <w:tc>
          <w:tcPr>
            <w:tcW w:w="3701" w:type="dxa"/>
            <w:tcBorders>
              <w:top w:val="single" w:sz="4" w:space="0" w:color="auto"/>
              <w:left w:val="single" w:sz="4" w:space="0" w:color="auto"/>
              <w:bottom w:val="single" w:sz="4" w:space="0" w:color="auto"/>
              <w:right w:val="single" w:sz="4" w:space="0" w:color="auto"/>
            </w:tcBorders>
            <w:vAlign w:val="center"/>
          </w:tcPr>
          <w:p w14:paraId="7DD69ECB" w14:textId="77777777" w:rsidR="002312B9" w:rsidRPr="007124F0" w:rsidRDefault="002312B9" w:rsidP="00FD1326">
            <w:pPr>
              <w:keepLines/>
              <w:widowControl w:val="0"/>
              <w:rPr>
                <w:rFonts w:ascii="Tahoma" w:hAnsi="Tahoma" w:cs="Tahoma"/>
                <w:sz w:val="18"/>
                <w:szCs w:val="18"/>
              </w:rPr>
            </w:pPr>
            <w:r w:rsidRPr="007124F0">
              <w:rPr>
                <w:rFonts w:ascii="Tahoma" w:hAnsi="Tahoma" w:cs="Tahoma"/>
                <w:sz w:val="18"/>
                <w:szCs w:val="18"/>
              </w:rPr>
              <w:t xml:space="preserve">Elektronska pošta </w:t>
            </w:r>
            <w:r w:rsidRPr="007124F0">
              <w:rPr>
                <w:rFonts w:ascii="Tahoma" w:hAnsi="Tahoma" w:cs="Tahoma"/>
                <w:sz w:val="18"/>
                <w:szCs w:val="18"/>
                <w:u w:val="single"/>
              </w:rPr>
              <w:t>in</w:t>
            </w:r>
            <w:r w:rsidRPr="007124F0">
              <w:rPr>
                <w:rFonts w:ascii="Tahoma" w:hAnsi="Tahoma" w:cs="Tahoma"/>
                <w:sz w:val="18"/>
                <w:szCs w:val="18"/>
              </w:rPr>
              <w:t xml:space="preserve"> telefon</w:t>
            </w:r>
          </w:p>
        </w:tc>
        <w:tc>
          <w:tcPr>
            <w:tcW w:w="2977" w:type="dxa"/>
            <w:tcBorders>
              <w:top w:val="single" w:sz="4" w:space="0" w:color="auto"/>
              <w:left w:val="single" w:sz="4" w:space="0" w:color="auto"/>
              <w:bottom w:val="single" w:sz="4" w:space="0" w:color="auto"/>
              <w:right w:val="single" w:sz="4" w:space="0" w:color="auto"/>
            </w:tcBorders>
            <w:vAlign w:val="center"/>
          </w:tcPr>
          <w:p w14:paraId="2D96E009" w14:textId="77777777" w:rsidR="002312B9" w:rsidRPr="007124F0" w:rsidRDefault="002312B9" w:rsidP="00FD1326">
            <w:pPr>
              <w:keepLines/>
              <w:widowControl w:val="0"/>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101D90B7" w14:textId="77777777" w:rsidR="002312B9" w:rsidRPr="007124F0" w:rsidRDefault="002312B9" w:rsidP="00FD1326">
            <w:pPr>
              <w:keepLines/>
              <w:widowControl w:val="0"/>
              <w:rPr>
                <w:sz w:val="18"/>
                <w:szCs w:val="18"/>
              </w:rPr>
            </w:pPr>
          </w:p>
        </w:tc>
      </w:tr>
      <w:tr w:rsidR="002312B9" w:rsidRPr="007124F0" w14:paraId="6838F4A8" w14:textId="77777777" w:rsidTr="00EF428E">
        <w:trPr>
          <w:trHeight w:val="267"/>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57BF7D5B" w14:textId="77777777" w:rsidR="002312B9" w:rsidRPr="007124F0" w:rsidRDefault="002312B9" w:rsidP="00FD1326">
            <w:pPr>
              <w:keepLines/>
              <w:widowControl w:val="0"/>
              <w:rPr>
                <w:sz w:val="18"/>
                <w:szCs w:val="18"/>
              </w:rPr>
            </w:pPr>
            <w:r w:rsidRPr="007124F0">
              <w:rPr>
                <w:rFonts w:ascii="Tahoma" w:hAnsi="Tahoma" w:cs="Tahoma"/>
                <w:b/>
                <w:sz w:val="18"/>
                <w:szCs w:val="18"/>
              </w:rPr>
              <w:t xml:space="preserve">OSTALI PODATKI </w:t>
            </w:r>
          </w:p>
        </w:tc>
      </w:tr>
      <w:tr w:rsidR="002312B9" w:rsidRPr="007124F0" w14:paraId="6F635025" w14:textId="77777777" w:rsidTr="00EF428E">
        <w:trPr>
          <w:trHeight w:val="1720"/>
          <w:jc w:val="center"/>
        </w:trPr>
        <w:tc>
          <w:tcPr>
            <w:tcW w:w="3701" w:type="dxa"/>
            <w:tcBorders>
              <w:top w:val="single" w:sz="4" w:space="0" w:color="auto"/>
              <w:left w:val="single" w:sz="4" w:space="0" w:color="auto"/>
              <w:bottom w:val="single" w:sz="4" w:space="0" w:color="auto"/>
              <w:right w:val="single" w:sz="4" w:space="0" w:color="auto"/>
            </w:tcBorders>
            <w:vAlign w:val="center"/>
          </w:tcPr>
          <w:p w14:paraId="6C0EC0BF" w14:textId="77777777" w:rsidR="002312B9" w:rsidRPr="007124F0" w:rsidRDefault="002312B9" w:rsidP="00FD1326">
            <w:pPr>
              <w:keepLines/>
              <w:widowControl w:val="0"/>
              <w:rPr>
                <w:rFonts w:ascii="Tahoma" w:hAnsi="Tahoma" w:cs="Tahoma"/>
                <w:sz w:val="18"/>
                <w:szCs w:val="18"/>
              </w:rPr>
            </w:pPr>
            <w:r w:rsidRPr="007124F0">
              <w:rPr>
                <w:rFonts w:ascii="Tahoma" w:hAnsi="Tahoma" w:cs="Tahoma"/>
                <w:sz w:val="18"/>
                <w:szCs w:val="18"/>
              </w:rPr>
              <w:t xml:space="preserve">Predstavnik/i ponudnika, ki bo/do urejali izvajanje predmetne pogodbe/ okvirnega sporazuma </w:t>
            </w:r>
            <w:r w:rsidRPr="007124F0">
              <w:rPr>
                <w:rFonts w:ascii="Tahoma" w:hAnsi="Tahoma" w:cs="Tahoma"/>
                <w:i/>
                <w:sz w:val="18"/>
                <w:szCs w:val="18"/>
              </w:rPr>
              <w:t>(lahko je ista oseba)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0D0558ED" w14:textId="77777777" w:rsidR="002312B9" w:rsidRPr="007124F0" w:rsidRDefault="002312B9" w:rsidP="00FD1326">
            <w:pPr>
              <w:keepLines/>
              <w:widowControl w:val="0"/>
              <w:spacing w:line="276" w:lineRule="auto"/>
              <w:jc w:val="both"/>
              <w:rPr>
                <w:rFonts w:ascii="Tahoma" w:hAnsi="Tahoma" w:cs="Tahoma"/>
                <w:sz w:val="18"/>
                <w:szCs w:val="18"/>
              </w:rPr>
            </w:pPr>
            <w:r w:rsidRPr="007124F0">
              <w:rPr>
                <w:rFonts w:ascii="Tahoma" w:hAnsi="Tahoma" w:cs="Tahoma"/>
                <w:sz w:val="18"/>
                <w:szCs w:val="18"/>
              </w:rPr>
              <w:t>Skrbnik pogodbe/okvirnega sporazuma:</w:t>
            </w:r>
          </w:p>
          <w:p w14:paraId="21312130" w14:textId="77777777" w:rsidR="002312B9" w:rsidRPr="007124F0" w:rsidRDefault="002312B9" w:rsidP="00FD1326">
            <w:pPr>
              <w:keepLines/>
              <w:widowControl w:val="0"/>
              <w:spacing w:line="276" w:lineRule="auto"/>
              <w:ind w:right="-26"/>
              <w:jc w:val="both"/>
              <w:rPr>
                <w:rFonts w:ascii="Tahoma" w:hAnsi="Tahoma" w:cs="Tahoma"/>
                <w:sz w:val="17"/>
                <w:szCs w:val="17"/>
              </w:rPr>
            </w:pPr>
            <w:r w:rsidRPr="007124F0">
              <w:rPr>
                <w:rFonts w:ascii="Tahoma" w:hAnsi="Tahoma" w:cs="Tahoma"/>
                <w:sz w:val="17"/>
                <w:szCs w:val="17"/>
              </w:rPr>
              <w:t xml:space="preserve">g./ga.________________________________; tel.: ____________________; </w:t>
            </w:r>
          </w:p>
          <w:p w14:paraId="74D304E7" w14:textId="77777777" w:rsidR="002312B9" w:rsidRPr="007124F0" w:rsidRDefault="002312B9" w:rsidP="00FD1326">
            <w:pPr>
              <w:keepLines/>
              <w:widowControl w:val="0"/>
              <w:spacing w:line="276" w:lineRule="auto"/>
              <w:jc w:val="both"/>
              <w:rPr>
                <w:rFonts w:ascii="Tahoma" w:hAnsi="Tahoma" w:cs="Tahoma"/>
                <w:sz w:val="17"/>
                <w:szCs w:val="17"/>
              </w:rPr>
            </w:pPr>
            <w:r w:rsidRPr="007124F0">
              <w:rPr>
                <w:rFonts w:ascii="Tahoma" w:hAnsi="Tahoma" w:cs="Tahoma"/>
                <w:sz w:val="17"/>
                <w:szCs w:val="17"/>
              </w:rPr>
              <w:t>e - mail: ___________________________________.</w:t>
            </w:r>
          </w:p>
          <w:p w14:paraId="5E700348" w14:textId="77777777" w:rsidR="002312B9" w:rsidRPr="007124F0" w:rsidRDefault="002312B9" w:rsidP="00FD1326">
            <w:pPr>
              <w:keepLines/>
              <w:widowControl w:val="0"/>
              <w:jc w:val="both"/>
              <w:rPr>
                <w:rFonts w:ascii="Tahoma" w:hAnsi="Tahoma" w:cs="Tahoma"/>
                <w:snapToGrid w:val="0"/>
                <w:sz w:val="10"/>
                <w:szCs w:val="18"/>
              </w:rPr>
            </w:pPr>
          </w:p>
          <w:p w14:paraId="0A3ADA9E" w14:textId="77777777" w:rsidR="002312B9" w:rsidRPr="007124F0" w:rsidRDefault="002312B9" w:rsidP="00FD1326">
            <w:pPr>
              <w:keepLines/>
              <w:widowControl w:val="0"/>
              <w:spacing w:line="276" w:lineRule="auto"/>
              <w:jc w:val="both"/>
              <w:rPr>
                <w:rFonts w:ascii="Tahoma" w:hAnsi="Tahoma" w:cs="Tahoma"/>
                <w:sz w:val="18"/>
                <w:szCs w:val="18"/>
              </w:rPr>
            </w:pPr>
            <w:r w:rsidRPr="007124F0">
              <w:rPr>
                <w:rFonts w:ascii="Tahoma" w:hAnsi="Tahoma" w:cs="Tahoma"/>
                <w:sz w:val="18"/>
                <w:szCs w:val="18"/>
              </w:rPr>
              <w:t xml:space="preserve">Kontaktna oseba pogodbe/okvirnega sporazuma: </w:t>
            </w:r>
          </w:p>
          <w:p w14:paraId="0EE1A3BD" w14:textId="77777777" w:rsidR="002312B9" w:rsidRPr="007124F0" w:rsidRDefault="002312B9" w:rsidP="00FD1326">
            <w:pPr>
              <w:keepLines/>
              <w:widowControl w:val="0"/>
              <w:spacing w:line="276" w:lineRule="auto"/>
              <w:ind w:right="-26"/>
              <w:jc w:val="both"/>
              <w:rPr>
                <w:rFonts w:ascii="Tahoma" w:hAnsi="Tahoma" w:cs="Tahoma"/>
                <w:sz w:val="17"/>
                <w:szCs w:val="17"/>
              </w:rPr>
            </w:pPr>
            <w:r w:rsidRPr="007124F0">
              <w:rPr>
                <w:rFonts w:ascii="Tahoma" w:hAnsi="Tahoma" w:cs="Tahoma"/>
                <w:sz w:val="17"/>
                <w:szCs w:val="17"/>
              </w:rPr>
              <w:t xml:space="preserve">g./ga.________________________________; tel.: ____________________; </w:t>
            </w:r>
          </w:p>
          <w:p w14:paraId="01532FF4" w14:textId="77777777" w:rsidR="002312B9" w:rsidRPr="007124F0" w:rsidRDefault="002312B9" w:rsidP="00FD1326">
            <w:pPr>
              <w:keepLines/>
              <w:widowControl w:val="0"/>
              <w:jc w:val="both"/>
              <w:rPr>
                <w:rFonts w:ascii="Tahoma" w:hAnsi="Tahoma" w:cs="Tahoma"/>
                <w:sz w:val="18"/>
                <w:szCs w:val="18"/>
              </w:rPr>
            </w:pPr>
            <w:r w:rsidRPr="007124F0">
              <w:rPr>
                <w:rFonts w:ascii="Tahoma" w:hAnsi="Tahoma" w:cs="Tahoma"/>
                <w:sz w:val="17"/>
                <w:szCs w:val="17"/>
              </w:rPr>
              <w:t>e - mail: ___________________________________.</w:t>
            </w:r>
          </w:p>
        </w:tc>
      </w:tr>
      <w:tr w:rsidR="002312B9" w:rsidRPr="007124F0" w14:paraId="64479AE7" w14:textId="77777777" w:rsidTr="00EF428E">
        <w:trPr>
          <w:trHeight w:val="283"/>
          <w:jc w:val="center"/>
        </w:trPr>
        <w:tc>
          <w:tcPr>
            <w:tcW w:w="3701" w:type="dxa"/>
            <w:vMerge w:val="restart"/>
            <w:tcBorders>
              <w:top w:val="single" w:sz="4" w:space="0" w:color="auto"/>
              <w:left w:val="single" w:sz="4" w:space="0" w:color="auto"/>
              <w:right w:val="single" w:sz="4" w:space="0" w:color="auto"/>
            </w:tcBorders>
            <w:vAlign w:val="center"/>
          </w:tcPr>
          <w:p w14:paraId="50069799" w14:textId="77777777" w:rsidR="002312B9" w:rsidRPr="007124F0" w:rsidRDefault="002312B9" w:rsidP="00FD1326">
            <w:pPr>
              <w:keepLines/>
              <w:widowControl w:val="0"/>
              <w:rPr>
                <w:rFonts w:ascii="Tahoma" w:hAnsi="Tahoma" w:cs="Tahoma"/>
                <w:sz w:val="16"/>
                <w:szCs w:val="18"/>
              </w:rPr>
            </w:pPr>
            <w:r w:rsidRPr="007124F0">
              <w:rPr>
                <w:rFonts w:ascii="Tahoma" w:hAnsi="Tahoma" w:cs="Tahoma"/>
                <w:b/>
                <w:sz w:val="16"/>
                <w:szCs w:val="18"/>
              </w:rPr>
              <w:t>VSE</w:t>
            </w:r>
            <w:r w:rsidRPr="007124F0">
              <w:rPr>
                <w:rFonts w:ascii="Tahoma" w:hAnsi="Tahoma" w:cs="Tahoma"/>
                <w:sz w:val="16"/>
                <w:szCs w:val="18"/>
              </w:rPr>
              <w:t xml:space="preserve"> osebe, ki so člani upravnega, vodstvenega ali nadzornega organa gospodarskega subjekta ali ki imajo pooblastila za njegovo zastopanje ali odločanje ali nadzor v njem, </w:t>
            </w:r>
            <w:r w:rsidRPr="007124F0">
              <w:rPr>
                <w:rFonts w:ascii="Tahoma" w:hAnsi="Tahoma" w:cs="Tahoma"/>
                <w:b/>
                <w:sz w:val="16"/>
                <w:szCs w:val="18"/>
              </w:rPr>
              <w:t>ter</w:t>
            </w:r>
            <w:r w:rsidRPr="007124F0">
              <w:rPr>
                <w:rFonts w:ascii="Tahoma" w:hAnsi="Tahoma" w:cs="Tahoma"/>
                <w:sz w:val="16"/>
                <w:szCs w:val="18"/>
              </w:rPr>
              <w:t xml:space="preserve"> njihov </w:t>
            </w:r>
            <w:r w:rsidRPr="007124F0">
              <w:rPr>
                <w:rFonts w:ascii="Tahoma" w:hAnsi="Tahoma" w:cs="Tahoma"/>
                <w:b/>
                <w:sz w:val="16"/>
                <w:szCs w:val="18"/>
              </w:rPr>
              <w:t>EMŠO</w:t>
            </w:r>
          </w:p>
          <w:p w14:paraId="27F2AD36" w14:textId="77777777" w:rsidR="002312B9" w:rsidRPr="007124F0" w:rsidRDefault="002312B9" w:rsidP="00FD1326">
            <w:pPr>
              <w:keepLines/>
              <w:widowControl w:val="0"/>
              <w:rPr>
                <w:rFonts w:ascii="Tahoma" w:hAnsi="Tahoma" w:cs="Tahoma"/>
                <w:sz w:val="8"/>
                <w:szCs w:val="18"/>
              </w:rPr>
            </w:pPr>
          </w:p>
          <w:p w14:paraId="23EBC849" w14:textId="77777777" w:rsidR="002312B9" w:rsidRPr="007124F0" w:rsidRDefault="002312B9" w:rsidP="00FD1326">
            <w:pPr>
              <w:keepLines/>
              <w:widowControl w:val="0"/>
              <w:rPr>
                <w:rFonts w:ascii="Tahoma" w:hAnsi="Tahoma" w:cs="Tahoma"/>
                <w:i/>
                <w:sz w:val="16"/>
                <w:szCs w:val="18"/>
              </w:rPr>
            </w:pPr>
            <w:r w:rsidRPr="007124F0">
              <w:rPr>
                <w:rFonts w:ascii="Tahoma" w:hAnsi="Tahoma" w:cs="Tahoma"/>
                <w:i/>
                <w:sz w:val="16"/>
                <w:szCs w:val="18"/>
              </w:rPr>
              <w:t>/v primeru, da ste podatke vnesli v ESPD ali priložili lastno izjavo, ni potrebno izpolniti!/</w:t>
            </w:r>
          </w:p>
          <w:p w14:paraId="276F5FEE" w14:textId="77777777" w:rsidR="002312B9" w:rsidRPr="007124F0" w:rsidRDefault="002312B9" w:rsidP="00FD1326">
            <w:pPr>
              <w:keepLines/>
              <w:widowControl w:val="0"/>
              <w:rPr>
                <w:rFonts w:ascii="Tahoma" w:hAnsi="Tahoma" w:cs="Tahoma"/>
                <w:i/>
                <w:sz w:val="16"/>
                <w:szCs w:val="18"/>
              </w:rPr>
            </w:pPr>
          </w:p>
          <w:p w14:paraId="76BFE4E8" w14:textId="77777777" w:rsidR="002312B9" w:rsidRPr="007124F0" w:rsidRDefault="002312B9" w:rsidP="00FD1326">
            <w:pPr>
              <w:keepLines/>
              <w:widowControl w:val="0"/>
              <w:rPr>
                <w:rFonts w:ascii="Tahoma" w:hAnsi="Tahoma" w:cs="Tahoma"/>
                <w:i/>
                <w:sz w:val="18"/>
                <w:szCs w:val="18"/>
              </w:rPr>
            </w:pPr>
            <w:r w:rsidRPr="007124F0">
              <w:rPr>
                <w:rFonts w:ascii="Tahoma" w:hAnsi="Tahoma" w:cs="Tahoma"/>
                <w:i/>
                <w:sz w:val="16"/>
                <w:szCs w:val="18"/>
              </w:rPr>
              <w:t>EMŠO se potrebuje zgolj zaradi potreb pri preverjanju nekaznovanosti v e-Dosje-u</w:t>
            </w:r>
          </w:p>
        </w:tc>
        <w:tc>
          <w:tcPr>
            <w:tcW w:w="3007" w:type="dxa"/>
            <w:gridSpan w:val="2"/>
            <w:tcBorders>
              <w:top w:val="single" w:sz="4" w:space="0" w:color="auto"/>
              <w:left w:val="single" w:sz="4" w:space="0" w:color="auto"/>
              <w:bottom w:val="single" w:sz="4" w:space="0" w:color="auto"/>
              <w:right w:val="single" w:sz="4" w:space="0" w:color="auto"/>
            </w:tcBorders>
            <w:vAlign w:val="center"/>
          </w:tcPr>
          <w:p w14:paraId="3ABD8201" w14:textId="77777777" w:rsidR="002312B9" w:rsidRPr="007124F0" w:rsidRDefault="002312B9" w:rsidP="00FD1326">
            <w:pPr>
              <w:keepLines/>
              <w:widowControl w:val="0"/>
              <w:spacing w:line="276" w:lineRule="auto"/>
              <w:jc w:val="center"/>
              <w:rPr>
                <w:rFonts w:ascii="Tahoma" w:hAnsi="Tahoma" w:cs="Tahoma"/>
                <w:sz w:val="18"/>
                <w:szCs w:val="18"/>
              </w:rPr>
            </w:pPr>
            <w:r w:rsidRPr="007124F0">
              <w:rPr>
                <w:rFonts w:ascii="Tahoma" w:hAnsi="Tahoma" w:cs="Tahoma"/>
                <w:sz w:val="18"/>
                <w:szCs w:val="18"/>
              </w:rPr>
              <w:t>Ime in priimek</w:t>
            </w:r>
          </w:p>
        </w:tc>
        <w:tc>
          <w:tcPr>
            <w:tcW w:w="3008" w:type="dxa"/>
            <w:tcBorders>
              <w:top w:val="single" w:sz="4" w:space="0" w:color="auto"/>
              <w:left w:val="single" w:sz="4" w:space="0" w:color="auto"/>
              <w:bottom w:val="single" w:sz="4" w:space="0" w:color="auto"/>
              <w:right w:val="single" w:sz="4" w:space="0" w:color="auto"/>
            </w:tcBorders>
            <w:vAlign w:val="center"/>
          </w:tcPr>
          <w:p w14:paraId="13314598" w14:textId="77777777" w:rsidR="002312B9" w:rsidRPr="007124F0" w:rsidRDefault="002312B9" w:rsidP="00FD1326">
            <w:pPr>
              <w:keepLines/>
              <w:widowControl w:val="0"/>
              <w:spacing w:line="276" w:lineRule="auto"/>
              <w:jc w:val="center"/>
              <w:rPr>
                <w:rFonts w:ascii="Tahoma" w:hAnsi="Tahoma" w:cs="Tahoma"/>
                <w:sz w:val="18"/>
                <w:szCs w:val="18"/>
              </w:rPr>
            </w:pPr>
            <w:r w:rsidRPr="007124F0">
              <w:rPr>
                <w:rFonts w:ascii="Tahoma" w:hAnsi="Tahoma" w:cs="Tahoma"/>
                <w:sz w:val="18"/>
                <w:szCs w:val="18"/>
              </w:rPr>
              <w:t>EMŠO</w:t>
            </w:r>
          </w:p>
        </w:tc>
      </w:tr>
      <w:tr w:rsidR="002312B9" w:rsidRPr="007124F0" w14:paraId="08BCC0EE" w14:textId="77777777" w:rsidTr="00EF428E">
        <w:trPr>
          <w:trHeight w:val="1819"/>
          <w:jc w:val="center"/>
        </w:trPr>
        <w:tc>
          <w:tcPr>
            <w:tcW w:w="3701" w:type="dxa"/>
            <w:vMerge/>
            <w:tcBorders>
              <w:left w:val="single" w:sz="4" w:space="0" w:color="auto"/>
              <w:bottom w:val="single" w:sz="4" w:space="0" w:color="auto"/>
              <w:right w:val="single" w:sz="4" w:space="0" w:color="auto"/>
            </w:tcBorders>
            <w:vAlign w:val="center"/>
          </w:tcPr>
          <w:p w14:paraId="2A0E8316" w14:textId="77777777" w:rsidR="002312B9" w:rsidRPr="007124F0" w:rsidRDefault="002312B9" w:rsidP="00FD1326">
            <w:pPr>
              <w:keepLines/>
              <w:widowControl w:val="0"/>
              <w:rPr>
                <w:rFonts w:ascii="Tahoma" w:hAnsi="Tahoma" w:cs="Tahoma"/>
                <w:sz w:val="16"/>
                <w:szCs w:val="18"/>
              </w:rPr>
            </w:pPr>
          </w:p>
        </w:tc>
        <w:tc>
          <w:tcPr>
            <w:tcW w:w="3007" w:type="dxa"/>
            <w:gridSpan w:val="2"/>
            <w:tcBorders>
              <w:top w:val="single" w:sz="4" w:space="0" w:color="auto"/>
              <w:left w:val="single" w:sz="4" w:space="0" w:color="auto"/>
              <w:bottom w:val="single" w:sz="4" w:space="0" w:color="auto"/>
              <w:right w:val="single" w:sz="4" w:space="0" w:color="auto"/>
            </w:tcBorders>
            <w:vAlign w:val="center"/>
          </w:tcPr>
          <w:p w14:paraId="09C79D71" w14:textId="77777777" w:rsidR="002312B9" w:rsidRPr="007124F0" w:rsidRDefault="002312B9" w:rsidP="00FD1326">
            <w:pPr>
              <w:keepLines/>
              <w:widowControl w:val="0"/>
              <w:spacing w:line="276" w:lineRule="auto"/>
              <w:jc w:val="both"/>
              <w:rPr>
                <w:rFonts w:ascii="Tahoma" w:hAnsi="Tahoma" w:cs="Tahoma"/>
                <w:sz w:val="18"/>
                <w:szCs w:val="18"/>
              </w:rPr>
            </w:pPr>
          </w:p>
        </w:tc>
        <w:tc>
          <w:tcPr>
            <w:tcW w:w="3008" w:type="dxa"/>
            <w:tcBorders>
              <w:top w:val="single" w:sz="4" w:space="0" w:color="auto"/>
              <w:left w:val="single" w:sz="4" w:space="0" w:color="auto"/>
              <w:bottom w:val="single" w:sz="4" w:space="0" w:color="auto"/>
              <w:right w:val="single" w:sz="4" w:space="0" w:color="auto"/>
            </w:tcBorders>
            <w:vAlign w:val="center"/>
          </w:tcPr>
          <w:p w14:paraId="49EF9F3D" w14:textId="77777777" w:rsidR="002312B9" w:rsidRPr="007124F0" w:rsidRDefault="002312B9" w:rsidP="00FD1326">
            <w:pPr>
              <w:keepLines/>
              <w:widowControl w:val="0"/>
              <w:spacing w:line="276" w:lineRule="auto"/>
              <w:jc w:val="both"/>
              <w:rPr>
                <w:rFonts w:ascii="Tahoma" w:hAnsi="Tahoma" w:cs="Tahoma"/>
                <w:sz w:val="18"/>
                <w:szCs w:val="18"/>
              </w:rPr>
            </w:pPr>
          </w:p>
        </w:tc>
      </w:tr>
    </w:tbl>
    <w:p w14:paraId="4C420ECD" w14:textId="77777777" w:rsidR="00C93462" w:rsidRPr="007124F0" w:rsidRDefault="00C93462" w:rsidP="00FD1326">
      <w:pPr>
        <w:keepLines/>
        <w:widowControl w:val="0"/>
        <w:tabs>
          <w:tab w:val="left" w:pos="2835"/>
        </w:tabs>
        <w:ind w:left="-142"/>
        <w:jc w:val="both"/>
        <w:rPr>
          <w:rFonts w:ascii="Tahoma" w:hAnsi="Tahoma" w:cs="Tahoma"/>
        </w:rPr>
      </w:pPr>
    </w:p>
    <w:p w14:paraId="1D3EABFC" w14:textId="77777777" w:rsidR="00C93462" w:rsidRPr="007124F0" w:rsidRDefault="00C93462" w:rsidP="00FD1326">
      <w:pPr>
        <w:keepLines/>
        <w:widowControl w:val="0"/>
        <w:tabs>
          <w:tab w:val="left" w:pos="2835"/>
        </w:tabs>
        <w:jc w:val="both"/>
        <w:rPr>
          <w:rFonts w:ascii="Tahoma" w:hAnsi="Tahoma" w:cs="Tahoma"/>
        </w:rPr>
      </w:pPr>
      <w:r w:rsidRPr="007124F0">
        <w:rPr>
          <w:rFonts w:ascii="Tahoma" w:hAnsi="Tahoma" w:cs="Tahoma"/>
        </w:rPr>
        <w:t>Zgoraj navedeni ponudnik/partner izjavljamo</w:t>
      </w:r>
      <w:r w:rsidR="00122595" w:rsidRPr="007124F0">
        <w:rPr>
          <w:rFonts w:ascii="Tahoma" w:hAnsi="Tahoma" w:cs="Tahoma"/>
        </w:rPr>
        <w:t xml:space="preserve"> (za sklop/e za katerega oddajamo ponudbo)</w:t>
      </w:r>
      <w:r w:rsidRPr="007124F0">
        <w:rPr>
          <w:rFonts w:ascii="Tahoma" w:hAnsi="Tahoma" w:cs="Tahoma"/>
        </w:rPr>
        <w:t>, da se strinjamo z vsemi pogoji in zahtevami razpisne dokumentacije oziroma da v celoti izpolnjujemo le-te.</w:t>
      </w:r>
    </w:p>
    <w:p w14:paraId="0858B067" w14:textId="77777777" w:rsidR="00C93462" w:rsidRPr="007124F0" w:rsidRDefault="00C93462" w:rsidP="00FD1326">
      <w:pPr>
        <w:keepLines/>
        <w:widowControl w:val="0"/>
        <w:tabs>
          <w:tab w:val="left" w:pos="2835"/>
        </w:tabs>
        <w:ind w:left="284" w:hanging="284"/>
        <w:jc w:val="both"/>
        <w:rPr>
          <w:rFonts w:ascii="Tahoma" w:hAnsi="Tahoma" w:cs="Tahoma"/>
          <w:sz w:val="22"/>
        </w:rPr>
      </w:pPr>
    </w:p>
    <w:tbl>
      <w:tblPr>
        <w:tblW w:w="9764" w:type="dxa"/>
        <w:tblLayout w:type="fixed"/>
        <w:tblCellMar>
          <w:left w:w="30" w:type="dxa"/>
          <w:right w:w="30" w:type="dxa"/>
        </w:tblCellMar>
        <w:tblLook w:val="0000" w:firstRow="0" w:lastRow="0" w:firstColumn="0" w:lastColumn="0" w:noHBand="0" w:noVBand="0"/>
      </w:tblPr>
      <w:tblGrid>
        <w:gridCol w:w="3446"/>
        <w:gridCol w:w="2586"/>
        <w:gridCol w:w="3732"/>
      </w:tblGrid>
      <w:tr w:rsidR="00C93462" w:rsidRPr="007124F0" w14:paraId="303B3FA1" w14:textId="77777777" w:rsidTr="00EF428E">
        <w:trPr>
          <w:trHeight w:val="235"/>
        </w:trPr>
        <w:tc>
          <w:tcPr>
            <w:tcW w:w="3430" w:type="dxa"/>
            <w:tcBorders>
              <w:bottom w:val="single" w:sz="4" w:space="0" w:color="auto"/>
            </w:tcBorders>
          </w:tcPr>
          <w:p w14:paraId="4D740854" w14:textId="77777777" w:rsidR="00C93462" w:rsidRPr="007124F0" w:rsidRDefault="00C93462" w:rsidP="00FD1326">
            <w:pPr>
              <w:keepLines/>
              <w:widowControl w:val="0"/>
              <w:jc w:val="both"/>
              <w:rPr>
                <w:rFonts w:ascii="Tahoma" w:hAnsi="Tahoma" w:cs="Tahoma"/>
                <w:snapToGrid w:val="0"/>
                <w:color w:val="000000"/>
                <w:sz w:val="22"/>
              </w:rPr>
            </w:pPr>
          </w:p>
          <w:p w14:paraId="77705F18" w14:textId="77777777" w:rsidR="00C93462" w:rsidRPr="007124F0" w:rsidRDefault="00C93462" w:rsidP="00FD1326">
            <w:pPr>
              <w:keepLines/>
              <w:widowControl w:val="0"/>
              <w:jc w:val="both"/>
              <w:rPr>
                <w:rFonts w:ascii="Tahoma" w:hAnsi="Tahoma" w:cs="Tahoma"/>
                <w:snapToGrid w:val="0"/>
                <w:color w:val="000000"/>
              </w:rPr>
            </w:pPr>
          </w:p>
        </w:tc>
        <w:tc>
          <w:tcPr>
            <w:tcW w:w="2574" w:type="dxa"/>
          </w:tcPr>
          <w:p w14:paraId="2CFD2118" w14:textId="77777777" w:rsidR="00C93462" w:rsidRPr="007124F0" w:rsidRDefault="00C93462" w:rsidP="00FD1326">
            <w:pPr>
              <w:keepLines/>
              <w:widowControl w:val="0"/>
              <w:jc w:val="center"/>
              <w:rPr>
                <w:rFonts w:ascii="Tahoma" w:hAnsi="Tahoma" w:cs="Tahoma"/>
                <w:snapToGrid w:val="0"/>
                <w:color w:val="000000"/>
              </w:rPr>
            </w:pPr>
          </w:p>
        </w:tc>
        <w:tc>
          <w:tcPr>
            <w:tcW w:w="3715" w:type="dxa"/>
            <w:tcBorders>
              <w:bottom w:val="single" w:sz="4" w:space="0" w:color="auto"/>
            </w:tcBorders>
          </w:tcPr>
          <w:p w14:paraId="05EB557D" w14:textId="77777777" w:rsidR="00C93462" w:rsidRPr="007124F0" w:rsidRDefault="00C93462" w:rsidP="00FD1326">
            <w:pPr>
              <w:keepLines/>
              <w:widowControl w:val="0"/>
              <w:tabs>
                <w:tab w:val="left" w:pos="317"/>
                <w:tab w:val="num" w:pos="476"/>
                <w:tab w:val="left" w:pos="556"/>
              </w:tabs>
              <w:jc w:val="both"/>
              <w:rPr>
                <w:rFonts w:ascii="Tahoma" w:hAnsi="Tahoma" w:cs="Tahoma"/>
                <w:snapToGrid w:val="0"/>
                <w:color w:val="000000"/>
              </w:rPr>
            </w:pPr>
          </w:p>
        </w:tc>
      </w:tr>
      <w:tr w:rsidR="00C93462" w:rsidRPr="007124F0" w14:paraId="756E4CF2" w14:textId="77777777" w:rsidTr="00EF428E">
        <w:trPr>
          <w:trHeight w:val="235"/>
        </w:trPr>
        <w:tc>
          <w:tcPr>
            <w:tcW w:w="3430" w:type="dxa"/>
            <w:tcBorders>
              <w:top w:val="single" w:sz="4" w:space="0" w:color="auto"/>
            </w:tcBorders>
          </w:tcPr>
          <w:p w14:paraId="6C04C533" w14:textId="77777777" w:rsidR="00C93462" w:rsidRPr="007124F0" w:rsidRDefault="00C93462" w:rsidP="00FD1326">
            <w:pPr>
              <w:keepLines/>
              <w:widowControl w:val="0"/>
              <w:jc w:val="center"/>
              <w:rPr>
                <w:rFonts w:ascii="Tahoma" w:hAnsi="Tahoma" w:cs="Tahoma"/>
                <w:snapToGrid w:val="0"/>
                <w:color w:val="000000"/>
              </w:rPr>
            </w:pPr>
            <w:r w:rsidRPr="007124F0">
              <w:rPr>
                <w:rFonts w:ascii="Tahoma" w:hAnsi="Tahoma" w:cs="Tahoma"/>
                <w:snapToGrid w:val="0"/>
                <w:color w:val="000000"/>
              </w:rPr>
              <w:t>(</w:t>
            </w:r>
            <w:r w:rsidRPr="007124F0">
              <w:rPr>
                <w:rFonts w:ascii="Tahoma" w:hAnsi="Tahoma" w:cs="Tahoma"/>
                <w:snapToGrid w:val="0"/>
                <w:color w:val="000000"/>
                <w:sz w:val="18"/>
              </w:rPr>
              <w:t>kraj, datum</w:t>
            </w:r>
            <w:r w:rsidRPr="007124F0">
              <w:rPr>
                <w:rFonts w:ascii="Tahoma" w:hAnsi="Tahoma" w:cs="Tahoma"/>
                <w:snapToGrid w:val="0"/>
                <w:color w:val="000000"/>
              </w:rPr>
              <w:t>)</w:t>
            </w:r>
          </w:p>
        </w:tc>
        <w:tc>
          <w:tcPr>
            <w:tcW w:w="2574" w:type="dxa"/>
          </w:tcPr>
          <w:p w14:paraId="0E0E1AD5" w14:textId="77777777" w:rsidR="00C93462" w:rsidRPr="007124F0" w:rsidRDefault="00C93462" w:rsidP="00FD1326">
            <w:pPr>
              <w:keepLines/>
              <w:widowControl w:val="0"/>
              <w:jc w:val="center"/>
              <w:rPr>
                <w:rFonts w:ascii="Tahoma" w:hAnsi="Tahoma" w:cs="Tahoma"/>
                <w:snapToGrid w:val="0"/>
                <w:color w:val="000000"/>
              </w:rPr>
            </w:pPr>
            <w:r w:rsidRPr="007124F0">
              <w:rPr>
                <w:rFonts w:ascii="Tahoma" w:hAnsi="Tahoma" w:cs="Tahoma"/>
                <w:snapToGrid w:val="0"/>
                <w:color w:val="000000"/>
              </w:rPr>
              <w:t>žig</w:t>
            </w:r>
          </w:p>
        </w:tc>
        <w:tc>
          <w:tcPr>
            <w:tcW w:w="3715" w:type="dxa"/>
            <w:tcBorders>
              <w:top w:val="single" w:sz="4" w:space="0" w:color="auto"/>
            </w:tcBorders>
          </w:tcPr>
          <w:p w14:paraId="4E282708" w14:textId="77777777" w:rsidR="00C93462" w:rsidRPr="007124F0" w:rsidRDefault="00C93462" w:rsidP="00FD1326">
            <w:pPr>
              <w:keepLines/>
              <w:widowControl w:val="0"/>
              <w:jc w:val="both"/>
              <w:rPr>
                <w:rFonts w:ascii="Tahoma" w:hAnsi="Tahoma" w:cs="Tahoma"/>
                <w:snapToGrid w:val="0"/>
                <w:color w:val="000000"/>
              </w:rPr>
            </w:pPr>
            <w:r w:rsidRPr="007124F0">
              <w:rPr>
                <w:rFonts w:ascii="Tahoma" w:hAnsi="Tahoma" w:cs="Tahoma"/>
                <w:snapToGrid w:val="0"/>
                <w:color w:val="000000"/>
              </w:rPr>
              <w:t>(</w:t>
            </w:r>
            <w:r w:rsidRPr="007124F0">
              <w:rPr>
                <w:rFonts w:ascii="Tahoma" w:hAnsi="Tahoma" w:cs="Tahoma"/>
                <w:snapToGrid w:val="0"/>
                <w:color w:val="000000"/>
                <w:sz w:val="18"/>
              </w:rPr>
              <w:t>Naziv in podpis odgovorne osebe ponudnika</w:t>
            </w:r>
            <w:r w:rsidRPr="007124F0">
              <w:rPr>
                <w:rFonts w:ascii="Tahoma" w:hAnsi="Tahoma" w:cs="Tahoma"/>
                <w:snapToGrid w:val="0"/>
                <w:color w:val="000000"/>
              </w:rPr>
              <w:t>)</w:t>
            </w:r>
          </w:p>
        </w:tc>
      </w:tr>
    </w:tbl>
    <w:p w14:paraId="238AE776" w14:textId="77777777" w:rsidR="00C93462" w:rsidRPr="007124F0" w:rsidRDefault="00C93462" w:rsidP="00FD1326">
      <w:pPr>
        <w:keepLines/>
        <w:widowControl w:val="0"/>
        <w:tabs>
          <w:tab w:val="left" w:pos="567"/>
          <w:tab w:val="num" w:pos="851"/>
          <w:tab w:val="left" w:pos="993"/>
        </w:tabs>
        <w:jc w:val="both"/>
        <w:rPr>
          <w:rFonts w:ascii="Tahoma" w:hAnsi="Tahoma" w:cs="Tahoma"/>
          <w:b/>
          <w:i/>
          <w:sz w:val="16"/>
          <w:szCs w:val="18"/>
        </w:rPr>
      </w:pPr>
    </w:p>
    <w:p w14:paraId="22DE63F9" w14:textId="77777777" w:rsidR="00C93462" w:rsidRPr="007124F0" w:rsidRDefault="00C93462" w:rsidP="00FD1326">
      <w:pPr>
        <w:keepLines/>
        <w:widowControl w:val="0"/>
        <w:tabs>
          <w:tab w:val="left" w:pos="567"/>
          <w:tab w:val="num" w:pos="851"/>
          <w:tab w:val="left" w:pos="993"/>
        </w:tabs>
        <w:jc w:val="both"/>
        <w:rPr>
          <w:rFonts w:ascii="Tahoma" w:hAnsi="Tahoma" w:cs="Tahoma"/>
          <w:b/>
          <w:i/>
          <w:sz w:val="24"/>
          <w:szCs w:val="17"/>
        </w:rPr>
      </w:pPr>
    </w:p>
    <w:p w14:paraId="48AE1395" w14:textId="77777777" w:rsidR="00C93462" w:rsidRPr="007124F0" w:rsidRDefault="00C93462" w:rsidP="00FD1326">
      <w:pPr>
        <w:keepLines/>
        <w:widowControl w:val="0"/>
        <w:tabs>
          <w:tab w:val="left" w:pos="567"/>
          <w:tab w:val="num" w:pos="851"/>
          <w:tab w:val="left" w:pos="993"/>
        </w:tabs>
        <w:jc w:val="both"/>
        <w:rPr>
          <w:rFonts w:ascii="Tahoma" w:hAnsi="Tahoma" w:cs="Tahoma"/>
          <w:i/>
          <w:sz w:val="18"/>
          <w:szCs w:val="17"/>
        </w:rPr>
      </w:pPr>
      <w:r w:rsidRPr="007124F0">
        <w:rPr>
          <w:rFonts w:ascii="Tahoma" w:hAnsi="Tahoma" w:cs="Tahoma"/>
          <w:b/>
          <w:i/>
          <w:sz w:val="18"/>
          <w:szCs w:val="17"/>
        </w:rPr>
        <w:t xml:space="preserve">Navodilo: </w:t>
      </w:r>
      <w:r w:rsidRPr="007124F0">
        <w:rPr>
          <w:rFonts w:ascii="Tahoma" w:hAnsi="Tahoma" w:cs="Tahoma"/>
          <w:i/>
          <w:sz w:val="18"/>
          <w:szCs w:val="17"/>
        </w:rPr>
        <w:t xml:space="preserve">V primeru, da odda več ponudnikov </w:t>
      </w:r>
      <w:r w:rsidRPr="007124F0">
        <w:rPr>
          <w:rFonts w:ascii="Tahoma" w:hAnsi="Tahoma" w:cs="Tahoma"/>
          <w:i/>
          <w:sz w:val="18"/>
          <w:szCs w:val="17"/>
          <w:u w:val="single"/>
        </w:rPr>
        <w:t>skupno ponudbo</w:t>
      </w:r>
      <w:r w:rsidRPr="007124F0">
        <w:rPr>
          <w:rFonts w:ascii="Tahoma" w:hAnsi="Tahoma" w:cs="Tahoma"/>
          <w:i/>
          <w:sz w:val="18"/>
          <w:szCs w:val="17"/>
        </w:rPr>
        <w:t xml:space="preserve">, morajo razmnožen obrazec priloge 1 izpolniti </w:t>
      </w:r>
      <w:r w:rsidRPr="007124F0">
        <w:rPr>
          <w:rFonts w:ascii="Tahoma" w:hAnsi="Tahoma" w:cs="Tahoma"/>
          <w:b/>
          <w:i/>
          <w:sz w:val="18"/>
          <w:szCs w:val="17"/>
        </w:rPr>
        <w:t>VSI</w:t>
      </w:r>
      <w:r w:rsidRPr="007124F0">
        <w:rPr>
          <w:rFonts w:ascii="Tahoma" w:hAnsi="Tahoma" w:cs="Tahoma"/>
          <w:i/>
          <w:sz w:val="18"/>
          <w:szCs w:val="17"/>
        </w:rPr>
        <w:t xml:space="preserve"> ponudniki – partnerji. V primeru skupne ponudbe se k prilogi 1 priloži </w:t>
      </w:r>
      <w:r w:rsidRPr="007124F0">
        <w:rPr>
          <w:rFonts w:ascii="Tahoma" w:hAnsi="Tahoma" w:cs="Tahoma"/>
          <w:i/>
          <w:sz w:val="18"/>
          <w:szCs w:val="17"/>
          <w:u w:val="single"/>
        </w:rPr>
        <w:t>pravni akt o skupni izvedbi naročila</w:t>
      </w:r>
      <w:r w:rsidRPr="007124F0">
        <w:rPr>
          <w:rFonts w:ascii="Tahoma" w:hAnsi="Tahoma" w:cs="Tahoma"/>
          <w:i/>
          <w:sz w:val="18"/>
          <w:szCs w:val="17"/>
        </w:rPr>
        <w:t>.</w:t>
      </w:r>
    </w:p>
    <w:p w14:paraId="593229F2" w14:textId="77777777" w:rsidR="00C93462" w:rsidRPr="007124F0" w:rsidRDefault="00C93462" w:rsidP="00FD1326">
      <w:pPr>
        <w:keepLines/>
        <w:widowControl w:val="0"/>
        <w:tabs>
          <w:tab w:val="left" w:pos="567"/>
          <w:tab w:val="num" w:pos="851"/>
          <w:tab w:val="left" w:pos="993"/>
        </w:tabs>
        <w:jc w:val="both"/>
        <w:rPr>
          <w:rFonts w:ascii="Tahoma" w:hAnsi="Tahoma" w:cs="Tahoma"/>
          <w:b/>
          <w:i/>
          <w:sz w:val="18"/>
          <w:szCs w:val="17"/>
          <w:u w:val="single"/>
        </w:rPr>
      </w:pPr>
    </w:p>
    <w:p w14:paraId="74801B8D" w14:textId="77777777" w:rsidR="00C93462" w:rsidRDefault="00C93462" w:rsidP="00FD1326">
      <w:pPr>
        <w:keepLines/>
        <w:widowControl w:val="0"/>
        <w:tabs>
          <w:tab w:val="left" w:pos="567"/>
          <w:tab w:val="num" w:pos="851"/>
          <w:tab w:val="left" w:pos="993"/>
        </w:tabs>
        <w:jc w:val="both"/>
        <w:rPr>
          <w:rFonts w:ascii="Tahoma" w:hAnsi="Tahoma" w:cs="Tahoma"/>
          <w:b/>
          <w:i/>
          <w:iCs/>
          <w:sz w:val="18"/>
          <w:szCs w:val="17"/>
          <w:u w:val="single"/>
        </w:rPr>
      </w:pPr>
      <w:r w:rsidRPr="007124F0">
        <w:rPr>
          <w:rFonts w:ascii="Tahoma" w:hAnsi="Tahoma" w:cs="Tahoma"/>
          <w:i/>
          <w:iCs/>
          <w:sz w:val="18"/>
          <w:szCs w:val="17"/>
        </w:rPr>
        <w:t xml:space="preserve">Ponudnik </w:t>
      </w:r>
      <w:r w:rsidRPr="007124F0">
        <w:rPr>
          <w:rFonts w:ascii="Tahoma" w:hAnsi="Tahoma" w:cs="Tahoma"/>
          <w:i/>
          <w:iCs/>
          <w:sz w:val="18"/>
          <w:szCs w:val="17"/>
          <w:u w:val="single"/>
        </w:rPr>
        <w:t>obrazec</w:t>
      </w:r>
      <w:r w:rsidRPr="007124F0">
        <w:rPr>
          <w:rFonts w:ascii="Tahoma" w:hAnsi="Tahoma" w:cs="Tahoma"/>
          <w:b/>
          <w:i/>
          <w:iCs/>
          <w:sz w:val="18"/>
          <w:szCs w:val="17"/>
        </w:rPr>
        <w:t xml:space="preserve"> </w:t>
      </w:r>
      <w:r w:rsidRPr="007124F0">
        <w:rPr>
          <w:rFonts w:ascii="Tahoma" w:hAnsi="Tahoma" w:cs="Tahoma"/>
          <w:i/>
          <w:iCs/>
          <w:sz w:val="18"/>
          <w:szCs w:val="17"/>
        </w:rPr>
        <w:t>v okviru sistema e-JN</w:t>
      </w:r>
      <w:r w:rsidRPr="007124F0">
        <w:rPr>
          <w:rFonts w:ascii="Tahoma" w:hAnsi="Tahoma" w:cs="Tahoma"/>
          <w:b/>
          <w:i/>
          <w:iCs/>
          <w:sz w:val="18"/>
          <w:szCs w:val="17"/>
        </w:rPr>
        <w:t xml:space="preserve"> </w:t>
      </w:r>
      <w:r w:rsidRPr="007124F0">
        <w:rPr>
          <w:rFonts w:ascii="Tahoma" w:hAnsi="Tahoma" w:cs="Tahoma"/>
          <w:b/>
          <w:i/>
          <w:iCs/>
          <w:sz w:val="18"/>
          <w:szCs w:val="17"/>
          <w:u w:val="single"/>
        </w:rPr>
        <w:t>naloži v Razdelek »DOKUMENTI«, del »Ostale priloge«!!!</w:t>
      </w:r>
    </w:p>
    <w:p w14:paraId="71ADECFA" w14:textId="77777777" w:rsidR="00E35262" w:rsidRPr="007124F0" w:rsidRDefault="00E35262" w:rsidP="00FD1326">
      <w:pPr>
        <w:keepLines/>
        <w:widowControl w:val="0"/>
        <w:tabs>
          <w:tab w:val="left" w:pos="567"/>
          <w:tab w:val="num" w:pos="851"/>
          <w:tab w:val="left" w:pos="993"/>
        </w:tabs>
        <w:jc w:val="both"/>
        <w:rPr>
          <w:rFonts w:ascii="Tahoma" w:hAnsi="Tahoma" w:cs="Tahoma"/>
          <w:b/>
          <w:i/>
          <w:iCs/>
          <w:sz w:val="18"/>
          <w:szCs w:val="17"/>
          <w:u w:val="single"/>
        </w:rPr>
      </w:pPr>
    </w:p>
    <w:tbl>
      <w:tblPr>
        <w:tblW w:w="9714"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2"/>
        <w:gridCol w:w="7655"/>
        <w:gridCol w:w="850"/>
        <w:gridCol w:w="567"/>
      </w:tblGrid>
      <w:tr w:rsidR="00623DAF" w:rsidRPr="007124F0" w14:paraId="7696B7CA" w14:textId="77777777" w:rsidTr="00D66743">
        <w:tc>
          <w:tcPr>
            <w:tcW w:w="642" w:type="dxa"/>
            <w:tcBorders>
              <w:right w:val="nil"/>
            </w:tcBorders>
          </w:tcPr>
          <w:p w14:paraId="38691D4B" w14:textId="77777777" w:rsidR="00623DAF" w:rsidRPr="007124F0" w:rsidRDefault="00202E82" w:rsidP="009D212E">
            <w:pPr>
              <w:keepNext/>
              <w:keepLines/>
              <w:jc w:val="both"/>
              <w:rPr>
                <w:rFonts w:ascii="Tahoma" w:hAnsi="Tahoma" w:cs="Tahoma"/>
              </w:rPr>
            </w:pPr>
            <w:r w:rsidRPr="007124F0">
              <w:rPr>
                <w:rFonts w:ascii="Tahoma" w:hAnsi="Tahoma" w:cs="Tahoma"/>
              </w:rPr>
              <w:lastRenderedPageBreak/>
              <w:br w:type="page"/>
            </w:r>
            <w:r w:rsidR="00623DAF" w:rsidRPr="007124F0">
              <w:br w:type="page"/>
            </w:r>
          </w:p>
        </w:tc>
        <w:tc>
          <w:tcPr>
            <w:tcW w:w="7655" w:type="dxa"/>
            <w:tcBorders>
              <w:left w:val="nil"/>
            </w:tcBorders>
            <w:vAlign w:val="bottom"/>
          </w:tcPr>
          <w:p w14:paraId="3395A46F" w14:textId="77777777" w:rsidR="00623DAF" w:rsidRPr="007124F0" w:rsidRDefault="00623DAF" w:rsidP="009D212E">
            <w:pPr>
              <w:keepNext/>
              <w:keepLines/>
              <w:jc w:val="both"/>
              <w:rPr>
                <w:rFonts w:ascii="Tahoma" w:hAnsi="Tahoma" w:cs="Tahoma"/>
              </w:rPr>
            </w:pPr>
            <w:r w:rsidRPr="007124F0">
              <w:rPr>
                <w:rFonts w:ascii="Tahoma" w:hAnsi="Tahoma" w:cs="Tahoma"/>
              </w:rPr>
              <w:t xml:space="preserve">PONUDBA </w:t>
            </w:r>
            <w:r w:rsidR="00EB1891" w:rsidRPr="007124F0">
              <w:rPr>
                <w:rFonts w:ascii="Tahoma" w:hAnsi="Tahoma" w:cs="Tahoma"/>
              </w:rPr>
              <w:t xml:space="preserve">(POVZETEK </w:t>
            </w:r>
            <w:r w:rsidR="00F623D7">
              <w:rPr>
                <w:rFonts w:ascii="Tahoma" w:hAnsi="Tahoma" w:cs="Tahoma"/>
              </w:rPr>
              <w:t xml:space="preserve">SKUPNE </w:t>
            </w:r>
            <w:r w:rsidR="00EB1891" w:rsidRPr="007124F0">
              <w:rPr>
                <w:rFonts w:ascii="Tahoma" w:hAnsi="Tahoma" w:cs="Tahoma"/>
              </w:rPr>
              <w:t>PONUDBENE CENE)</w:t>
            </w:r>
            <w:r w:rsidR="00092EA6" w:rsidRPr="007124F0">
              <w:rPr>
                <w:rFonts w:ascii="Tahoma" w:hAnsi="Tahoma" w:cs="Tahoma"/>
              </w:rPr>
              <w:t xml:space="preserve"> </w:t>
            </w:r>
          </w:p>
        </w:tc>
        <w:tc>
          <w:tcPr>
            <w:tcW w:w="850" w:type="dxa"/>
            <w:tcBorders>
              <w:right w:val="nil"/>
            </w:tcBorders>
          </w:tcPr>
          <w:p w14:paraId="0ED1F62B" w14:textId="77777777" w:rsidR="00623DAF" w:rsidRPr="007124F0" w:rsidRDefault="00623DAF" w:rsidP="009D212E">
            <w:pPr>
              <w:keepNext/>
              <w:keepLines/>
              <w:jc w:val="both"/>
              <w:rPr>
                <w:rFonts w:ascii="Tahoma" w:hAnsi="Tahoma" w:cs="Tahoma"/>
                <w:b/>
              </w:rPr>
            </w:pPr>
            <w:r w:rsidRPr="007124F0">
              <w:rPr>
                <w:rFonts w:ascii="Tahoma" w:hAnsi="Tahoma" w:cs="Tahoma"/>
                <w:b/>
                <w:i/>
              </w:rPr>
              <w:t xml:space="preserve">Priloga </w:t>
            </w:r>
          </w:p>
        </w:tc>
        <w:tc>
          <w:tcPr>
            <w:tcW w:w="567" w:type="dxa"/>
            <w:tcBorders>
              <w:left w:val="nil"/>
            </w:tcBorders>
          </w:tcPr>
          <w:p w14:paraId="27DD79CF" w14:textId="77777777" w:rsidR="00623DAF" w:rsidRPr="007124F0" w:rsidRDefault="00623DAF" w:rsidP="009D212E">
            <w:pPr>
              <w:keepNext/>
              <w:keepLines/>
              <w:jc w:val="both"/>
              <w:rPr>
                <w:rFonts w:ascii="Tahoma" w:hAnsi="Tahoma" w:cs="Tahoma"/>
                <w:b/>
                <w:i/>
              </w:rPr>
            </w:pPr>
            <w:r w:rsidRPr="007124F0">
              <w:rPr>
                <w:rFonts w:ascii="Tahoma" w:hAnsi="Tahoma" w:cs="Tahoma"/>
                <w:b/>
                <w:i/>
              </w:rPr>
              <w:t>2</w:t>
            </w:r>
          </w:p>
        </w:tc>
      </w:tr>
    </w:tbl>
    <w:p w14:paraId="0F15A610" w14:textId="77777777" w:rsidR="00623DAF" w:rsidRPr="007124F0" w:rsidRDefault="00623DAF" w:rsidP="009D212E">
      <w:pPr>
        <w:keepNext/>
        <w:keepLines/>
        <w:jc w:val="both"/>
        <w:rPr>
          <w:rFonts w:ascii="Tahoma" w:hAnsi="Tahoma" w:cs="Tahoma"/>
          <w:b/>
        </w:rPr>
      </w:pPr>
    </w:p>
    <w:p w14:paraId="4C907A05" w14:textId="701509BC" w:rsidR="00D66743" w:rsidRPr="007124F0" w:rsidRDefault="00D66743" w:rsidP="009D212E">
      <w:pPr>
        <w:keepNext/>
        <w:keepLines/>
        <w:jc w:val="both"/>
        <w:rPr>
          <w:rFonts w:ascii="Tahoma" w:hAnsi="Tahoma" w:cs="Tahoma"/>
          <w:b/>
          <w:noProof/>
        </w:rPr>
      </w:pPr>
      <w:r w:rsidRPr="007124F0">
        <w:rPr>
          <w:rFonts w:ascii="Tahoma" w:hAnsi="Tahoma" w:cs="Tahoma"/>
          <w:noProof/>
        </w:rPr>
        <w:t xml:space="preserve">JAVNO NAROČILO: </w:t>
      </w:r>
      <w:r w:rsidRPr="007124F0">
        <w:rPr>
          <w:rFonts w:ascii="Tahoma" w:hAnsi="Tahoma" w:cs="Tahoma"/>
          <w:b/>
          <w:noProof/>
        </w:rPr>
        <w:t xml:space="preserve"> </w:t>
      </w:r>
      <w:r w:rsidR="00473F90">
        <w:rPr>
          <w:rFonts w:ascii="Tahoma" w:hAnsi="Tahoma" w:cs="Tahoma"/>
          <w:b/>
          <w:noProof/>
        </w:rPr>
        <w:t>VKS-</w:t>
      </w:r>
      <w:r w:rsidR="004876C4">
        <w:rPr>
          <w:rFonts w:ascii="Tahoma" w:hAnsi="Tahoma" w:cs="Tahoma"/>
          <w:b/>
          <w:noProof/>
        </w:rPr>
        <w:t>6/25</w:t>
      </w:r>
      <w:r w:rsidRPr="007124F0">
        <w:rPr>
          <w:rFonts w:ascii="Tahoma" w:hAnsi="Tahoma" w:cs="Tahoma"/>
          <w:b/>
          <w:noProof/>
        </w:rPr>
        <w:t xml:space="preserve"> – »</w:t>
      </w:r>
      <w:r w:rsidR="00F43C71">
        <w:rPr>
          <w:rFonts w:ascii="Tahoma" w:hAnsi="Tahoma" w:cs="Tahoma"/>
          <w:b/>
          <w:noProof/>
        </w:rPr>
        <w:t>Dobava sezonskega cvetja, trajnic in substratov ter dendrološkega materiala</w:t>
      </w:r>
      <w:r w:rsidRPr="007124F0">
        <w:rPr>
          <w:rFonts w:ascii="Tahoma" w:hAnsi="Tahoma" w:cs="Tahoma"/>
          <w:b/>
          <w:noProof/>
        </w:rPr>
        <w:t xml:space="preserve">«  </w:t>
      </w:r>
    </w:p>
    <w:p w14:paraId="5DA5F339" w14:textId="77777777" w:rsidR="005369DC" w:rsidRPr="007124F0" w:rsidRDefault="005369DC" w:rsidP="009D212E">
      <w:pPr>
        <w:keepNext/>
        <w:keepLines/>
        <w:jc w:val="both"/>
        <w:rPr>
          <w:rFonts w:ascii="Tahoma" w:hAnsi="Tahoma" w:cs="Tahoma"/>
          <w:b/>
          <w:noProof/>
          <w:sz w:val="28"/>
        </w:rPr>
      </w:pPr>
    </w:p>
    <w:p w14:paraId="4270B0A4" w14:textId="77777777" w:rsidR="00D66743" w:rsidRPr="007124F0" w:rsidRDefault="00D66743" w:rsidP="009D212E">
      <w:pPr>
        <w:keepNext/>
        <w:keepLines/>
        <w:spacing w:line="360" w:lineRule="auto"/>
        <w:ind w:right="-143"/>
        <w:rPr>
          <w:rFonts w:ascii="Tahoma" w:hAnsi="Tahoma" w:cs="Tahoma"/>
          <w:noProof/>
        </w:rPr>
      </w:pPr>
      <w:r w:rsidRPr="007124F0">
        <w:rPr>
          <w:rFonts w:ascii="Tahoma" w:hAnsi="Tahoma" w:cs="Tahoma"/>
          <w:noProof/>
        </w:rPr>
        <w:t>PONUDNIK: ________________________________________________________________</w:t>
      </w:r>
      <w:r w:rsidR="000165B3" w:rsidRPr="007124F0">
        <w:rPr>
          <w:rFonts w:ascii="Tahoma" w:hAnsi="Tahoma" w:cs="Tahoma"/>
          <w:noProof/>
        </w:rPr>
        <w:t>__</w:t>
      </w:r>
      <w:r w:rsidRPr="007124F0">
        <w:rPr>
          <w:rFonts w:ascii="Tahoma" w:hAnsi="Tahoma" w:cs="Tahoma"/>
          <w:noProof/>
        </w:rPr>
        <w:t>___________</w:t>
      </w:r>
    </w:p>
    <w:p w14:paraId="783562BC" w14:textId="77777777" w:rsidR="00D66743" w:rsidRPr="007124F0" w:rsidRDefault="00D66743" w:rsidP="009D212E">
      <w:pPr>
        <w:keepNext/>
        <w:keepLines/>
        <w:jc w:val="both"/>
        <w:rPr>
          <w:rFonts w:ascii="Tahoma" w:hAnsi="Tahoma" w:cs="Tahoma"/>
          <w:b/>
          <w:noProof/>
          <w:sz w:val="24"/>
          <w:szCs w:val="16"/>
        </w:rPr>
      </w:pPr>
    </w:p>
    <w:p w14:paraId="3319BA5D" w14:textId="77777777" w:rsidR="00D66743" w:rsidRPr="007124F0" w:rsidRDefault="00D66743" w:rsidP="009D212E">
      <w:pPr>
        <w:keepNext/>
        <w:keepLines/>
        <w:jc w:val="both"/>
        <w:rPr>
          <w:rFonts w:ascii="Tahoma" w:hAnsi="Tahoma" w:cs="Tahoma"/>
          <w:b/>
          <w:noProof/>
          <w:szCs w:val="16"/>
        </w:rPr>
      </w:pPr>
      <w:r w:rsidRPr="007124F0">
        <w:rPr>
          <w:rFonts w:ascii="Tahoma" w:hAnsi="Tahoma" w:cs="Tahoma"/>
          <w:noProof/>
        </w:rPr>
        <w:t>PONUDBA ŠT. ______________________</w:t>
      </w:r>
    </w:p>
    <w:p w14:paraId="7D0F4332" w14:textId="77777777" w:rsidR="00D66743" w:rsidRPr="007124F0" w:rsidRDefault="00D66743" w:rsidP="009D212E">
      <w:pPr>
        <w:keepNext/>
        <w:keepLines/>
        <w:jc w:val="both"/>
        <w:rPr>
          <w:rFonts w:ascii="Tahoma" w:hAnsi="Tahoma" w:cs="Tahoma"/>
          <w:noProof/>
          <w:sz w:val="28"/>
          <w:szCs w:val="16"/>
        </w:rPr>
      </w:pPr>
    </w:p>
    <w:p w14:paraId="4D91C4F5" w14:textId="77777777" w:rsidR="009D212E" w:rsidRPr="008A3D17" w:rsidRDefault="009D212E" w:rsidP="009D212E">
      <w:pPr>
        <w:keepNext/>
        <w:keepLines/>
        <w:ind w:left="1080" w:hanging="1080"/>
        <w:jc w:val="both"/>
        <w:rPr>
          <w:rFonts w:ascii="Tahoma" w:hAnsi="Tahoma" w:cs="Tahoma"/>
          <w:b/>
        </w:rPr>
      </w:pPr>
      <w:r w:rsidRPr="008A3D17">
        <w:rPr>
          <w:rFonts w:ascii="Tahoma" w:hAnsi="Tahoma" w:cs="Tahoma"/>
        </w:rPr>
        <w:t>Ponudbo oddajamo (označi):</w:t>
      </w:r>
      <w:r w:rsidRPr="008A3D17">
        <w:rPr>
          <w:rFonts w:ascii="Tahoma" w:hAnsi="Tahoma" w:cs="Tahoma"/>
          <w:b/>
        </w:rPr>
        <w:t xml:space="preserve"> </w:t>
      </w:r>
    </w:p>
    <w:p w14:paraId="6C3DC524" w14:textId="77777777" w:rsidR="009D212E" w:rsidRPr="008A3D17" w:rsidRDefault="009D212E" w:rsidP="009D212E">
      <w:pPr>
        <w:pStyle w:val="Blokbesedila"/>
        <w:keepNext/>
        <w:keepLines/>
        <w:ind w:left="0" w:right="567"/>
        <w:jc w:val="both"/>
        <w:rPr>
          <w:rFonts w:ascii="Tahoma" w:hAnsi="Tahoma" w:cs="Tahoma"/>
          <w:sz w:val="10"/>
        </w:rPr>
      </w:pPr>
    </w:p>
    <w:tbl>
      <w:tblPr>
        <w:tblStyle w:val="Tabelamrea"/>
        <w:tblW w:w="467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2835"/>
      </w:tblGrid>
      <w:tr w:rsidR="009D212E" w:rsidRPr="008A3D17" w14:paraId="2069D460" w14:textId="77777777" w:rsidTr="00FE2EEE">
        <w:trPr>
          <w:trHeight w:val="267"/>
        </w:trPr>
        <w:tc>
          <w:tcPr>
            <w:tcW w:w="1843" w:type="dxa"/>
            <w:vAlign w:val="center"/>
          </w:tcPr>
          <w:p w14:paraId="18C0E3A0" w14:textId="77777777" w:rsidR="009D212E" w:rsidRPr="008A3D17" w:rsidRDefault="009D212E" w:rsidP="009D212E">
            <w:pPr>
              <w:keepNext/>
              <w:keepLines/>
              <w:numPr>
                <w:ilvl w:val="0"/>
                <w:numId w:val="5"/>
              </w:numPr>
              <w:ind w:left="257" w:hanging="238"/>
              <w:rPr>
                <w:rFonts w:ascii="Tahoma" w:hAnsi="Tahoma" w:cs="Tahoma"/>
              </w:rPr>
            </w:pPr>
            <w:r w:rsidRPr="008A3D17">
              <w:rPr>
                <w:rFonts w:ascii="Tahoma" w:hAnsi="Tahoma" w:cs="Tahoma"/>
              </w:rPr>
              <w:t>Sklop 1</w:t>
            </w:r>
            <w:r>
              <w:rPr>
                <w:rFonts w:ascii="Tahoma" w:hAnsi="Tahoma" w:cs="Tahoma"/>
              </w:rPr>
              <w:t xml:space="preserve"> </w:t>
            </w:r>
          </w:p>
        </w:tc>
        <w:tc>
          <w:tcPr>
            <w:tcW w:w="2835" w:type="dxa"/>
            <w:vAlign w:val="center"/>
          </w:tcPr>
          <w:p w14:paraId="3AE93A2E" w14:textId="77777777" w:rsidR="009D212E" w:rsidRPr="008A3D17" w:rsidRDefault="009D212E" w:rsidP="009D212E">
            <w:pPr>
              <w:keepNext/>
              <w:keepLines/>
              <w:numPr>
                <w:ilvl w:val="0"/>
                <w:numId w:val="5"/>
              </w:numPr>
              <w:ind w:left="257" w:hanging="238"/>
              <w:rPr>
                <w:rFonts w:ascii="Tahoma" w:hAnsi="Tahoma" w:cs="Tahoma"/>
              </w:rPr>
            </w:pPr>
            <w:r>
              <w:rPr>
                <w:rFonts w:ascii="Tahoma" w:hAnsi="Tahoma" w:cs="Tahoma"/>
              </w:rPr>
              <w:t xml:space="preserve">Sklop 2 </w:t>
            </w:r>
          </w:p>
        </w:tc>
      </w:tr>
    </w:tbl>
    <w:p w14:paraId="17051C4D" w14:textId="77777777" w:rsidR="009D212E" w:rsidRPr="008A3D17" w:rsidRDefault="009D212E" w:rsidP="009D212E">
      <w:pPr>
        <w:pStyle w:val="Blokbesedila"/>
        <w:keepNext/>
        <w:keepLines/>
        <w:ind w:left="0" w:right="567"/>
        <w:rPr>
          <w:rFonts w:ascii="Tahoma" w:hAnsi="Tahoma" w:cs="Tahoma"/>
          <w:sz w:val="10"/>
        </w:rPr>
      </w:pPr>
    </w:p>
    <w:tbl>
      <w:tblPr>
        <w:tblStyle w:val="Tabelamre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tblGrid>
      <w:tr w:rsidR="009D212E" w:rsidRPr="00385613" w14:paraId="0714ACCB" w14:textId="77777777" w:rsidTr="00FE2EEE">
        <w:trPr>
          <w:trHeight w:val="409"/>
        </w:trPr>
        <w:tc>
          <w:tcPr>
            <w:tcW w:w="9212" w:type="dxa"/>
            <w:vAlign w:val="bottom"/>
          </w:tcPr>
          <w:tbl>
            <w:tblPr>
              <w:tblW w:w="0" w:type="auto"/>
              <w:tblInd w:w="108" w:type="dxa"/>
              <w:tblLook w:val="04A0" w:firstRow="1" w:lastRow="0" w:firstColumn="1" w:lastColumn="0" w:noHBand="0" w:noVBand="1"/>
            </w:tblPr>
            <w:tblGrid>
              <w:gridCol w:w="1937"/>
              <w:gridCol w:w="2396"/>
              <w:gridCol w:w="2088"/>
              <w:gridCol w:w="2467"/>
            </w:tblGrid>
            <w:tr w:rsidR="009D212E" w:rsidRPr="00385613" w14:paraId="09FE3DE5" w14:textId="77777777" w:rsidTr="00FE2EEE">
              <w:trPr>
                <w:trHeight w:val="764"/>
              </w:trPr>
              <w:tc>
                <w:tcPr>
                  <w:tcW w:w="1722" w:type="dxa"/>
                </w:tcPr>
                <w:p w14:paraId="3A1B7D01" w14:textId="77777777" w:rsidR="009D212E" w:rsidRPr="00385613" w:rsidRDefault="009D212E" w:rsidP="009D212E">
                  <w:pPr>
                    <w:keepNext/>
                    <w:keepLines/>
                    <w:numPr>
                      <w:ilvl w:val="0"/>
                      <w:numId w:val="5"/>
                    </w:numPr>
                    <w:ind w:left="257" w:hanging="238"/>
                    <w:jc w:val="both"/>
                    <w:rPr>
                      <w:rFonts w:ascii="Tahoma" w:hAnsi="Tahoma" w:cs="Tahoma"/>
                      <w:b/>
                    </w:rPr>
                  </w:pPr>
                  <w:r w:rsidRPr="00385613">
                    <w:rPr>
                      <w:rFonts w:ascii="Tahoma" w:hAnsi="Tahoma" w:cs="Tahoma"/>
                    </w:rPr>
                    <w:t>samostojno</w:t>
                  </w:r>
                </w:p>
              </w:tc>
              <w:tc>
                <w:tcPr>
                  <w:tcW w:w="2449" w:type="dxa"/>
                </w:tcPr>
                <w:p w14:paraId="4B9770B2" w14:textId="77777777" w:rsidR="009D212E" w:rsidRPr="00385613" w:rsidRDefault="009D212E" w:rsidP="009D212E">
                  <w:pPr>
                    <w:keepNext/>
                    <w:keepLines/>
                    <w:numPr>
                      <w:ilvl w:val="0"/>
                      <w:numId w:val="5"/>
                    </w:numPr>
                    <w:ind w:left="324" w:hanging="238"/>
                    <w:jc w:val="both"/>
                    <w:rPr>
                      <w:rFonts w:ascii="Tahoma" w:hAnsi="Tahoma" w:cs="Tahoma"/>
                      <w:b/>
                    </w:rPr>
                  </w:pPr>
                  <w:r w:rsidRPr="00385613">
                    <w:rPr>
                      <w:rFonts w:ascii="Tahoma" w:hAnsi="Tahoma" w:cs="Tahoma"/>
                    </w:rPr>
                    <w:t>skupna ponudba</w:t>
                  </w:r>
                </w:p>
              </w:tc>
              <w:tc>
                <w:tcPr>
                  <w:tcW w:w="2124" w:type="dxa"/>
                </w:tcPr>
                <w:p w14:paraId="0BCB34A2" w14:textId="77777777" w:rsidR="009D212E" w:rsidRPr="00385613" w:rsidRDefault="009D212E" w:rsidP="009D212E">
                  <w:pPr>
                    <w:keepNext/>
                    <w:keepLines/>
                    <w:numPr>
                      <w:ilvl w:val="0"/>
                      <w:numId w:val="5"/>
                    </w:numPr>
                    <w:ind w:left="270" w:hanging="270"/>
                    <w:jc w:val="both"/>
                    <w:rPr>
                      <w:rFonts w:ascii="Tahoma" w:hAnsi="Tahoma" w:cs="Tahoma"/>
                      <w:b/>
                    </w:rPr>
                  </w:pPr>
                  <w:r w:rsidRPr="00385613">
                    <w:rPr>
                      <w:rFonts w:ascii="Tahoma" w:hAnsi="Tahoma" w:cs="Tahoma"/>
                    </w:rPr>
                    <w:t>s podizvajalci</w:t>
                  </w:r>
                </w:p>
              </w:tc>
              <w:tc>
                <w:tcPr>
                  <w:tcW w:w="2527" w:type="dxa"/>
                </w:tcPr>
                <w:p w14:paraId="0DAEE7C6" w14:textId="77777777" w:rsidR="009D212E" w:rsidRPr="00385613" w:rsidRDefault="009D212E" w:rsidP="009D212E">
                  <w:pPr>
                    <w:keepNext/>
                    <w:keepLines/>
                    <w:numPr>
                      <w:ilvl w:val="0"/>
                      <w:numId w:val="5"/>
                    </w:numPr>
                    <w:ind w:left="238" w:hanging="244"/>
                    <w:jc w:val="both"/>
                    <w:rPr>
                      <w:rFonts w:ascii="Tahoma" w:hAnsi="Tahoma" w:cs="Tahoma"/>
                    </w:rPr>
                  </w:pPr>
                  <w:r w:rsidRPr="00385613">
                    <w:rPr>
                      <w:rFonts w:ascii="Tahoma" w:hAnsi="Tahoma" w:cs="Tahoma"/>
                    </w:rPr>
                    <w:t>Uporaba zmogljivosti drugih subjektov</w:t>
                  </w:r>
                </w:p>
              </w:tc>
            </w:tr>
          </w:tbl>
          <w:p w14:paraId="79993F0C" w14:textId="77777777" w:rsidR="009D212E" w:rsidRPr="00385613" w:rsidRDefault="009D212E" w:rsidP="009D212E">
            <w:pPr>
              <w:keepNext/>
              <w:keepLines/>
              <w:spacing w:before="100" w:line="276" w:lineRule="auto"/>
              <w:rPr>
                <w:rFonts w:ascii="Tahoma" w:hAnsi="Tahoma" w:cs="Tahoma"/>
                <w:lang w:eastAsia="en-US"/>
              </w:rPr>
            </w:pPr>
          </w:p>
        </w:tc>
      </w:tr>
    </w:tbl>
    <w:p w14:paraId="3F359DEB" w14:textId="77777777" w:rsidR="00B65EBF" w:rsidRPr="007124F0" w:rsidRDefault="00B65EBF" w:rsidP="009D212E">
      <w:pPr>
        <w:keepNext/>
        <w:keepLines/>
        <w:jc w:val="both"/>
        <w:rPr>
          <w:rFonts w:ascii="Tahoma" w:hAnsi="Tahoma" w:cs="Tahoma"/>
          <w:sz w:val="16"/>
        </w:rPr>
      </w:pPr>
    </w:p>
    <w:p w14:paraId="06F826BA" w14:textId="77777777" w:rsidR="00122595" w:rsidRPr="007124F0" w:rsidRDefault="00122595" w:rsidP="009D212E">
      <w:pPr>
        <w:keepNext/>
        <w:keepLines/>
        <w:jc w:val="both"/>
        <w:rPr>
          <w:rFonts w:ascii="Tahoma" w:hAnsi="Tahoma" w:cs="Tahoma"/>
          <w:sz w:val="16"/>
        </w:rPr>
      </w:pPr>
    </w:p>
    <w:p w14:paraId="78F265B0" w14:textId="77777777" w:rsidR="009D212E" w:rsidRDefault="009D212E" w:rsidP="00206796">
      <w:pPr>
        <w:pStyle w:val="Blokbesedila"/>
        <w:keepNext/>
        <w:keepLines/>
        <w:numPr>
          <w:ilvl w:val="0"/>
          <w:numId w:val="13"/>
        </w:numPr>
        <w:ind w:left="426" w:right="567" w:hanging="426"/>
        <w:jc w:val="both"/>
        <w:rPr>
          <w:rFonts w:ascii="Tahoma" w:hAnsi="Tahoma" w:cs="Tahoma"/>
          <w:b/>
          <w:sz w:val="20"/>
        </w:rPr>
      </w:pPr>
      <w:r w:rsidRPr="008A3D17">
        <w:rPr>
          <w:rFonts w:ascii="Tahoma" w:hAnsi="Tahoma" w:cs="Tahoma"/>
          <w:b/>
          <w:sz w:val="20"/>
        </w:rPr>
        <w:t>POVZ</w:t>
      </w:r>
      <w:r>
        <w:rPr>
          <w:rFonts w:ascii="Tahoma" w:hAnsi="Tahoma" w:cs="Tahoma"/>
          <w:b/>
          <w:sz w:val="20"/>
        </w:rPr>
        <w:t>ETEK PONUDBENE CENE ZA POSAMEZEN</w:t>
      </w:r>
      <w:r w:rsidRPr="008A3D17">
        <w:rPr>
          <w:rFonts w:ascii="Tahoma" w:hAnsi="Tahoma" w:cs="Tahoma"/>
          <w:b/>
          <w:sz w:val="20"/>
        </w:rPr>
        <w:t xml:space="preserve"> SKLOP</w:t>
      </w:r>
    </w:p>
    <w:p w14:paraId="06341304" w14:textId="77777777" w:rsidR="009D212E" w:rsidRDefault="009D212E" w:rsidP="009D212E">
      <w:pPr>
        <w:pStyle w:val="Blokbesedila"/>
        <w:keepNext/>
        <w:keepLines/>
        <w:ind w:right="567"/>
        <w:jc w:val="both"/>
        <w:rPr>
          <w:rFonts w:ascii="Tahoma" w:hAnsi="Tahoma" w:cs="Tahoma"/>
          <w:b/>
          <w:sz w:val="20"/>
        </w:rPr>
      </w:pPr>
    </w:p>
    <w:tbl>
      <w:tblPr>
        <w:tblStyle w:val="Tabelamrea"/>
        <w:tblW w:w="0" w:type="auto"/>
        <w:tblLook w:val="04A0" w:firstRow="1" w:lastRow="0" w:firstColumn="1" w:lastColumn="0" w:noHBand="0" w:noVBand="1"/>
      </w:tblPr>
      <w:tblGrid>
        <w:gridCol w:w="3162"/>
        <w:gridCol w:w="3162"/>
        <w:gridCol w:w="3163"/>
      </w:tblGrid>
      <w:tr w:rsidR="009D212E" w14:paraId="5FF0D150" w14:textId="77777777" w:rsidTr="00FE2EEE">
        <w:tc>
          <w:tcPr>
            <w:tcW w:w="3162" w:type="dxa"/>
            <w:tcBorders>
              <w:top w:val="nil"/>
              <w:left w:val="nil"/>
            </w:tcBorders>
          </w:tcPr>
          <w:p w14:paraId="16CA4085" w14:textId="77777777" w:rsidR="009D212E" w:rsidRDefault="009D212E" w:rsidP="009D212E">
            <w:pPr>
              <w:pStyle w:val="Blokbesedila"/>
              <w:keepNext/>
              <w:keepLines/>
              <w:tabs>
                <w:tab w:val="clear" w:pos="8647"/>
                <w:tab w:val="left" w:pos="4842"/>
              </w:tabs>
              <w:ind w:left="0" w:right="317"/>
              <w:jc w:val="both"/>
              <w:rPr>
                <w:rFonts w:ascii="Tahoma" w:hAnsi="Tahoma" w:cs="Tahoma"/>
                <w:b/>
                <w:sz w:val="20"/>
              </w:rPr>
            </w:pPr>
          </w:p>
        </w:tc>
        <w:tc>
          <w:tcPr>
            <w:tcW w:w="3162" w:type="dxa"/>
          </w:tcPr>
          <w:p w14:paraId="6819ED67" w14:textId="389A47FA" w:rsidR="009D212E" w:rsidRPr="00200A24" w:rsidRDefault="009D212E" w:rsidP="009D212E">
            <w:pPr>
              <w:pStyle w:val="Blokbesedila"/>
              <w:keepNext/>
              <w:keepLines/>
              <w:tabs>
                <w:tab w:val="clear" w:pos="8647"/>
                <w:tab w:val="left" w:pos="4842"/>
              </w:tabs>
              <w:ind w:left="0" w:right="317"/>
              <w:jc w:val="center"/>
              <w:rPr>
                <w:rFonts w:ascii="Tahoma" w:hAnsi="Tahoma" w:cs="Tahoma"/>
                <w:b/>
                <w:sz w:val="20"/>
              </w:rPr>
            </w:pPr>
            <w:r w:rsidRPr="00200A24">
              <w:rPr>
                <w:rFonts w:ascii="Tahoma" w:hAnsi="Tahoma" w:cs="Tahoma"/>
                <w:b/>
                <w:sz w:val="20"/>
              </w:rPr>
              <w:t>Sklop 1</w:t>
            </w:r>
            <w:r w:rsidR="00200A24" w:rsidRPr="00200A24">
              <w:rPr>
                <w:rFonts w:ascii="Tahoma" w:hAnsi="Tahoma" w:cs="Tahoma"/>
                <w:b/>
                <w:sz w:val="20"/>
              </w:rPr>
              <w:t xml:space="preserve"> - </w:t>
            </w:r>
            <w:r w:rsidR="00200A24" w:rsidRPr="00200A24">
              <w:rPr>
                <w:rFonts w:ascii="Tahoma" w:hAnsi="Tahoma" w:cs="Tahoma"/>
                <w:b/>
                <w:noProof/>
                <w:sz w:val="20"/>
              </w:rPr>
              <w:t>Dobava sezonskega cvetja, trajnic in substratov</w:t>
            </w:r>
          </w:p>
        </w:tc>
        <w:tc>
          <w:tcPr>
            <w:tcW w:w="3163" w:type="dxa"/>
          </w:tcPr>
          <w:p w14:paraId="45B5865F" w14:textId="3316776D" w:rsidR="009D212E" w:rsidRPr="00200A24" w:rsidRDefault="009D212E" w:rsidP="009D212E">
            <w:pPr>
              <w:pStyle w:val="Blokbesedila"/>
              <w:keepNext/>
              <w:keepLines/>
              <w:tabs>
                <w:tab w:val="clear" w:pos="8647"/>
                <w:tab w:val="left" w:pos="4842"/>
              </w:tabs>
              <w:ind w:left="0" w:right="317"/>
              <w:jc w:val="center"/>
              <w:rPr>
                <w:rFonts w:ascii="Tahoma" w:hAnsi="Tahoma" w:cs="Tahoma"/>
                <w:b/>
                <w:sz w:val="20"/>
              </w:rPr>
            </w:pPr>
            <w:r w:rsidRPr="00200A24">
              <w:rPr>
                <w:rFonts w:ascii="Tahoma" w:hAnsi="Tahoma" w:cs="Tahoma"/>
                <w:b/>
                <w:sz w:val="20"/>
              </w:rPr>
              <w:t>Sklop 2</w:t>
            </w:r>
            <w:r w:rsidR="00200A24" w:rsidRPr="00200A24">
              <w:rPr>
                <w:rFonts w:ascii="Tahoma" w:hAnsi="Tahoma" w:cs="Tahoma"/>
                <w:b/>
                <w:sz w:val="20"/>
              </w:rPr>
              <w:t xml:space="preserve"> - Dobava dendrološkega materiala</w:t>
            </w:r>
          </w:p>
        </w:tc>
      </w:tr>
      <w:tr w:rsidR="009D212E" w14:paraId="55E2CA5B" w14:textId="77777777" w:rsidTr="00FE2EEE">
        <w:trPr>
          <w:trHeight w:val="916"/>
        </w:trPr>
        <w:tc>
          <w:tcPr>
            <w:tcW w:w="3162" w:type="dxa"/>
          </w:tcPr>
          <w:p w14:paraId="349ACBFF" w14:textId="77777777" w:rsidR="009D212E" w:rsidRDefault="009D212E" w:rsidP="009D212E">
            <w:pPr>
              <w:pStyle w:val="Blokbesedila"/>
              <w:keepNext/>
              <w:keepLines/>
              <w:tabs>
                <w:tab w:val="clear" w:pos="8647"/>
                <w:tab w:val="left" w:pos="4842"/>
              </w:tabs>
              <w:ind w:left="0" w:right="317"/>
              <w:jc w:val="center"/>
              <w:rPr>
                <w:rFonts w:ascii="Tahoma" w:hAnsi="Tahoma" w:cs="Tahoma"/>
                <w:b/>
                <w:sz w:val="20"/>
              </w:rPr>
            </w:pPr>
          </w:p>
          <w:p w14:paraId="3190B8A0" w14:textId="77777777" w:rsidR="009D212E" w:rsidRDefault="009D212E" w:rsidP="009D212E">
            <w:pPr>
              <w:pStyle w:val="Blokbesedila"/>
              <w:keepNext/>
              <w:keepLines/>
              <w:tabs>
                <w:tab w:val="clear" w:pos="8647"/>
                <w:tab w:val="left" w:pos="4842"/>
              </w:tabs>
              <w:ind w:left="0" w:right="317"/>
              <w:jc w:val="center"/>
              <w:rPr>
                <w:rFonts w:ascii="Tahoma" w:hAnsi="Tahoma" w:cs="Tahoma"/>
                <w:b/>
                <w:sz w:val="20"/>
              </w:rPr>
            </w:pPr>
            <w:r>
              <w:rPr>
                <w:rFonts w:ascii="Tahoma" w:hAnsi="Tahoma" w:cs="Tahoma"/>
                <w:b/>
                <w:sz w:val="20"/>
              </w:rPr>
              <w:t>Skupna ponudbena cena v EUR brez DDV</w:t>
            </w:r>
          </w:p>
        </w:tc>
        <w:tc>
          <w:tcPr>
            <w:tcW w:w="3162" w:type="dxa"/>
          </w:tcPr>
          <w:p w14:paraId="18079470" w14:textId="77777777" w:rsidR="009D212E" w:rsidRDefault="009D212E" w:rsidP="009D212E">
            <w:pPr>
              <w:pStyle w:val="Blokbesedila"/>
              <w:keepNext/>
              <w:keepLines/>
              <w:tabs>
                <w:tab w:val="clear" w:pos="8647"/>
                <w:tab w:val="left" w:pos="4842"/>
              </w:tabs>
              <w:ind w:left="0" w:right="317"/>
              <w:jc w:val="right"/>
              <w:rPr>
                <w:rFonts w:ascii="Tahoma" w:hAnsi="Tahoma" w:cs="Tahoma"/>
                <w:b/>
                <w:sz w:val="20"/>
              </w:rPr>
            </w:pPr>
          </w:p>
          <w:p w14:paraId="75D65D02" w14:textId="77777777" w:rsidR="009D212E" w:rsidRDefault="009D212E" w:rsidP="009D212E">
            <w:pPr>
              <w:pStyle w:val="Blokbesedila"/>
              <w:keepNext/>
              <w:keepLines/>
              <w:tabs>
                <w:tab w:val="clear" w:pos="8647"/>
                <w:tab w:val="left" w:pos="4842"/>
              </w:tabs>
              <w:ind w:left="0" w:right="317"/>
              <w:jc w:val="right"/>
              <w:rPr>
                <w:rFonts w:ascii="Tahoma" w:hAnsi="Tahoma" w:cs="Tahoma"/>
                <w:b/>
                <w:sz w:val="20"/>
              </w:rPr>
            </w:pPr>
            <w:r>
              <w:rPr>
                <w:rFonts w:ascii="Tahoma" w:hAnsi="Tahoma" w:cs="Tahoma"/>
                <w:b/>
                <w:sz w:val="20"/>
              </w:rPr>
              <w:t xml:space="preserve"> </w:t>
            </w:r>
            <w:r w:rsidR="006602BB">
              <w:rPr>
                <w:rFonts w:ascii="Tahoma" w:hAnsi="Tahoma" w:cs="Tahoma"/>
                <w:b/>
                <w:sz w:val="20"/>
              </w:rPr>
              <w:t xml:space="preserve">     </w:t>
            </w:r>
            <w:r>
              <w:rPr>
                <w:rFonts w:ascii="Tahoma" w:hAnsi="Tahoma" w:cs="Tahoma"/>
                <w:b/>
                <w:sz w:val="20"/>
              </w:rPr>
              <w:t xml:space="preserve"> EUR</w:t>
            </w:r>
          </w:p>
        </w:tc>
        <w:tc>
          <w:tcPr>
            <w:tcW w:w="3163" w:type="dxa"/>
          </w:tcPr>
          <w:p w14:paraId="3BBB0B24" w14:textId="77777777" w:rsidR="009D212E" w:rsidRDefault="009D212E" w:rsidP="009D212E">
            <w:pPr>
              <w:pStyle w:val="Blokbesedila"/>
              <w:keepNext/>
              <w:keepLines/>
              <w:tabs>
                <w:tab w:val="clear" w:pos="8647"/>
                <w:tab w:val="left" w:pos="4842"/>
              </w:tabs>
              <w:ind w:left="0" w:right="317"/>
              <w:jc w:val="right"/>
              <w:rPr>
                <w:rFonts w:ascii="Tahoma" w:hAnsi="Tahoma" w:cs="Tahoma"/>
                <w:b/>
                <w:sz w:val="20"/>
              </w:rPr>
            </w:pPr>
          </w:p>
          <w:p w14:paraId="11A72FD5" w14:textId="77777777" w:rsidR="009D212E" w:rsidRDefault="009D212E" w:rsidP="009D212E">
            <w:pPr>
              <w:pStyle w:val="Blokbesedila"/>
              <w:keepNext/>
              <w:keepLines/>
              <w:tabs>
                <w:tab w:val="clear" w:pos="8647"/>
                <w:tab w:val="left" w:pos="4842"/>
              </w:tabs>
              <w:ind w:left="0" w:right="317"/>
              <w:jc w:val="right"/>
              <w:rPr>
                <w:rFonts w:ascii="Tahoma" w:hAnsi="Tahoma" w:cs="Tahoma"/>
                <w:b/>
                <w:sz w:val="20"/>
              </w:rPr>
            </w:pPr>
            <w:r>
              <w:rPr>
                <w:rFonts w:ascii="Tahoma" w:hAnsi="Tahoma" w:cs="Tahoma"/>
                <w:b/>
                <w:sz w:val="20"/>
              </w:rPr>
              <w:t xml:space="preserve">  EUR</w:t>
            </w:r>
          </w:p>
        </w:tc>
      </w:tr>
    </w:tbl>
    <w:p w14:paraId="7879E5F0" w14:textId="77777777" w:rsidR="009D212E" w:rsidRDefault="009D212E" w:rsidP="009D212E">
      <w:pPr>
        <w:pStyle w:val="Blokbesedila"/>
        <w:keepNext/>
        <w:keepLines/>
        <w:ind w:left="0" w:right="567"/>
        <w:jc w:val="both"/>
        <w:rPr>
          <w:rFonts w:ascii="Tahoma" w:hAnsi="Tahoma" w:cs="Tahoma"/>
          <w:b/>
          <w:sz w:val="20"/>
        </w:rPr>
      </w:pPr>
    </w:p>
    <w:p w14:paraId="77772311" w14:textId="77777777" w:rsidR="009D212E" w:rsidRPr="00E43BEF" w:rsidRDefault="009D212E" w:rsidP="009D212E">
      <w:pPr>
        <w:pStyle w:val="Blokbesedila"/>
        <w:keepNext/>
        <w:keepLines/>
        <w:ind w:right="567"/>
        <w:jc w:val="both"/>
        <w:rPr>
          <w:rFonts w:ascii="Tahoma" w:hAnsi="Tahoma" w:cs="Tahoma"/>
          <w:b/>
          <w:sz w:val="20"/>
        </w:rPr>
      </w:pPr>
    </w:p>
    <w:p w14:paraId="30893F2F" w14:textId="77777777" w:rsidR="009D212E" w:rsidRPr="006602BB" w:rsidRDefault="009D212E" w:rsidP="006602BB">
      <w:pPr>
        <w:pStyle w:val="Blokbesedila"/>
        <w:keepNext/>
        <w:keepLines/>
        <w:numPr>
          <w:ilvl w:val="0"/>
          <w:numId w:val="13"/>
        </w:numPr>
        <w:ind w:left="360" w:right="567"/>
        <w:jc w:val="both"/>
        <w:rPr>
          <w:rFonts w:ascii="Tahoma" w:hAnsi="Tahoma" w:cs="Tahoma"/>
          <w:b/>
          <w:sz w:val="20"/>
        </w:rPr>
      </w:pPr>
      <w:r>
        <w:rPr>
          <w:rFonts w:ascii="Tahoma" w:hAnsi="Tahoma" w:cs="Tahoma"/>
          <w:b/>
          <w:sz w:val="20"/>
        </w:rPr>
        <w:t>DOBAVNI</w:t>
      </w:r>
      <w:r w:rsidRPr="005033A3">
        <w:rPr>
          <w:rFonts w:ascii="Tahoma" w:hAnsi="Tahoma" w:cs="Tahoma"/>
          <w:b/>
          <w:sz w:val="20"/>
        </w:rPr>
        <w:t xml:space="preserve"> ROK</w:t>
      </w:r>
      <w:r w:rsidR="006602BB">
        <w:rPr>
          <w:rFonts w:ascii="Tahoma" w:hAnsi="Tahoma" w:cs="Tahoma"/>
          <w:b/>
          <w:sz w:val="20"/>
        </w:rPr>
        <w:t xml:space="preserve"> </w:t>
      </w:r>
      <w:r w:rsidRPr="006602BB">
        <w:rPr>
          <w:rFonts w:ascii="Tahoma" w:hAnsi="Tahoma" w:cs="Tahoma"/>
          <w:b/>
          <w:sz w:val="20"/>
        </w:rPr>
        <w:t>znaša za:</w:t>
      </w:r>
    </w:p>
    <w:p w14:paraId="1C49B93B" w14:textId="77777777" w:rsidR="009D212E" w:rsidRDefault="009D212E" w:rsidP="009D212E">
      <w:pPr>
        <w:keepNext/>
        <w:keepLines/>
        <w:jc w:val="both"/>
        <w:rPr>
          <w:rFonts w:ascii="Tahoma" w:hAnsi="Tahoma" w:cs="Tahoma"/>
          <w:i/>
          <w:sz w:val="18"/>
          <w:szCs w:val="18"/>
        </w:rPr>
      </w:pPr>
      <w:r w:rsidRPr="005033A3">
        <w:rPr>
          <w:rFonts w:ascii="Tahoma" w:hAnsi="Tahoma" w:cs="Tahoma"/>
          <w:i/>
          <w:sz w:val="18"/>
          <w:szCs w:val="18"/>
        </w:rPr>
        <w:t xml:space="preserve">      (ustrezno obkroži)</w:t>
      </w:r>
    </w:p>
    <w:p w14:paraId="5353C707" w14:textId="77777777" w:rsidR="009D212E" w:rsidRPr="005033A3" w:rsidRDefault="009D212E" w:rsidP="009D212E">
      <w:pPr>
        <w:keepNext/>
        <w:keepLines/>
        <w:jc w:val="both"/>
        <w:rPr>
          <w:rFonts w:ascii="Tahoma" w:hAnsi="Tahoma" w:cs="Tahoma"/>
          <w:i/>
          <w:sz w:val="18"/>
          <w:szCs w:val="18"/>
        </w:rPr>
      </w:pPr>
    </w:p>
    <w:p w14:paraId="6039BCE9" w14:textId="14405643" w:rsidR="00ED020C" w:rsidRPr="00ED020C" w:rsidRDefault="009D212E" w:rsidP="002B0A14">
      <w:pPr>
        <w:keepNext/>
        <w:keepLines/>
        <w:numPr>
          <w:ilvl w:val="1"/>
          <w:numId w:val="31"/>
        </w:numPr>
        <w:suppressAutoHyphens/>
        <w:ind w:left="1440" w:hanging="567"/>
        <w:jc w:val="both"/>
        <w:rPr>
          <w:rFonts w:ascii="Tahoma" w:hAnsi="Tahoma" w:cs="Tahoma"/>
        </w:rPr>
      </w:pPr>
      <w:r w:rsidRPr="00ED020C">
        <w:rPr>
          <w:rFonts w:ascii="Tahoma" w:hAnsi="Tahoma" w:cs="Tahoma"/>
        </w:rPr>
        <w:t>Sklop 1:</w:t>
      </w:r>
      <w:r w:rsidR="00200A24" w:rsidRPr="00ED020C">
        <w:rPr>
          <w:rFonts w:ascii="Tahoma" w:hAnsi="Tahoma" w:cs="Tahoma"/>
        </w:rPr>
        <w:t xml:space="preserve"> </w:t>
      </w:r>
      <w:r w:rsidR="00200A24" w:rsidRPr="00ED020C">
        <w:rPr>
          <w:rFonts w:ascii="Tahoma" w:hAnsi="Tahoma" w:cs="Tahoma"/>
          <w:b/>
          <w:noProof/>
        </w:rPr>
        <w:t>Dobava sezonskega cvetja, trajnic in substratov</w:t>
      </w:r>
      <w:r w:rsidRPr="00ED020C">
        <w:rPr>
          <w:rFonts w:ascii="Tahoma" w:hAnsi="Tahoma" w:cs="Tahoma"/>
        </w:rPr>
        <w:t xml:space="preserve"> _______ </w:t>
      </w:r>
      <w:r w:rsidR="006602BB" w:rsidRPr="00ED020C">
        <w:rPr>
          <w:rFonts w:ascii="Tahoma" w:hAnsi="Tahoma" w:cs="Tahoma"/>
        </w:rPr>
        <w:t>(</w:t>
      </w:r>
      <w:r w:rsidR="00ED020C" w:rsidRPr="00ED020C">
        <w:rPr>
          <w:rFonts w:ascii="Tahoma" w:hAnsi="Tahoma" w:cs="Tahoma"/>
        </w:rPr>
        <w:t>največ v roku treh (3) delovnih dni</w:t>
      </w:r>
      <w:r w:rsidR="00947D31">
        <w:rPr>
          <w:rFonts w:ascii="Tahoma" w:hAnsi="Tahoma" w:cs="Tahoma"/>
        </w:rPr>
        <w:t>) delovne dni</w:t>
      </w:r>
      <w:r w:rsidR="00ED020C" w:rsidRPr="00ED020C">
        <w:rPr>
          <w:rFonts w:ascii="Tahoma" w:hAnsi="Tahoma" w:cs="Tahoma"/>
        </w:rPr>
        <w:t xml:space="preserve"> </w:t>
      </w:r>
      <w:r w:rsidR="006602BB" w:rsidRPr="00ED020C">
        <w:rPr>
          <w:rFonts w:ascii="Tahoma" w:hAnsi="Tahoma" w:cs="Tahoma"/>
        </w:rPr>
        <w:t>od prejema pisnega naročila</w:t>
      </w:r>
      <w:r w:rsidR="00ED020C" w:rsidRPr="00ED020C">
        <w:rPr>
          <w:rFonts w:ascii="Tahoma" w:hAnsi="Tahoma" w:cs="Tahoma"/>
        </w:rPr>
        <w:t>.</w:t>
      </w:r>
    </w:p>
    <w:p w14:paraId="3F3D8B6E" w14:textId="77777777" w:rsidR="006602BB" w:rsidRPr="00ED020C" w:rsidRDefault="006602BB" w:rsidP="006602BB">
      <w:pPr>
        <w:keepNext/>
        <w:keepLines/>
        <w:suppressAutoHyphens/>
        <w:ind w:left="1440"/>
        <w:jc w:val="both"/>
        <w:rPr>
          <w:rFonts w:ascii="Tahoma" w:hAnsi="Tahoma" w:cs="Tahoma"/>
        </w:rPr>
      </w:pPr>
    </w:p>
    <w:p w14:paraId="371AC66A" w14:textId="6A4E5F31" w:rsidR="009D212E" w:rsidRPr="00ED020C" w:rsidRDefault="009D212E" w:rsidP="002B0A14">
      <w:pPr>
        <w:keepNext/>
        <w:keepLines/>
        <w:numPr>
          <w:ilvl w:val="1"/>
          <w:numId w:val="31"/>
        </w:numPr>
        <w:suppressAutoHyphens/>
        <w:ind w:left="1440" w:hanging="567"/>
        <w:jc w:val="both"/>
        <w:rPr>
          <w:rFonts w:ascii="Tahoma" w:hAnsi="Tahoma" w:cs="Tahoma"/>
        </w:rPr>
      </w:pPr>
      <w:r w:rsidRPr="00ED020C">
        <w:rPr>
          <w:rFonts w:ascii="Tahoma" w:hAnsi="Tahoma" w:cs="Tahoma"/>
        </w:rPr>
        <w:t>Sklop 2</w:t>
      </w:r>
      <w:r w:rsidR="00200A24" w:rsidRPr="00ED020C">
        <w:rPr>
          <w:rFonts w:ascii="Tahoma" w:hAnsi="Tahoma" w:cs="Tahoma"/>
        </w:rPr>
        <w:t>:</w:t>
      </w:r>
      <w:r w:rsidRPr="00ED020C">
        <w:rPr>
          <w:rFonts w:ascii="Tahoma" w:hAnsi="Tahoma" w:cs="Tahoma"/>
        </w:rPr>
        <w:t xml:space="preserve"> </w:t>
      </w:r>
      <w:r w:rsidR="00D204C5" w:rsidRPr="00ED020C">
        <w:rPr>
          <w:rFonts w:ascii="Tahoma" w:hAnsi="Tahoma" w:cs="Tahoma"/>
          <w:b/>
        </w:rPr>
        <w:t>Dobava dendrološkega materiala</w:t>
      </w:r>
      <w:r w:rsidR="00D204C5" w:rsidRPr="00ED020C">
        <w:rPr>
          <w:rFonts w:ascii="Tahoma" w:hAnsi="Tahoma" w:cs="Tahoma"/>
        </w:rPr>
        <w:t xml:space="preserve"> </w:t>
      </w:r>
      <w:r w:rsidRPr="00ED020C">
        <w:rPr>
          <w:rFonts w:ascii="Tahoma" w:hAnsi="Tahoma" w:cs="Tahoma"/>
        </w:rPr>
        <w:t xml:space="preserve">_______ </w:t>
      </w:r>
      <w:r w:rsidR="006602BB" w:rsidRPr="00ED020C">
        <w:rPr>
          <w:rFonts w:ascii="Tahoma" w:hAnsi="Tahoma" w:cs="Tahoma"/>
        </w:rPr>
        <w:t>(</w:t>
      </w:r>
      <w:r w:rsidR="00ED020C" w:rsidRPr="00ED020C">
        <w:rPr>
          <w:rFonts w:ascii="Tahoma" w:hAnsi="Tahoma" w:cs="Tahoma"/>
        </w:rPr>
        <w:t>največ v roku sedmih (7) delovnih dni</w:t>
      </w:r>
      <w:r w:rsidR="00947D31">
        <w:rPr>
          <w:rFonts w:ascii="Tahoma" w:hAnsi="Tahoma" w:cs="Tahoma"/>
        </w:rPr>
        <w:t>) delovnih dni</w:t>
      </w:r>
      <w:r w:rsidR="00ED020C" w:rsidRPr="00ED020C">
        <w:rPr>
          <w:rFonts w:ascii="Tahoma" w:hAnsi="Tahoma" w:cs="Tahoma"/>
        </w:rPr>
        <w:t xml:space="preserve"> </w:t>
      </w:r>
      <w:r w:rsidR="006602BB" w:rsidRPr="00ED020C">
        <w:rPr>
          <w:rFonts w:ascii="Tahoma" w:hAnsi="Tahoma" w:cs="Tahoma"/>
        </w:rPr>
        <w:t>od prejema pisnega naročila.</w:t>
      </w:r>
    </w:p>
    <w:p w14:paraId="193AA6FA" w14:textId="77777777" w:rsidR="009D212E" w:rsidRPr="006602BB" w:rsidRDefault="009D212E" w:rsidP="006602BB">
      <w:pPr>
        <w:keepNext/>
        <w:keepLines/>
        <w:rPr>
          <w:rFonts w:ascii="Tahoma" w:hAnsi="Tahoma" w:cs="Tahoma"/>
        </w:rPr>
      </w:pPr>
    </w:p>
    <w:p w14:paraId="168D3410" w14:textId="77777777" w:rsidR="009D212E" w:rsidRPr="00981E9F" w:rsidRDefault="009D212E" w:rsidP="009D212E">
      <w:pPr>
        <w:keepNext/>
        <w:keepLines/>
        <w:jc w:val="both"/>
        <w:rPr>
          <w:rFonts w:ascii="Tahoma" w:hAnsi="Tahoma" w:cs="Tahoma"/>
        </w:rPr>
      </w:pPr>
    </w:p>
    <w:p w14:paraId="4213181D" w14:textId="77777777" w:rsidR="009D212E" w:rsidRPr="00CD45F6" w:rsidRDefault="009D212E" w:rsidP="00206796">
      <w:pPr>
        <w:pStyle w:val="Blokbesedila"/>
        <w:keepNext/>
        <w:keepLines/>
        <w:numPr>
          <w:ilvl w:val="0"/>
          <w:numId w:val="13"/>
        </w:numPr>
        <w:ind w:left="426" w:right="567" w:hanging="426"/>
        <w:jc w:val="both"/>
        <w:rPr>
          <w:rFonts w:ascii="Tahoma" w:hAnsi="Tahoma" w:cs="Tahoma"/>
          <w:b/>
          <w:sz w:val="20"/>
        </w:rPr>
      </w:pPr>
      <w:r w:rsidRPr="00CD45F6">
        <w:rPr>
          <w:rFonts w:ascii="Tahoma" w:hAnsi="Tahoma" w:cs="Tahoma"/>
          <w:b/>
          <w:sz w:val="20"/>
        </w:rPr>
        <w:t>VELJAVNOST PONUDBE</w:t>
      </w:r>
    </w:p>
    <w:p w14:paraId="7190E341" w14:textId="77777777" w:rsidR="009D212E" w:rsidRPr="005033A3" w:rsidRDefault="009D212E" w:rsidP="009D212E">
      <w:pPr>
        <w:keepNext/>
        <w:keepLines/>
        <w:jc w:val="both"/>
        <w:rPr>
          <w:rFonts w:ascii="Tahoma" w:hAnsi="Tahoma" w:cs="Tahoma"/>
        </w:rPr>
      </w:pPr>
    </w:p>
    <w:p w14:paraId="5E6B22D5" w14:textId="77777777" w:rsidR="009D212E" w:rsidRPr="005033A3" w:rsidRDefault="009D212E" w:rsidP="009D212E">
      <w:pPr>
        <w:keepNext/>
        <w:keepLines/>
        <w:jc w:val="both"/>
        <w:rPr>
          <w:rFonts w:ascii="Tahoma" w:hAnsi="Tahoma" w:cs="Tahoma"/>
        </w:rPr>
      </w:pPr>
      <w:r w:rsidRPr="005033A3">
        <w:rPr>
          <w:rFonts w:ascii="Tahoma" w:hAnsi="Tahoma" w:cs="Tahoma"/>
        </w:rPr>
        <w:t xml:space="preserve">Veljavnost ponudbe je ______________ </w:t>
      </w:r>
      <w:r>
        <w:rPr>
          <w:rFonts w:ascii="Tahoma" w:hAnsi="Tahoma" w:cs="Tahoma"/>
        </w:rPr>
        <w:t>mesecev</w:t>
      </w:r>
      <w:r w:rsidRPr="005033A3">
        <w:rPr>
          <w:rFonts w:ascii="Tahoma" w:hAnsi="Tahoma" w:cs="Tahoma"/>
        </w:rPr>
        <w:t xml:space="preserve"> (minimalno </w:t>
      </w:r>
      <w:r>
        <w:rPr>
          <w:rFonts w:ascii="Tahoma" w:hAnsi="Tahoma" w:cs="Tahoma"/>
        </w:rPr>
        <w:t>štiri</w:t>
      </w:r>
      <w:r w:rsidRPr="005033A3">
        <w:rPr>
          <w:rFonts w:ascii="Tahoma" w:hAnsi="Tahoma" w:cs="Tahoma"/>
        </w:rPr>
        <w:t xml:space="preserve"> (</w:t>
      </w:r>
      <w:r>
        <w:rPr>
          <w:rFonts w:ascii="Tahoma" w:hAnsi="Tahoma" w:cs="Tahoma"/>
        </w:rPr>
        <w:t>4</w:t>
      </w:r>
      <w:r w:rsidRPr="005033A3">
        <w:rPr>
          <w:rFonts w:ascii="Tahoma" w:hAnsi="Tahoma" w:cs="Tahoma"/>
        </w:rPr>
        <w:t xml:space="preserve">) </w:t>
      </w:r>
      <w:r>
        <w:rPr>
          <w:rFonts w:ascii="Tahoma" w:hAnsi="Tahoma" w:cs="Tahoma"/>
        </w:rPr>
        <w:t>mesece)</w:t>
      </w:r>
      <w:r w:rsidRPr="005033A3">
        <w:rPr>
          <w:rFonts w:ascii="Tahoma" w:hAnsi="Tahoma" w:cs="Tahoma"/>
        </w:rPr>
        <w:t xml:space="preserve"> od datuma</w:t>
      </w:r>
      <w:r>
        <w:rPr>
          <w:rFonts w:ascii="Tahoma" w:hAnsi="Tahoma" w:cs="Tahoma"/>
        </w:rPr>
        <w:t>, določenega za</w:t>
      </w:r>
      <w:r w:rsidRPr="005033A3">
        <w:rPr>
          <w:rFonts w:ascii="Tahoma" w:hAnsi="Tahoma" w:cs="Tahoma"/>
        </w:rPr>
        <w:t xml:space="preserve"> </w:t>
      </w:r>
      <w:r>
        <w:rPr>
          <w:rFonts w:ascii="Tahoma" w:hAnsi="Tahoma" w:cs="Tahoma"/>
        </w:rPr>
        <w:t>oddajo</w:t>
      </w:r>
      <w:r w:rsidRPr="005033A3">
        <w:rPr>
          <w:rFonts w:ascii="Tahoma" w:hAnsi="Tahoma" w:cs="Tahoma"/>
        </w:rPr>
        <w:t xml:space="preserve"> ponudb.</w:t>
      </w:r>
    </w:p>
    <w:p w14:paraId="4F2426B6" w14:textId="746DB3DA" w:rsidR="009D212E" w:rsidRDefault="009D212E" w:rsidP="009D212E">
      <w:pPr>
        <w:keepNext/>
        <w:keepLines/>
        <w:rPr>
          <w:sz w:val="17"/>
          <w:szCs w:val="17"/>
        </w:rPr>
      </w:pPr>
    </w:p>
    <w:p w14:paraId="2F99B851" w14:textId="77777777" w:rsidR="00200A24" w:rsidRDefault="00200A24" w:rsidP="009D212E">
      <w:pPr>
        <w:keepNext/>
        <w:keepLines/>
        <w:rPr>
          <w:sz w:val="17"/>
          <w:szCs w:val="17"/>
        </w:rPr>
      </w:pPr>
    </w:p>
    <w:p w14:paraId="38EDEC15" w14:textId="77777777" w:rsidR="006602BB" w:rsidRDefault="006602BB" w:rsidP="009D212E">
      <w:pPr>
        <w:keepNext/>
        <w:keepLines/>
        <w:rPr>
          <w:sz w:val="17"/>
          <w:szCs w:val="17"/>
        </w:rPr>
      </w:pPr>
    </w:p>
    <w:p w14:paraId="1A86C4E9" w14:textId="77777777" w:rsidR="009D212E" w:rsidRPr="008A3D17" w:rsidRDefault="009D212E" w:rsidP="009D212E">
      <w:pPr>
        <w:keepNext/>
        <w:keepLines/>
        <w:rPr>
          <w:sz w:val="17"/>
          <w:szCs w:val="17"/>
        </w:rPr>
      </w:pPr>
    </w:p>
    <w:tbl>
      <w:tblPr>
        <w:tblW w:w="9639" w:type="dxa"/>
        <w:tblInd w:w="30" w:type="dxa"/>
        <w:tblLayout w:type="fixed"/>
        <w:tblCellMar>
          <w:left w:w="30" w:type="dxa"/>
          <w:right w:w="30" w:type="dxa"/>
        </w:tblCellMar>
        <w:tblLook w:val="0000" w:firstRow="0" w:lastRow="0" w:firstColumn="0" w:lastColumn="0" w:noHBand="0" w:noVBand="0"/>
      </w:tblPr>
      <w:tblGrid>
        <w:gridCol w:w="3402"/>
        <w:gridCol w:w="2977"/>
        <w:gridCol w:w="3260"/>
      </w:tblGrid>
      <w:tr w:rsidR="009D212E" w:rsidRPr="008A3D17" w14:paraId="2BEAA429" w14:textId="77777777" w:rsidTr="00FE2EEE">
        <w:trPr>
          <w:trHeight w:val="235"/>
        </w:trPr>
        <w:tc>
          <w:tcPr>
            <w:tcW w:w="3402" w:type="dxa"/>
            <w:tcBorders>
              <w:bottom w:val="single" w:sz="4" w:space="0" w:color="auto"/>
            </w:tcBorders>
          </w:tcPr>
          <w:p w14:paraId="3F3CEBF9" w14:textId="77777777" w:rsidR="009D212E" w:rsidRPr="008A3D17" w:rsidRDefault="009D212E" w:rsidP="009D212E">
            <w:pPr>
              <w:keepNext/>
              <w:keepLines/>
              <w:jc w:val="both"/>
              <w:rPr>
                <w:rFonts w:ascii="Tahoma" w:hAnsi="Tahoma" w:cs="Tahoma"/>
                <w:snapToGrid w:val="0"/>
                <w:color w:val="000000"/>
              </w:rPr>
            </w:pPr>
          </w:p>
        </w:tc>
        <w:tc>
          <w:tcPr>
            <w:tcW w:w="2977" w:type="dxa"/>
          </w:tcPr>
          <w:p w14:paraId="1F357452" w14:textId="77777777" w:rsidR="009D212E" w:rsidRPr="008A3D17" w:rsidRDefault="009D212E" w:rsidP="009D212E">
            <w:pPr>
              <w:keepNext/>
              <w:keepLines/>
              <w:jc w:val="center"/>
              <w:rPr>
                <w:rFonts w:ascii="Tahoma" w:hAnsi="Tahoma" w:cs="Tahoma"/>
                <w:snapToGrid w:val="0"/>
                <w:color w:val="000000"/>
              </w:rPr>
            </w:pPr>
          </w:p>
        </w:tc>
        <w:tc>
          <w:tcPr>
            <w:tcW w:w="3260" w:type="dxa"/>
            <w:tcBorders>
              <w:bottom w:val="single" w:sz="4" w:space="0" w:color="auto"/>
            </w:tcBorders>
          </w:tcPr>
          <w:p w14:paraId="60BC1E7E" w14:textId="77777777" w:rsidR="009D212E" w:rsidRPr="008A3D17" w:rsidRDefault="009D212E" w:rsidP="009D212E">
            <w:pPr>
              <w:keepNext/>
              <w:keepLines/>
              <w:tabs>
                <w:tab w:val="left" w:pos="317"/>
                <w:tab w:val="num" w:pos="476"/>
                <w:tab w:val="left" w:pos="556"/>
              </w:tabs>
              <w:jc w:val="both"/>
              <w:rPr>
                <w:rFonts w:ascii="Tahoma" w:hAnsi="Tahoma" w:cs="Tahoma"/>
                <w:snapToGrid w:val="0"/>
                <w:color w:val="000000"/>
                <w:sz w:val="28"/>
              </w:rPr>
            </w:pPr>
          </w:p>
        </w:tc>
      </w:tr>
      <w:tr w:rsidR="009D212E" w:rsidRPr="008A3D17" w14:paraId="7D65056B" w14:textId="77777777" w:rsidTr="00FE2EEE">
        <w:trPr>
          <w:trHeight w:val="235"/>
        </w:trPr>
        <w:tc>
          <w:tcPr>
            <w:tcW w:w="3402" w:type="dxa"/>
            <w:tcBorders>
              <w:top w:val="single" w:sz="4" w:space="0" w:color="auto"/>
            </w:tcBorders>
          </w:tcPr>
          <w:p w14:paraId="63A8914F" w14:textId="77777777" w:rsidR="009D212E" w:rsidRPr="008A3D17" w:rsidRDefault="009D212E" w:rsidP="009D212E">
            <w:pPr>
              <w:keepNext/>
              <w:keepLines/>
              <w:jc w:val="center"/>
              <w:rPr>
                <w:rFonts w:ascii="Tahoma" w:hAnsi="Tahoma" w:cs="Tahoma"/>
                <w:snapToGrid w:val="0"/>
                <w:color w:val="000000"/>
                <w:sz w:val="18"/>
                <w:szCs w:val="18"/>
              </w:rPr>
            </w:pPr>
            <w:r w:rsidRPr="008A3D17">
              <w:rPr>
                <w:rFonts w:ascii="Tahoma" w:hAnsi="Tahoma" w:cs="Tahoma"/>
                <w:snapToGrid w:val="0"/>
                <w:color w:val="000000"/>
                <w:sz w:val="18"/>
                <w:szCs w:val="18"/>
              </w:rPr>
              <w:t>(kraj, datum)</w:t>
            </w:r>
          </w:p>
        </w:tc>
        <w:tc>
          <w:tcPr>
            <w:tcW w:w="2977" w:type="dxa"/>
          </w:tcPr>
          <w:p w14:paraId="54DB6A6D" w14:textId="77777777" w:rsidR="009D212E" w:rsidRPr="008A3D17" w:rsidRDefault="009D212E" w:rsidP="009D212E">
            <w:pPr>
              <w:keepNext/>
              <w:keepLines/>
              <w:jc w:val="center"/>
              <w:rPr>
                <w:rFonts w:ascii="Tahoma" w:hAnsi="Tahoma" w:cs="Tahoma"/>
                <w:snapToGrid w:val="0"/>
                <w:color w:val="000000"/>
                <w:sz w:val="18"/>
                <w:szCs w:val="18"/>
              </w:rPr>
            </w:pPr>
            <w:r w:rsidRPr="008A3D17">
              <w:rPr>
                <w:rFonts w:ascii="Tahoma" w:hAnsi="Tahoma" w:cs="Tahoma"/>
                <w:snapToGrid w:val="0"/>
                <w:color w:val="000000"/>
                <w:sz w:val="18"/>
                <w:szCs w:val="18"/>
              </w:rPr>
              <w:t>žig</w:t>
            </w:r>
          </w:p>
        </w:tc>
        <w:tc>
          <w:tcPr>
            <w:tcW w:w="3260" w:type="dxa"/>
            <w:tcBorders>
              <w:top w:val="single" w:sz="4" w:space="0" w:color="auto"/>
            </w:tcBorders>
          </w:tcPr>
          <w:p w14:paraId="008EB291" w14:textId="77777777" w:rsidR="009D212E" w:rsidRPr="008A3D17" w:rsidRDefault="009D212E" w:rsidP="009D212E">
            <w:pPr>
              <w:keepNext/>
              <w:keepLines/>
              <w:jc w:val="center"/>
              <w:rPr>
                <w:rFonts w:ascii="Tahoma" w:hAnsi="Tahoma" w:cs="Tahoma"/>
                <w:snapToGrid w:val="0"/>
                <w:color w:val="000000"/>
                <w:sz w:val="18"/>
                <w:szCs w:val="18"/>
              </w:rPr>
            </w:pPr>
            <w:r w:rsidRPr="008A3D17">
              <w:rPr>
                <w:rFonts w:ascii="Tahoma" w:hAnsi="Tahoma" w:cs="Tahoma"/>
                <w:snapToGrid w:val="0"/>
                <w:color w:val="000000"/>
                <w:sz w:val="18"/>
                <w:szCs w:val="18"/>
              </w:rPr>
              <w:t>(Naziv in podpis odgovorne osebe ponudnika)</w:t>
            </w:r>
          </w:p>
        </w:tc>
      </w:tr>
    </w:tbl>
    <w:p w14:paraId="278DC22D" w14:textId="77777777" w:rsidR="009D212E" w:rsidRPr="008A3D17" w:rsidRDefault="009D212E" w:rsidP="009D212E">
      <w:pPr>
        <w:pStyle w:val="Blokbesedila"/>
        <w:keepNext/>
        <w:keepLines/>
        <w:ind w:left="0" w:right="567"/>
        <w:jc w:val="both"/>
        <w:rPr>
          <w:rFonts w:ascii="Tahoma" w:hAnsi="Tahoma" w:cs="Tahoma"/>
          <w:sz w:val="16"/>
        </w:rPr>
      </w:pPr>
    </w:p>
    <w:p w14:paraId="045EF15F" w14:textId="77777777" w:rsidR="004031B9" w:rsidRPr="007124F0" w:rsidRDefault="006C1AB4" w:rsidP="006602BB">
      <w:pPr>
        <w:keepNext/>
        <w:keepLines/>
        <w:jc w:val="both"/>
        <w:rPr>
          <w:rFonts w:ascii="Tahoma" w:hAnsi="Tahoma" w:cs="Tahoma"/>
          <w:b/>
          <w:i/>
          <w:sz w:val="17"/>
          <w:szCs w:val="17"/>
          <w:u w:val="single"/>
        </w:rPr>
      </w:pPr>
      <w:r w:rsidRPr="007124F0">
        <w:rPr>
          <w:rFonts w:ascii="Tahoma" w:hAnsi="Tahoma" w:cs="Tahoma"/>
          <w:b/>
          <w:i/>
          <w:sz w:val="17"/>
          <w:szCs w:val="17"/>
        </w:rPr>
        <w:t xml:space="preserve">Navodilo: </w:t>
      </w:r>
      <w:r w:rsidRPr="007124F0">
        <w:rPr>
          <w:rFonts w:ascii="Tahoma" w:hAnsi="Tahoma" w:cs="Tahoma"/>
          <w:i/>
          <w:sz w:val="17"/>
          <w:szCs w:val="17"/>
        </w:rPr>
        <w:t xml:space="preserve">Ponudnik </w:t>
      </w:r>
      <w:r w:rsidRPr="007124F0">
        <w:rPr>
          <w:rFonts w:ascii="Tahoma" w:hAnsi="Tahoma" w:cs="Tahoma"/>
          <w:b/>
          <w:i/>
          <w:sz w:val="17"/>
          <w:szCs w:val="17"/>
          <w:u w:val="single"/>
        </w:rPr>
        <w:t>mora</w:t>
      </w:r>
      <w:r w:rsidRPr="007124F0">
        <w:rPr>
          <w:rFonts w:ascii="Tahoma" w:hAnsi="Tahoma" w:cs="Tahoma"/>
          <w:i/>
          <w:sz w:val="17"/>
          <w:szCs w:val="17"/>
          <w:u w:val="single"/>
        </w:rPr>
        <w:t xml:space="preserve"> Prilogo 2</w:t>
      </w:r>
      <w:r w:rsidRPr="007124F0">
        <w:rPr>
          <w:rFonts w:ascii="Tahoma" w:hAnsi="Tahoma" w:cs="Tahoma"/>
          <w:b/>
          <w:i/>
          <w:sz w:val="17"/>
          <w:szCs w:val="17"/>
        </w:rPr>
        <w:t xml:space="preserve"> </w:t>
      </w:r>
      <w:r w:rsidRPr="007124F0">
        <w:rPr>
          <w:rFonts w:ascii="Tahoma" w:hAnsi="Tahoma" w:cs="Tahoma"/>
          <w:i/>
          <w:sz w:val="17"/>
          <w:szCs w:val="17"/>
        </w:rPr>
        <w:t>v okviru sistema e-JN</w:t>
      </w:r>
      <w:r w:rsidRPr="007124F0">
        <w:rPr>
          <w:rFonts w:ascii="Tahoma" w:hAnsi="Tahoma" w:cs="Tahoma"/>
          <w:b/>
          <w:i/>
          <w:sz w:val="17"/>
          <w:szCs w:val="17"/>
        </w:rPr>
        <w:t xml:space="preserve"> </w:t>
      </w:r>
      <w:r w:rsidRPr="007124F0">
        <w:rPr>
          <w:rFonts w:ascii="Tahoma" w:hAnsi="Tahoma" w:cs="Tahoma"/>
          <w:b/>
          <w:i/>
          <w:sz w:val="17"/>
          <w:szCs w:val="17"/>
          <w:u w:val="single"/>
        </w:rPr>
        <w:t xml:space="preserve">naložiti ločeno v </w:t>
      </w:r>
      <w:r w:rsidR="0027124E" w:rsidRPr="007124F0">
        <w:rPr>
          <w:rFonts w:ascii="Tahoma" w:hAnsi="Tahoma" w:cs="Tahoma"/>
          <w:b/>
          <w:i/>
          <w:sz w:val="17"/>
          <w:szCs w:val="17"/>
          <w:u w:val="single"/>
        </w:rPr>
        <w:t>Razdelek »Skupna ponudbena vrednost«, del »Predračun«</w:t>
      </w:r>
      <w:r w:rsidRPr="007124F0">
        <w:rPr>
          <w:rFonts w:ascii="Tahoma" w:hAnsi="Tahoma" w:cs="Tahoma"/>
          <w:b/>
          <w:i/>
          <w:sz w:val="17"/>
          <w:szCs w:val="17"/>
          <w:u w:val="single"/>
        </w:rPr>
        <w:t>!!</w:t>
      </w:r>
      <w:r w:rsidR="004031B9" w:rsidRPr="007124F0">
        <w:rPr>
          <w:rFonts w:ascii="Tahoma" w:hAnsi="Tahoma" w:cs="Tahoma"/>
          <w:b/>
          <w:i/>
          <w:sz w:val="17"/>
          <w:szCs w:val="17"/>
          <w:u w:val="single"/>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607A8F" w:rsidRPr="007124F0" w14:paraId="6864926B" w14:textId="77777777" w:rsidTr="00C52849">
        <w:tc>
          <w:tcPr>
            <w:tcW w:w="599" w:type="dxa"/>
            <w:tcBorders>
              <w:right w:val="nil"/>
            </w:tcBorders>
          </w:tcPr>
          <w:p w14:paraId="495E85C1" w14:textId="77777777" w:rsidR="00607A8F" w:rsidRPr="007124F0" w:rsidRDefault="00607A8F" w:rsidP="00FD1326">
            <w:pPr>
              <w:keepLines/>
              <w:widowControl w:val="0"/>
              <w:jc w:val="both"/>
              <w:rPr>
                <w:rFonts w:ascii="Tahoma" w:hAnsi="Tahoma" w:cs="Tahoma"/>
              </w:rPr>
            </w:pPr>
          </w:p>
        </w:tc>
        <w:tc>
          <w:tcPr>
            <w:tcW w:w="7653" w:type="dxa"/>
            <w:tcBorders>
              <w:left w:val="nil"/>
            </w:tcBorders>
          </w:tcPr>
          <w:p w14:paraId="4A3E1873" w14:textId="77777777" w:rsidR="00607A8F" w:rsidRPr="007124F0" w:rsidRDefault="00607A8F" w:rsidP="00FD1326">
            <w:pPr>
              <w:keepLines/>
              <w:widowControl w:val="0"/>
              <w:jc w:val="both"/>
              <w:rPr>
                <w:rFonts w:ascii="Tahoma" w:hAnsi="Tahoma" w:cs="Tahoma"/>
              </w:rPr>
            </w:pPr>
            <w:r w:rsidRPr="007124F0">
              <w:rPr>
                <w:rFonts w:ascii="Tahoma" w:hAnsi="Tahoma" w:cs="Tahoma"/>
              </w:rPr>
              <w:t>PONUDBENI PREDRAČUN</w:t>
            </w:r>
            <w:r w:rsidR="002405D2" w:rsidRPr="007124F0">
              <w:rPr>
                <w:rFonts w:ascii="Tahoma" w:hAnsi="Tahoma" w:cs="Tahoma"/>
              </w:rPr>
              <w:t xml:space="preserve"> </w:t>
            </w:r>
          </w:p>
        </w:tc>
        <w:tc>
          <w:tcPr>
            <w:tcW w:w="912" w:type="dxa"/>
            <w:tcBorders>
              <w:right w:val="nil"/>
            </w:tcBorders>
          </w:tcPr>
          <w:p w14:paraId="4B3CDDBA" w14:textId="77777777" w:rsidR="00607A8F" w:rsidRPr="007124F0" w:rsidRDefault="00607A8F" w:rsidP="00FD1326">
            <w:pPr>
              <w:keepLines/>
              <w:widowControl w:val="0"/>
              <w:jc w:val="both"/>
              <w:rPr>
                <w:rFonts w:ascii="Tahoma" w:hAnsi="Tahoma" w:cs="Tahoma"/>
                <w:b/>
              </w:rPr>
            </w:pPr>
            <w:r w:rsidRPr="007124F0">
              <w:rPr>
                <w:rFonts w:ascii="Tahoma" w:hAnsi="Tahoma" w:cs="Tahoma"/>
                <w:b/>
                <w:i/>
              </w:rPr>
              <w:t xml:space="preserve">Priloga </w:t>
            </w:r>
          </w:p>
        </w:tc>
        <w:tc>
          <w:tcPr>
            <w:tcW w:w="551" w:type="dxa"/>
            <w:tcBorders>
              <w:left w:val="nil"/>
            </w:tcBorders>
          </w:tcPr>
          <w:p w14:paraId="7912FC43" w14:textId="77777777" w:rsidR="00607A8F" w:rsidRPr="007124F0" w:rsidRDefault="00607A8F" w:rsidP="00FD1326">
            <w:pPr>
              <w:keepLines/>
              <w:widowControl w:val="0"/>
              <w:jc w:val="both"/>
              <w:rPr>
                <w:rFonts w:ascii="Tahoma" w:hAnsi="Tahoma" w:cs="Tahoma"/>
                <w:b/>
                <w:i/>
              </w:rPr>
            </w:pPr>
            <w:r w:rsidRPr="007124F0">
              <w:rPr>
                <w:rFonts w:ascii="Tahoma" w:hAnsi="Tahoma" w:cs="Tahoma"/>
                <w:b/>
                <w:i/>
              </w:rPr>
              <w:t>2/1</w:t>
            </w:r>
          </w:p>
        </w:tc>
      </w:tr>
    </w:tbl>
    <w:p w14:paraId="75520B47" w14:textId="77777777" w:rsidR="00607A8F" w:rsidRPr="007124F0" w:rsidRDefault="00607A8F" w:rsidP="00FD1326">
      <w:pPr>
        <w:keepLines/>
        <w:widowControl w:val="0"/>
        <w:jc w:val="both"/>
        <w:rPr>
          <w:rFonts w:ascii="Tahoma" w:hAnsi="Tahoma" w:cs="Tahoma"/>
        </w:rPr>
      </w:pPr>
    </w:p>
    <w:p w14:paraId="67879F06" w14:textId="77777777" w:rsidR="00607A8F" w:rsidRPr="007124F0" w:rsidRDefault="00607A8F" w:rsidP="00FD1326">
      <w:pPr>
        <w:keepLines/>
        <w:widowControl w:val="0"/>
        <w:jc w:val="both"/>
        <w:rPr>
          <w:rFonts w:ascii="Tahoma" w:hAnsi="Tahoma" w:cs="Tahoma"/>
        </w:rPr>
      </w:pPr>
      <w:r w:rsidRPr="007124F0">
        <w:rPr>
          <w:rFonts w:ascii="Tahoma" w:hAnsi="Tahoma" w:cs="Tahoma"/>
        </w:rPr>
        <w:t xml:space="preserve">Obrazec </w:t>
      </w:r>
      <w:r w:rsidR="00540D40" w:rsidRPr="007124F0">
        <w:rPr>
          <w:rFonts w:ascii="Tahoma" w:hAnsi="Tahoma" w:cs="Tahoma"/>
        </w:rPr>
        <w:t xml:space="preserve">ponudbenega </w:t>
      </w:r>
      <w:r w:rsidRPr="007124F0">
        <w:rPr>
          <w:rFonts w:ascii="Tahoma" w:hAnsi="Tahoma" w:cs="Tahoma"/>
        </w:rPr>
        <w:t xml:space="preserve">predračuna </w:t>
      </w:r>
      <w:r w:rsidR="00C0288B" w:rsidRPr="007124F0">
        <w:rPr>
          <w:rFonts w:ascii="Tahoma" w:hAnsi="Tahoma" w:cs="Tahoma"/>
        </w:rPr>
        <w:t>(za posamezni sklop)</w:t>
      </w:r>
      <w:r w:rsidR="009C5D74" w:rsidRPr="007124F0">
        <w:rPr>
          <w:rFonts w:ascii="Tahoma" w:hAnsi="Tahoma" w:cs="Tahoma"/>
        </w:rPr>
        <w:t xml:space="preserve"> </w:t>
      </w:r>
      <w:r w:rsidRPr="007124F0">
        <w:rPr>
          <w:rFonts w:ascii="Tahoma" w:hAnsi="Tahoma" w:cs="Tahoma"/>
        </w:rPr>
        <w:t>je sestavni in neločljivi del razpisne dokumentacije</w:t>
      </w:r>
      <w:r w:rsidRPr="007124F0">
        <w:t xml:space="preserve"> </w:t>
      </w:r>
      <w:r w:rsidRPr="007124F0">
        <w:rPr>
          <w:rFonts w:ascii="Tahoma" w:hAnsi="Tahoma" w:cs="Tahoma"/>
        </w:rPr>
        <w:t>in je na voljo v elektronski (Excel) obliki na mestu</w:t>
      </w:r>
      <w:r w:rsidR="000C7ABE" w:rsidRPr="007124F0">
        <w:rPr>
          <w:rFonts w:ascii="Tahoma" w:hAnsi="Tahoma" w:cs="Tahoma"/>
        </w:rPr>
        <w:t>,</w:t>
      </w:r>
      <w:r w:rsidRPr="007124F0">
        <w:rPr>
          <w:rFonts w:ascii="Tahoma" w:hAnsi="Tahoma" w:cs="Tahoma"/>
        </w:rPr>
        <w:t xml:space="preserve"> kjer je objavljena razpisna dokumentacija. </w:t>
      </w:r>
    </w:p>
    <w:p w14:paraId="58EC8950" w14:textId="77777777" w:rsidR="00861B06" w:rsidRPr="007124F0" w:rsidRDefault="00861B06" w:rsidP="00FD1326">
      <w:pPr>
        <w:keepLines/>
        <w:widowControl w:val="0"/>
        <w:jc w:val="both"/>
        <w:rPr>
          <w:rFonts w:ascii="Tahoma" w:hAnsi="Tahoma" w:cs="Tahoma"/>
        </w:rPr>
      </w:pPr>
    </w:p>
    <w:p w14:paraId="055C9DA1" w14:textId="77777777" w:rsidR="00BB22FC" w:rsidRPr="007124F0" w:rsidRDefault="00BB22FC" w:rsidP="00FD1326">
      <w:pPr>
        <w:keepLines/>
        <w:widowControl w:val="0"/>
        <w:jc w:val="both"/>
        <w:rPr>
          <w:rFonts w:ascii="Tahoma" w:hAnsi="Tahoma" w:cs="Tahoma"/>
          <w:b/>
        </w:rPr>
      </w:pPr>
      <w:r w:rsidRPr="007124F0">
        <w:rPr>
          <w:rFonts w:ascii="Tahoma" w:hAnsi="Tahoma" w:cs="Tahoma"/>
          <w:b/>
        </w:rPr>
        <w:t>Ponudnik naj pri pripravi ponudbe oziroma ponudbenega predračuna upošteva navodila in zahteve iz razpisne dokumentacije v točki 2.2. »Ponudbena cena, ponudben</w:t>
      </w:r>
      <w:r w:rsidR="00122CD3" w:rsidRPr="007124F0">
        <w:rPr>
          <w:rFonts w:ascii="Tahoma" w:hAnsi="Tahoma" w:cs="Tahoma"/>
          <w:b/>
        </w:rPr>
        <w:t>i predračun in okvirne količine</w:t>
      </w:r>
      <w:r w:rsidRPr="007124F0">
        <w:rPr>
          <w:rFonts w:ascii="Tahoma" w:hAnsi="Tahoma" w:cs="Tahoma"/>
          <w:b/>
        </w:rPr>
        <w:t xml:space="preserve"> (za vsak posamezen sklop)«.</w:t>
      </w:r>
    </w:p>
    <w:p w14:paraId="4D17DB9D" w14:textId="77777777" w:rsidR="00BB22FC" w:rsidRPr="007124F0" w:rsidRDefault="00BB22FC" w:rsidP="00FD1326">
      <w:pPr>
        <w:keepLines/>
        <w:widowControl w:val="0"/>
        <w:jc w:val="both"/>
        <w:rPr>
          <w:rFonts w:ascii="Tahoma" w:hAnsi="Tahoma" w:cs="Tahoma"/>
        </w:rPr>
      </w:pPr>
    </w:p>
    <w:p w14:paraId="275103BB" w14:textId="77777777" w:rsidR="00607A8F" w:rsidRPr="007124F0" w:rsidRDefault="00607A8F" w:rsidP="00FD1326">
      <w:pPr>
        <w:keepLines/>
        <w:widowControl w:val="0"/>
        <w:jc w:val="both"/>
        <w:rPr>
          <w:rFonts w:ascii="Tahoma" w:hAnsi="Tahoma" w:cs="Tahoma"/>
        </w:rPr>
      </w:pPr>
      <w:r w:rsidRPr="007124F0">
        <w:rPr>
          <w:rFonts w:ascii="Tahoma" w:hAnsi="Tahoma" w:cs="Tahoma"/>
        </w:rPr>
        <w:t>Zmnožek količin in cen, vsoto postavk oz. ostale računske operacije izvrši računalniški program avtomatsko po vnosu cen v obrazec predračuna.</w:t>
      </w:r>
    </w:p>
    <w:p w14:paraId="6A08F3C6" w14:textId="77777777" w:rsidR="00607A8F" w:rsidRPr="007124F0" w:rsidRDefault="00607A8F" w:rsidP="00FD1326">
      <w:pPr>
        <w:keepLines/>
        <w:widowControl w:val="0"/>
        <w:jc w:val="both"/>
        <w:rPr>
          <w:rFonts w:ascii="Tahoma" w:hAnsi="Tahoma" w:cs="Tahoma"/>
        </w:rPr>
      </w:pPr>
    </w:p>
    <w:p w14:paraId="747CE0C6" w14:textId="77777777" w:rsidR="00607A8F" w:rsidRPr="007124F0" w:rsidRDefault="00607A8F" w:rsidP="00FD1326">
      <w:pPr>
        <w:keepLines/>
        <w:widowControl w:val="0"/>
        <w:jc w:val="both"/>
      </w:pPr>
      <w:r w:rsidRPr="007124F0">
        <w:rPr>
          <w:rFonts w:ascii="Tahoma" w:hAnsi="Tahoma" w:cs="Tahoma"/>
        </w:rPr>
        <w:t xml:space="preserve">Ponudnik </w:t>
      </w:r>
      <w:r w:rsidRPr="007124F0">
        <w:rPr>
          <w:rFonts w:ascii="Tahoma" w:hAnsi="Tahoma" w:cs="Tahoma"/>
          <w:b/>
        </w:rPr>
        <w:t>mora</w:t>
      </w:r>
      <w:r w:rsidRPr="007124F0">
        <w:rPr>
          <w:rFonts w:ascii="Tahoma" w:hAnsi="Tahoma" w:cs="Tahoma"/>
        </w:rPr>
        <w:t xml:space="preserve"> v prilogi priložiti izpolnjen, natisnjen in podpisan predračun</w:t>
      </w:r>
      <w:r w:rsidR="00B07EA4" w:rsidRPr="007124F0">
        <w:rPr>
          <w:rFonts w:ascii="Tahoma" w:hAnsi="Tahoma" w:cs="Tahoma"/>
        </w:rPr>
        <w:t xml:space="preserve"> (za sklop</w:t>
      </w:r>
      <w:r w:rsidR="000C7ABE" w:rsidRPr="007124F0">
        <w:rPr>
          <w:rFonts w:ascii="Tahoma" w:hAnsi="Tahoma" w:cs="Tahoma"/>
        </w:rPr>
        <w:t>,</w:t>
      </w:r>
      <w:r w:rsidR="00B07EA4" w:rsidRPr="007124F0">
        <w:rPr>
          <w:rFonts w:ascii="Tahoma" w:hAnsi="Tahoma" w:cs="Tahoma"/>
        </w:rPr>
        <w:t xml:space="preserve"> za katerega oddaja ponudbo)</w:t>
      </w:r>
      <w:r w:rsidRPr="007124F0">
        <w:rPr>
          <w:rFonts w:ascii="Tahoma" w:hAnsi="Tahoma" w:cs="Tahoma"/>
        </w:rPr>
        <w:t>, ki ga je natisnil iz elektr</w:t>
      </w:r>
      <w:r w:rsidR="00A65DC2" w:rsidRPr="007124F0">
        <w:rPr>
          <w:rFonts w:ascii="Tahoma" w:hAnsi="Tahoma" w:cs="Tahoma"/>
        </w:rPr>
        <w:t xml:space="preserve">onske (Excel) oblike, </w:t>
      </w:r>
      <w:r w:rsidR="00A65DC2" w:rsidRPr="007124F0">
        <w:rPr>
          <w:rFonts w:ascii="Tahoma" w:hAnsi="Tahoma" w:cs="Tahoma"/>
          <w:b/>
          <w:u w:val="single"/>
        </w:rPr>
        <w:t>ter</w:t>
      </w:r>
      <w:r w:rsidRPr="007124F0">
        <w:rPr>
          <w:rFonts w:ascii="Tahoma" w:hAnsi="Tahoma" w:cs="Tahoma"/>
        </w:rPr>
        <w:t xml:space="preserve"> identičnega priloži</w:t>
      </w:r>
      <w:r w:rsidR="00A65DC2" w:rsidRPr="007124F0">
        <w:rPr>
          <w:rFonts w:ascii="Tahoma" w:hAnsi="Tahoma" w:cs="Tahoma"/>
        </w:rPr>
        <w:t>ti</w:t>
      </w:r>
      <w:r w:rsidRPr="007124F0">
        <w:rPr>
          <w:rFonts w:ascii="Tahoma" w:hAnsi="Tahoma" w:cs="Tahoma"/>
        </w:rPr>
        <w:t xml:space="preserve"> tudi v elektronski obliki (</w:t>
      </w:r>
      <w:r w:rsidRPr="007124F0">
        <w:rPr>
          <w:rFonts w:ascii="Tahoma" w:hAnsi="Tahoma" w:cs="Tahoma"/>
          <w:b/>
          <w:u w:val="single"/>
        </w:rPr>
        <w:t>v Excel obliki</w:t>
      </w:r>
      <w:r w:rsidRPr="007124F0">
        <w:rPr>
          <w:rFonts w:ascii="Tahoma" w:hAnsi="Tahoma" w:cs="Tahoma"/>
        </w:rPr>
        <w:t>).</w:t>
      </w:r>
    </w:p>
    <w:p w14:paraId="75C7F0B5" w14:textId="77777777" w:rsidR="00607A8F" w:rsidRPr="007124F0" w:rsidRDefault="00607A8F" w:rsidP="00FD1326">
      <w:pPr>
        <w:keepLines/>
        <w:widowControl w:val="0"/>
        <w:jc w:val="both"/>
        <w:rPr>
          <w:rFonts w:ascii="Tahoma" w:hAnsi="Tahoma" w:cs="Tahoma"/>
        </w:rPr>
      </w:pPr>
    </w:p>
    <w:p w14:paraId="126A356F" w14:textId="21162C0F" w:rsidR="00607A8F" w:rsidRPr="007124F0" w:rsidRDefault="00607A8F" w:rsidP="00FD1326">
      <w:pPr>
        <w:keepLines/>
        <w:widowControl w:val="0"/>
        <w:jc w:val="both"/>
        <w:rPr>
          <w:rFonts w:ascii="Tahoma" w:hAnsi="Tahoma" w:cs="Tahoma"/>
          <w:i/>
        </w:rPr>
      </w:pPr>
      <w:r w:rsidRPr="007124F0">
        <w:rPr>
          <w:rFonts w:ascii="Tahoma" w:hAnsi="Tahoma" w:cs="Tahoma"/>
          <w:i/>
        </w:rPr>
        <w:t>V primeru razlikovanja med tiskano</w:t>
      </w:r>
      <w:r w:rsidR="00947D31">
        <w:rPr>
          <w:rFonts w:ascii="Tahoma" w:hAnsi="Tahoma" w:cs="Tahoma"/>
          <w:i/>
        </w:rPr>
        <w:t xml:space="preserve"> (pdf. format)</w:t>
      </w:r>
      <w:r w:rsidRPr="007124F0">
        <w:rPr>
          <w:rFonts w:ascii="Tahoma" w:hAnsi="Tahoma" w:cs="Tahoma"/>
          <w:i/>
        </w:rPr>
        <w:t xml:space="preserve"> in elektronsko verzijo</w:t>
      </w:r>
      <w:r w:rsidR="00947D31">
        <w:rPr>
          <w:rFonts w:ascii="Tahoma" w:hAnsi="Tahoma" w:cs="Tahoma"/>
          <w:i/>
        </w:rPr>
        <w:t xml:space="preserve"> (excel format)</w:t>
      </w:r>
      <w:r w:rsidRPr="007124F0">
        <w:rPr>
          <w:rFonts w:ascii="Tahoma" w:hAnsi="Tahoma" w:cs="Tahoma"/>
          <w:i/>
        </w:rPr>
        <w:t>, bo naročnik upošteval tiskano verzijo</w:t>
      </w:r>
      <w:r w:rsidR="00947D31">
        <w:rPr>
          <w:rFonts w:ascii="Tahoma" w:hAnsi="Tahoma" w:cs="Tahoma"/>
          <w:i/>
        </w:rPr>
        <w:t xml:space="preserve"> (pdf. format)</w:t>
      </w:r>
      <w:r w:rsidRPr="007124F0">
        <w:rPr>
          <w:rFonts w:ascii="Tahoma" w:hAnsi="Tahoma" w:cs="Tahoma"/>
          <w:i/>
        </w:rPr>
        <w:t xml:space="preserve">. </w:t>
      </w:r>
    </w:p>
    <w:p w14:paraId="0F90A989" w14:textId="77777777" w:rsidR="00607A8F" w:rsidRPr="007124F0" w:rsidRDefault="00607A8F" w:rsidP="00FD1326">
      <w:pPr>
        <w:keepLines/>
        <w:widowControl w:val="0"/>
        <w:jc w:val="both"/>
        <w:rPr>
          <w:rFonts w:ascii="Tahoma" w:hAnsi="Tahoma" w:cs="Tahoma"/>
          <w:i/>
        </w:rPr>
      </w:pPr>
    </w:p>
    <w:p w14:paraId="3BC4A7D0" w14:textId="77777777" w:rsidR="00607A8F" w:rsidRPr="007124F0" w:rsidRDefault="00607A8F" w:rsidP="00FD1326">
      <w:pPr>
        <w:keepLines/>
        <w:widowControl w:val="0"/>
        <w:jc w:val="both"/>
        <w:rPr>
          <w:rFonts w:ascii="Tahoma" w:hAnsi="Tahoma" w:cs="Tahoma"/>
          <w:b/>
          <w:i/>
          <w:sz w:val="18"/>
        </w:rPr>
      </w:pPr>
      <w:r w:rsidRPr="007124F0">
        <w:rPr>
          <w:rFonts w:ascii="Tahoma" w:hAnsi="Tahoma" w:cs="Tahoma"/>
          <w:b/>
          <w:i/>
          <w:sz w:val="18"/>
        </w:rPr>
        <w:t>Ponudniki ponudbenega predračuna ne smejo kakorkoli spreminjati, dodajati vrstice, stolpce ali celice ter spreminjati formule, ki jih je nastavil naročnik ali kakorkoli drugače dopolnjevati.</w:t>
      </w:r>
    </w:p>
    <w:p w14:paraId="0266B580" w14:textId="77777777" w:rsidR="00607A8F" w:rsidRPr="007124F0" w:rsidRDefault="00607A8F" w:rsidP="006602BB">
      <w:pPr>
        <w:keepLines/>
        <w:widowControl w:val="0"/>
        <w:rPr>
          <w:rFonts w:ascii="Tahoma" w:hAnsi="Tahoma" w:cs="Tahoma"/>
          <w:b/>
        </w:rPr>
      </w:pPr>
    </w:p>
    <w:p w14:paraId="394DA84C" w14:textId="77777777" w:rsidR="00607A8F" w:rsidRPr="007124F0" w:rsidRDefault="00607A8F" w:rsidP="00FD1326">
      <w:pPr>
        <w:keepLines/>
        <w:widowControl w:val="0"/>
        <w:ind w:left="357"/>
        <w:rPr>
          <w:rFonts w:ascii="Tahoma" w:hAnsi="Tahoma" w:cs="Tahoma"/>
          <w:b/>
        </w:rPr>
      </w:pPr>
    </w:p>
    <w:p w14:paraId="733E394F" w14:textId="77777777" w:rsidR="00607A8F" w:rsidRPr="007124F0" w:rsidRDefault="00607A8F" w:rsidP="00FD1326">
      <w:pPr>
        <w:keepLines/>
        <w:widowControl w:val="0"/>
        <w:spacing w:line="276" w:lineRule="auto"/>
        <w:jc w:val="both"/>
        <w:rPr>
          <w:rFonts w:ascii="Tahoma" w:hAnsi="Tahoma" w:cs="Tahoma"/>
          <w:b/>
          <w:i/>
          <w:sz w:val="18"/>
        </w:rPr>
      </w:pPr>
      <w:r w:rsidRPr="007124F0">
        <w:rPr>
          <w:rFonts w:ascii="Tahoma" w:hAnsi="Tahoma" w:cs="Tahoma"/>
          <w:b/>
          <w:i/>
          <w:sz w:val="18"/>
        </w:rPr>
        <w:t xml:space="preserve">Navodilo: </w:t>
      </w:r>
    </w:p>
    <w:p w14:paraId="35298A67" w14:textId="77777777" w:rsidR="00607A8F" w:rsidRPr="007124F0" w:rsidRDefault="00607A8F" w:rsidP="00FD1326">
      <w:pPr>
        <w:keepLines/>
        <w:widowControl w:val="0"/>
        <w:spacing w:line="276" w:lineRule="auto"/>
        <w:jc w:val="both"/>
        <w:rPr>
          <w:rFonts w:ascii="Tahoma" w:hAnsi="Tahoma" w:cs="Tahoma"/>
          <w:b/>
          <w:i/>
          <w:sz w:val="18"/>
        </w:rPr>
      </w:pPr>
      <w:r w:rsidRPr="007124F0">
        <w:rPr>
          <w:rFonts w:ascii="Tahoma" w:hAnsi="Tahoma" w:cs="Tahoma"/>
          <w:i/>
          <w:sz w:val="18"/>
        </w:rPr>
        <w:t xml:space="preserve">Ponudnik </w:t>
      </w:r>
      <w:r w:rsidRPr="007124F0">
        <w:rPr>
          <w:rFonts w:ascii="Tahoma" w:hAnsi="Tahoma" w:cs="Tahoma"/>
          <w:b/>
          <w:i/>
          <w:sz w:val="18"/>
          <w:u w:val="single"/>
        </w:rPr>
        <w:t>mora</w:t>
      </w:r>
      <w:r w:rsidRPr="007124F0">
        <w:rPr>
          <w:rFonts w:ascii="Tahoma" w:hAnsi="Tahoma" w:cs="Tahoma"/>
          <w:i/>
          <w:sz w:val="18"/>
          <w:u w:val="single"/>
        </w:rPr>
        <w:t xml:space="preserve"> </w:t>
      </w:r>
      <w:r w:rsidRPr="007124F0">
        <w:rPr>
          <w:rFonts w:ascii="Tahoma" w:hAnsi="Tahoma" w:cs="Tahoma"/>
          <w:b/>
          <w:i/>
          <w:sz w:val="18"/>
          <w:u w:val="single"/>
        </w:rPr>
        <w:t>ponudbeni predračun</w:t>
      </w:r>
      <w:r w:rsidRPr="007124F0">
        <w:rPr>
          <w:rFonts w:ascii="Tahoma" w:hAnsi="Tahoma" w:cs="Tahoma"/>
          <w:i/>
          <w:sz w:val="18"/>
          <w:u w:val="single"/>
        </w:rPr>
        <w:t xml:space="preserve"> (Prilogo 2/1)</w:t>
      </w:r>
      <w:r w:rsidRPr="007124F0">
        <w:rPr>
          <w:rFonts w:ascii="Tahoma" w:hAnsi="Tahoma" w:cs="Tahoma"/>
          <w:b/>
          <w:i/>
          <w:sz w:val="18"/>
        </w:rPr>
        <w:t xml:space="preserve"> </w:t>
      </w:r>
      <w:r w:rsidRPr="007124F0">
        <w:rPr>
          <w:rFonts w:ascii="Tahoma" w:hAnsi="Tahoma" w:cs="Tahoma"/>
          <w:i/>
          <w:sz w:val="18"/>
        </w:rPr>
        <w:t>v okviru sistema e-JN</w:t>
      </w:r>
      <w:r w:rsidRPr="007124F0">
        <w:rPr>
          <w:rFonts w:ascii="Tahoma" w:hAnsi="Tahoma" w:cs="Tahoma"/>
          <w:b/>
          <w:i/>
          <w:sz w:val="18"/>
        </w:rPr>
        <w:t xml:space="preserve"> </w:t>
      </w:r>
      <w:r w:rsidRPr="007124F0">
        <w:rPr>
          <w:rFonts w:ascii="Tahoma" w:hAnsi="Tahoma" w:cs="Tahoma"/>
          <w:b/>
          <w:i/>
          <w:sz w:val="18"/>
          <w:u w:val="single"/>
        </w:rPr>
        <w:t xml:space="preserve">naložiti ločeno v Razdelek »DOKUMENTI«, del »Ostale priloge«!!! </w:t>
      </w:r>
    </w:p>
    <w:p w14:paraId="15AF7141" w14:textId="77777777" w:rsidR="00607A8F" w:rsidRPr="007124F0" w:rsidRDefault="00607A8F" w:rsidP="00FD1326">
      <w:pPr>
        <w:keepLines/>
        <w:widowControl w:val="0"/>
      </w:pPr>
    </w:p>
    <w:p w14:paraId="06988A4E" w14:textId="77777777" w:rsidR="000165B3" w:rsidRPr="007124F0" w:rsidRDefault="000165B3" w:rsidP="00FD1326">
      <w:pPr>
        <w:keepLines/>
        <w:widowControl w:val="0"/>
        <w:rPr>
          <w:sz w:val="12"/>
        </w:rPr>
      </w:pPr>
      <w:r w:rsidRPr="007124F0">
        <w:br w:type="page"/>
      </w: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563339" w:rsidRPr="007124F0" w14:paraId="18E02E0D" w14:textId="77777777" w:rsidTr="00563339">
        <w:trPr>
          <w:trHeight w:val="251"/>
        </w:trPr>
        <w:tc>
          <w:tcPr>
            <w:tcW w:w="212" w:type="dxa"/>
            <w:tcBorders>
              <w:top w:val="single" w:sz="4" w:space="0" w:color="auto"/>
              <w:left w:val="single" w:sz="4" w:space="0" w:color="auto"/>
              <w:bottom w:val="single" w:sz="4" w:space="0" w:color="auto"/>
              <w:right w:val="nil"/>
            </w:tcBorders>
          </w:tcPr>
          <w:p w14:paraId="24FE94F3" w14:textId="77777777" w:rsidR="00563339" w:rsidRPr="007124F0" w:rsidRDefault="00563339" w:rsidP="00FD1326">
            <w:pPr>
              <w:keepLines/>
              <w:widowControl w:val="0"/>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55A4F41C" w14:textId="77777777" w:rsidR="00563339" w:rsidRPr="007124F0" w:rsidRDefault="00563339" w:rsidP="00FD1326">
            <w:pPr>
              <w:keepLines/>
              <w:widowControl w:val="0"/>
              <w:ind w:right="-159"/>
              <w:jc w:val="both"/>
              <w:rPr>
                <w:rFonts w:ascii="Tahoma" w:hAnsi="Tahoma" w:cs="Tahoma"/>
              </w:rPr>
            </w:pPr>
            <w:r w:rsidRPr="007124F0">
              <w:rPr>
                <w:rFonts w:ascii="Tahoma" w:hAnsi="Tahoma" w:cs="Tahoma"/>
              </w:rPr>
              <w:t xml:space="preserve">IZJAVA O IZPOLNJEVANJU POGOJEV – PONUDNIK/PARTNER </w:t>
            </w:r>
          </w:p>
        </w:tc>
        <w:tc>
          <w:tcPr>
            <w:tcW w:w="877" w:type="dxa"/>
            <w:tcBorders>
              <w:top w:val="single" w:sz="4" w:space="0" w:color="auto"/>
              <w:left w:val="single" w:sz="4" w:space="0" w:color="808080"/>
              <w:bottom w:val="single" w:sz="4" w:space="0" w:color="auto"/>
              <w:right w:val="nil"/>
            </w:tcBorders>
            <w:hideMark/>
          </w:tcPr>
          <w:p w14:paraId="3435BB1A" w14:textId="77777777" w:rsidR="00563339" w:rsidRPr="007124F0" w:rsidRDefault="00563339" w:rsidP="00FD1326">
            <w:pPr>
              <w:keepLines/>
              <w:widowControl w:val="0"/>
              <w:jc w:val="both"/>
              <w:rPr>
                <w:rFonts w:ascii="Tahoma" w:hAnsi="Tahoma" w:cs="Tahoma"/>
                <w:b/>
              </w:rPr>
            </w:pPr>
            <w:r w:rsidRPr="007124F0">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0C57A1A0" w14:textId="77777777" w:rsidR="00563339" w:rsidRPr="007124F0" w:rsidRDefault="00563339" w:rsidP="00FD1326">
            <w:pPr>
              <w:keepLines/>
              <w:widowControl w:val="0"/>
              <w:jc w:val="both"/>
              <w:rPr>
                <w:rFonts w:ascii="Tahoma" w:hAnsi="Tahoma" w:cs="Tahoma"/>
                <w:b/>
                <w:i/>
              </w:rPr>
            </w:pPr>
            <w:r w:rsidRPr="007124F0">
              <w:rPr>
                <w:rFonts w:ascii="Tahoma" w:hAnsi="Tahoma" w:cs="Tahoma"/>
                <w:b/>
                <w:i/>
              </w:rPr>
              <w:t>3/1</w:t>
            </w:r>
          </w:p>
        </w:tc>
      </w:tr>
    </w:tbl>
    <w:p w14:paraId="6B5361AA" w14:textId="77777777" w:rsidR="00563339" w:rsidRPr="007124F0" w:rsidRDefault="00563339" w:rsidP="00FD1326">
      <w:pPr>
        <w:keepLines/>
        <w:widowControl w:val="0"/>
        <w:contextualSpacing/>
        <w:jc w:val="both"/>
        <w:rPr>
          <w:rFonts w:ascii="Tahoma" w:hAnsi="Tahoma" w:cs="Tahoma"/>
          <w:sz w:val="16"/>
        </w:rPr>
      </w:pPr>
    </w:p>
    <w:p w14:paraId="78D6B8C1" w14:textId="508A5E14" w:rsidR="00563339" w:rsidRPr="007124F0" w:rsidRDefault="00563339" w:rsidP="00FD1326">
      <w:pPr>
        <w:keepLines/>
        <w:widowControl w:val="0"/>
        <w:spacing w:line="276" w:lineRule="auto"/>
        <w:jc w:val="both"/>
        <w:rPr>
          <w:rFonts w:ascii="Tahoma" w:hAnsi="Tahoma" w:cs="Tahoma"/>
        </w:rPr>
      </w:pPr>
      <w:r w:rsidRPr="007124F0">
        <w:rPr>
          <w:rFonts w:ascii="Tahoma" w:hAnsi="Tahoma" w:cs="Tahoma"/>
        </w:rPr>
        <w:t xml:space="preserve">Ponudnik (partner) _____________________________________________________________________, ki oddajamo ponudbo za javno naročilo </w:t>
      </w:r>
      <w:r w:rsidR="00473F90">
        <w:rPr>
          <w:rFonts w:ascii="Tahoma" w:hAnsi="Tahoma" w:cs="Tahoma"/>
          <w:b/>
        </w:rPr>
        <w:t>VKS-</w:t>
      </w:r>
      <w:r w:rsidR="004876C4">
        <w:rPr>
          <w:rFonts w:ascii="Tahoma" w:hAnsi="Tahoma" w:cs="Tahoma"/>
          <w:b/>
        </w:rPr>
        <w:t>6/25</w:t>
      </w:r>
      <w:r w:rsidRPr="007124F0">
        <w:rPr>
          <w:rFonts w:ascii="Tahoma" w:hAnsi="Tahoma" w:cs="Tahoma"/>
          <w:b/>
        </w:rPr>
        <w:t xml:space="preserve"> – »</w:t>
      </w:r>
      <w:r w:rsidR="00F43C71">
        <w:rPr>
          <w:rFonts w:ascii="Tahoma" w:hAnsi="Tahoma" w:cs="Tahoma"/>
          <w:b/>
        </w:rPr>
        <w:t>Dobava sezonskega cvetja, trajnic in substratov ter dendrološkega materiala</w:t>
      </w:r>
      <w:r w:rsidRPr="007124F0">
        <w:rPr>
          <w:rFonts w:ascii="Tahoma" w:hAnsi="Tahoma" w:cs="Tahoma"/>
          <w:color w:val="000000"/>
        </w:rPr>
        <w:t xml:space="preserve">, pod kazensko in materialno odgovornostjo </w:t>
      </w:r>
      <w:r w:rsidR="000E4361" w:rsidRPr="007124F0">
        <w:rPr>
          <w:rFonts w:ascii="Tahoma" w:hAnsi="Tahoma" w:cs="Tahoma"/>
          <w:color w:val="000000"/>
        </w:rPr>
        <w:t>(za sklop/e</w:t>
      </w:r>
      <w:r w:rsidR="000C7ABE" w:rsidRPr="007124F0">
        <w:rPr>
          <w:rFonts w:ascii="Tahoma" w:hAnsi="Tahoma" w:cs="Tahoma"/>
          <w:color w:val="000000"/>
        </w:rPr>
        <w:t>,</w:t>
      </w:r>
      <w:r w:rsidR="000E4361" w:rsidRPr="007124F0">
        <w:rPr>
          <w:rFonts w:ascii="Tahoma" w:hAnsi="Tahoma" w:cs="Tahoma"/>
          <w:color w:val="000000"/>
        </w:rPr>
        <w:t xml:space="preserve"> za katere/ga oddajamo ponudbo) </w:t>
      </w:r>
      <w:r w:rsidRPr="007124F0">
        <w:rPr>
          <w:rFonts w:ascii="Tahoma" w:hAnsi="Tahoma" w:cs="Tahoma"/>
          <w:color w:val="000000"/>
        </w:rPr>
        <w:t xml:space="preserve">podajamo naslednje izjave: </w:t>
      </w:r>
    </w:p>
    <w:p w14:paraId="607ACA02" w14:textId="77777777" w:rsidR="00563339" w:rsidRPr="007124F0" w:rsidRDefault="00563339" w:rsidP="00FD1326">
      <w:pPr>
        <w:keepLines/>
        <w:widowControl w:val="0"/>
        <w:tabs>
          <w:tab w:val="left" w:pos="8647"/>
          <w:tab w:val="left" w:pos="9354"/>
        </w:tabs>
        <w:ind w:right="-2"/>
        <w:jc w:val="both"/>
        <w:rPr>
          <w:rFonts w:ascii="Tahoma" w:hAnsi="Tahoma" w:cs="Tahoma"/>
          <w:sz w:val="24"/>
        </w:rPr>
      </w:pPr>
    </w:p>
    <w:p w14:paraId="61A49F58" w14:textId="77777777" w:rsidR="00563339" w:rsidRPr="007124F0" w:rsidRDefault="00563339" w:rsidP="002B0A14">
      <w:pPr>
        <w:keepLines/>
        <w:widowControl w:val="0"/>
        <w:numPr>
          <w:ilvl w:val="0"/>
          <w:numId w:val="21"/>
        </w:numPr>
        <w:jc w:val="both"/>
        <w:rPr>
          <w:rFonts w:ascii="Tahoma" w:hAnsi="Tahoma" w:cs="Tahoma"/>
          <w:b/>
        </w:rPr>
      </w:pPr>
      <w:r w:rsidRPr="007124F0">
        <w:rPr>
          <w:rFonts w:ascii="Tahoma" w:hAnsi="Tahoma" w:cs="Tahoma"/>
          <w:b/>
        </w:rPr>
        <w:t>IZJAVA O SPREJEMANJU IN IZPOLNJEVANJU POGOJEV RAZPISNE DOKUMENTACIJE</w:t>
      </w:r>
    </w:p>
    <w:p w14:paraId="0381CD09" w14:textId="77777777" w:rsidR="00563339" w:rsidRPr="007124F0" w:rsidRDefault="00563339" w:rsidP="00FD1326">
      <w:pPr>
        <w:keepLines/>
        <w:widowControl w:val="0"/>
        <w:tabs>
          <w:tab w:val="left" w:pos="8647"/>
          <w:tab w:val="left" w:pos="9354"/>
        </w:tabs>
        <w:ind w:right="-2"/>
        <w:jc w:val="both"/>
        <w:rPr>
          <w:rFonts w:ascii="Tahoma" w:hAnsi="Tahoma" w:cs="Tahoma"/>
          <w:b/>
        </w:rPr>
      </w:pPr>
      <w:r w:rsidRPr="007124F0">
        <w:rPr>
          <w:rFonts w:ascii="Tahoma" w:hAnsi="Tahoma" w:cs="Tahoma"/>
        </w:rPr>
        <w:t>IZJAVLJAMO,</w:t>
      </w:r>
      <w:r w:rsidRPr="007124F0">
        <w:rPr>
          <w:rFonts w:ascii="Tahoma" w:hAnsi="Tahoma" w:cs="Tahoma"/>
          <w:b/>
        </w:rPr>
        <w:t xml:space="preserve"> </w:t>
      </w:r>
      <w:r w:rsidRPr="007124F0">
        <w:rPr>
          <w:rFonts w:ascii="Tahoma" w:hAnsi="Tahoma" w:cs="Tahoma"/>
        </w:rPr>
        <w:t xml:space="preserve">da smo v celoti seznanjeni z vsebino razpisne dokumentacije ter vsemi njenimi popravki in dopolnitvami oz. spremembami in da se strinjamo z </w:t>
      </w:r>
      <w:r w:rsidRPr="007124F0">
        <w:rPr>
          <w:rFonts w:ascii="Tahoma" w:hAnsi="Tahoma" w:cs="Tahoma"/>
          <w:u w:val="single"/>
        </w:rPr>
        <w:t>vsemi pogoji in zahtevami razpisne dokumentacije</w:t>
      </w:r>
      <w:r w:rsidRPr="007124F0">
        <w:rPr>
          <w:rFonts w:ascii="Tahoma" w:hAnsi="Tahoma" w:cs="Tahoma"/>
        </w:rPr>
        <w:t xml:space="preserve"> (opisi, določila, zahteve, pogoji, zahteve glede finančnih zavarovanj </w:t>
      </w:r>
      <w:proofErr w:type="spellStart"/>
      <w:r w:rsidRPr="007124F0">
        <w:rPr>
          <w:rFonts w:ascii="Tahoma" w:hAnsi="Tahoma" w:cs="Tahoma"/>
        </w:rPr>
        <w:t>itd</w:t>
      </w:r>
      <w:proofErr w:type="spellEnd"/>
      <w:r w:rsidRPr="007124F0">
        <w:rPr>
          <w:rFonts w:ascii="Tahoma" w:hAnsi="Tahoma" w:cs="Tahoma"/>
        </w:rPr>
        <w:t xml:space="preserve">…) predmetnega javnega naročila </w:t>
      </w:r>
      <w:r w:rsidRPr="007124F0">
        <w:rPr>
          <w:rFonts w:ascii="Tahoma" w:hAnsi="Tahoma" w:cs="Tahoma"/>
          <w:u w:val="single"/>
        </w:rPr>
        <w:t>oziroma da v celoti izpolnjujemo le-te</w:t>
      </w:r>
      <w:r w:rsidRPr="007124F0">
        <w:rPr>
          <w:rFonts w:ascii="Tahoma" w:hAnsi="Tahoma" w:cs="Tahoma"/>
        </w:rPr>
        <w:t xml:space="preserve">. </w:t>
      </w:r>
    </w:p>
    <w:p w14:paraId="25A3927C" w14:textId="77777777" w:rsidR="00563339" w:rsidRPr="007124F0" w:rsidRDefault="00563339" w:rsidP="00FD1326">
      <w:pPr>
        <w:keepLines/>
        <w:widowControl w:val="0"/>
        <w:tabs>
          <w:tab w:val="left" w:pos="8647"/>
          <w:tab w:val="left" w:pos="9354"/>
        </w:tabs>
        <w:ind w:right="-2"/>
        <w:jc w:val="both"/>
        <w:rPr>
          <w:rFonts w:ascii="Tahoma" w:hAnsi="Tahoma" w:cs="Tahoma"/>
        </w:rPr>
      </w:pPr>
    </w:p>
    <w:p w14:paraId="0F376C14" w14:textId="77777777" w:rsidR="00563339" w:rsidRPr="007124F0" w:rsidRDefault="00563339" w:rsidP="002B0A14">
      <w:pPr>
        <w:keepLines/>
        <w:widowControl w:val="0"/>
        <w:numPr>
          <w:ilvl w:val="0"/>
          <w:numId w:val="21"/>
        </w:numPr>
        <w:jc w:val="both"/>
        <w:rPr>
          <w:rFonts w:ascii="Tahoma" w:hAnsi="Tahoma" w:cs="Tahoma"/>
          <w:b/>
        </w:rPr>
      </w:pPr>
      <w:r w:rsidRPr="007124F0">
        <w:rPr>
          <w:rFonts w:ascii="Tahoma" w:hAnsi="Tahoma" w:cs="Tahoma"/>
          <w:b/>
        </w:rPr>
        <w:t>TEHNIČNA SPECIFIKACIJA</w:t>
      </w:r>
      <w:r w:rsidRPr="007124F0">
        <w:rPr>
          <w:rFonts w:ascii="Tahoma" w:hAnsi="Tahoma" w:cs="Tahoma"/>
          <w:b/>
          <w:sz w:val="24"/>
        </w:rPr>
        <w:t xml:space="preserve"> </w:t>
      </w:r>
      <w:r w:rsidRPr="007124F0">
        <w:rPr>
          <w:rFonts w:ascii="Tahoma" w:hAnsi="Tahoma" w:cs="Tahoma"/>
          <w:b/>
        </w:rPr>
        <w:t>IN PONUDBENI POGOJI IN ZAHTEVE</w:t>
      </w:r>
    </w:p>
    <w:p w14:paraId="5C39E440" w14:textId="77777777" w:rsidR="00563339" w:rsidRPr="007124F0" w:rsidRDefault="00563339" w:rsidP="00FD1326">
      <w:pPr>
        <w:keepLines/>
        <w:widowControl w:val="0"/>
        <w:tabs>
          <w:tab w:val="left" w:pos="9354"/>
        </w:tabs>
        <w:ind w:right="-2"/>
        <w:jc w:val="both"/>
        <w:rPr>
          <w:rFonts w:ascii="Tahoma" w:hAnsi="Tahoma" w:cs="Tahoma"/>
        </w:rPr>
      </w:pPr>
      <w:r w:rsidRPr="007124F0">
        <w:rPr>
          <w:rFonts w:ascii="Tahoma" w:hAnsi="Tahoma" w:cs="Tahoma"/>
        </w:rPr>
        <w:t>IZJAVLJAMO,</w:t>
      </w:r>
      <w:r w:rsidRPr="007124F0">
        <w:rPr>
          <w:rFonts w:ascii="Tahoma" w:hAnsi="Tahoma" w:cs="Tahoma"/>
          <w:b/>
        </w:rPr>
        <w:t xml:space="preserve"> </w:t>
      </w:r>
      <w:r w:rsidRPr="007124F0">
        <w:rPr>
          <w:rFonts w:ascii="Tahoma" w:hAnsi="Tahoma" w:cs="Tahoma"/>
        </w:rPr>
        <w:t>da se strinjamo in v celoti izpolnjujemo vse pogoje in zahteve glede tehnične specifikacije in ostalih pogojev in zahtev, ki so navedeni v Poglavju 2. razpisne dokumentacije oz. v vseh njeni podtočkah.</w:t>
      </w:r>
    </w:p>
    <w:p w14:paraId="33F652CD" w14:textId="77777777" w:rsidR="00563339" w:rsidRPr="007124F0" w:rsidRDefault="00563339" w:rsidP="00FD1326">
      <w:pPr>
        <w:keepLines/>
        <w:widowControl w:val="0"/>
        <w:tabs>
          <w:tab w:val="left" w:pos="8647"/>
          <w:tab w:val="left" w:pos="9354"/>
        </w:tabs>
        <w:ind w:right="-2"/>
        <w:jc w:val="both"/>
        <w:rPr>
          <w:rFonts w:ascii="Tahoma" w:hAnsi="Tahoma" w:cs="Tahoma"/>
          <w:b/>
        </w:rPr>
      </w:pPr>
    </w:p>
    <w:p w14:paraId="0BD35D5D" w14:textId="77777777" w:rsidR="00563339" w:rsidRPr="007124F0" w:rsidRDefault="00563339" w:rsidP="002B0A14">
      <w:pPr>
        <w:keepLines/>
        <w:widowControl w:val="0"/>
        <w:numPr>
          <w:ilvl w:val="0"/>
          <w:numId w:val="21"/>
        </w:numPr>
        <w:jc w:val="both"/>
        <w:rPr>
          <w:rFonts w:ascii="Tahoma" w:hAnsi="Tahoma" w:cs="Tahoma"/>
          <w:b/>
        </w:rPr>
      </w:pPr>
      <w:r w:rsidRPr="007124F0">
        <w:rPr>
          <w:rFonts w:ascii="Tahoma" w:hAnsi="Tahoma" w:cs="Tahoma"/>
          <w:b/>
        </w:rPr>
        <w:t>UGOTAVLJANJE SPOSOBNOSTI PONUDNIKA</w:t>
      </w:r>
    </w:p>
    <w:p w14:paraId="46B178EC" w14:textId="77777777" w:rsidR="00563339" w:rsidRPr="007124F0" w:rsidRDefault="00563339" w:rsidP="00FD1326">
      <w:pPr>
        <w:keepLines/>
        <w:widowControl w:val="0"/>
        <w:tabs>
          <w:tab w:val="left" w:pos="9354"/>
        </w:tabs>
        <w:ind w:right="-2"/>
        <w:jc w:val="both"/>
        <w:rPr>
          <w:rFonts w:ascii="Tahoma" w:hAnsi="Tahoma" w:cs="Tahoma"/>
        </w:rPr>
      </w:pPr>
      <w:r w:rsidRPr="007124F0">
        <w:rPr>
          <w:rFonts w:ascii="Tahoma" w:hAnsi="Tahoma" w:cs="Tahoma"/>
        </w:rPr>
        <w:t>IZJAVLJAMO, da v celoti izpolnjujemo pogoje in zahteve</w:t>
      </w:r>
      <w:r w:rsidRPr="007124F0">
        <w:t xml:space="preserve"> </w:t>
      </w:r>
      <w:r w:rsidRPr="007124F0">
        <w:rPr>
          <w:rFonts w:ascii="Tahoma" w:hAnsi="Tahoma" w:cs="Tahoma"/>
        </w:rPr>
        <w:t>za ugotavljanje sposobnosti (razloge za izključitev in pogoje za sodelovanje), ki so navedeni v Poglavju 3. razpisne dokumentacije oz. v vseh njeni podtočkah.</w:t>
      </w:r>
    </w:p>
    <w:p w14:paraId="2178E228" w14:textId="77777777" w:rsidR="00563339" w:rsidRPr="007124F0" w:rsidRDefault="00563339" w:rsidP="00FD1326">
      <w:pPr>
        <w:keepLines/>
        <w:widowControl w:val="0"/>
        <w:tabs>
          <w:tab w:val="left" w:pos="8647"/>
          <w:tab w:val="left" w:pos="9354"/>
        </w:tabs>
        <w:ind w:right="-2"/>
        <w:jc w:val="both"/>
        <w:rPr>
          <w:rFonts w:ascii="Tahoma" w:hAnsi="Tahoma" w:cs="Tahoma"/>
          <w:b/>
        </w:rPr>
      </w:pPr>
    </w:p>
    <w:p w14:paraId="3588EC01" w14:textId="77777777" w:rsidR="00563339" w:rsidRPr="007124F0" w:rsidRDefault="00563339" w:rsidP="002B0A14">
      <w:pPr>
        <w:keepLines/>
        <w:widowControl w:val="0"/>
        <w:numPr>
          <w:ilvl w:val="0"/>
          <w:numId w:val="21"/>
        </w:numPr>
        <w:rPr>
          <w:rFonts w:ascii="Tahoma" w:hAnsi="Tahoma" w:cs="Tahoma"/>
          <w:b/>
        </w:rPr>
      </w:pPr>
      <w:r w:rsidRPr="007124F0">
        <w:rPr>
          <w:rFonts w:ascii="Tahoma" w:hAnsi="Tahoma" w:cs="Tahoma"/>
          <w:b/>
        </w:rPr>
        <w:t>OSTALE ZAHTEVE IN POGOJI NAROČNIKA</w:t>
      </w:r>
    </w:p>
    <w:p w14:paraId="60D2A32D" w14:textId="77777777" w:rsidR="00563339" w:rsidRPr="007124F0" w:rsidRDefault="00563339" w:rsidP="00FD1326">
      <w:pPr>
        <w:keepLines/>
        <w:widowControl w:val="0"/>
        <w:tabs>
          <w:tab w:val="left" w:pos="567"/>
        </w:tabs>
        <w:rPr>
          <w:rFonts w:ascii="Tahoma" w:eastAsia="Calibri" w:hAnsi="Tahoma" w:cs="Tahoma"/>
        </w:rPr>
      </w:pPr>
      <w:r w:rsidRPr="007124F0">
        <w:rPr>
          <w:rFonts w:ascii="Tahoma" w:eastAsia="Calibri" w:hAnsi="Tahoma" w:cs="Tahoma"/>
        </w:rPr>
        <w:t>IZJAVLJAMO, DA:</w:t>
      </w:r>
    </w:p>
    <w:p w14:paraId="0BCAD3C3" w14:textId="77777777" w:rsidR="00563339" w:rsidRPr="007124F0" w:rsidRDefault="00563339" w:rsidP="002B0A14">
      <w:pPr>
        <w:keepLines/>
        <w:widowControl w:val="0"/>
        <w:numPr>
          <w:ilvl w:val="0"/>
          <w:numId w:val="22"/>
        </w:numPr>
        <w:ind w:left="284" w:hanging="284"/>
        <w:jc w:val="both"/>
        <w:rPr>
          <w:rFonts w:ascii="Tahoma" w:eastAsia="Calibri" w:hAnsi="Tahoma" w:cs="Tahoma"/>
        </w:rPr>
      </w:pPr>
      <w:bookmarkStart w:id="23" w:name="_Hlk103582078"/>
      <w:r w:rsidRPr="007124F0">
        <w:rPr>
          <w:rFonts w:ascii="Tahoma" w:eastAsia="Calibri" w:hAnsi="Tahoma" w:cs="Tahoma"/>
        </w:rPr>
        <w:t>nismo uvrščeni v evidenco poslovnih subjektov</w:t>
      </w:r>
      <w:r w:rsidR="00B53916" w:rsidRPr="007124F0">
        <w:rPr>
          <w:rFonts w:ascii="Tahoma" w:eastAsia="Calibri" w:hAnsi="Tahoma" w:cs="Tahoma"/>
        </w:rPr>
        <w:t>,</w:t>
      </w:r>
      <w:r w:rsidRPr="007124F0">
        <w:rPr>
          <w:rFonts w:ascii="Tahoma" w:eastAsia="Calibri" w:hAnsi="Tahoma" w:cs="Tahoma"/>
        </w:rPr>
        <w:t xml:space="preserve"> katerim je prepovedano poslovanje z naročnikom na podlagi 35. člena Zakona o integriteti in preprečevanju korupcije (Ur. l. RS, št. 69/11 UPB2 in nadaljnji);</w:t>
      </w:r>
    </w:p>
    <w:p w14:paraId="7F2A8E38" w14:textId="77777777" w:rsidR="00270093" w:rsidRPr="00270093" w:rsidRDefault="00563339" w:rsidP="002B0A14">
      <w:pPr>
        <w:keepLines/>
        <w:widowControl w:val="0"/>
        <w:numPr>
          <w:ilvl w:val="0"/>
          <w:numId w:val="22"/>
        </w:numPr>
        <w:ind w:left="284" w:hanging="284"/>
        <w:jc w:val="both"/>
        <w:rPr>
          <w:rFonts w:ascii="Tahoma" w:eastAsia="Calibri" w:hAnsi="Tahoma" w:cs="Tahoma"/>
        </w:rPr>
      </w:pPr>
      <w:r w:rsidRPr="007124F0">
        <w:rPr>
          <w:rFonts w:ascii="Tahoma" w:hAnsi="Tahoma" w:cs="Tahoma"/>
        </w:rPr>
        <w:t>se strinjamo s pogoji, vsebino in vzorci finančnega/ih zavarovanj/a v Poglavju 4. razpisne dokumentacije, ter da bomo predložili naročniku finančna zavarovanja v skladu z zahtevami razpisne dokumentacije, brez dodatnih zahtev in ugovorov;</w:t>
      </w:r>
      <w:bookmarkEnd w:id="23"/>
    </w:p>
    <w:p w14:paraId="1E9EE4E5" w14:textId="77777777" w:rsidR="00270093" w:rsidRPr="00270093" w:rsidRDefault="00270093" w:rsidP="002B0A14">
      <w:pPr>
        <w:keepLines/>
        <w:widowControl w:val="0"/>
        <w:numPr>
          <w:ilvl w:val="0"/>
          <w:numId w:val="22"/>
        </w:numPr>
        <w:ind w:left="284" w:hanging="284"/>
        <w:jc w:val="both"/>
        <w:rPr>
          <w:rFonts w:ascii="Tahoma" w:eastAsia="Calibri" w:hAnsi="Tahoma" w:cs="Tahoma"/>
        </w:rPr>
      </w:pPr>
      <w:r w:rsidRPr="00270093">
        <w:rPr>
          <w:rFonts w:ascii="Tahoma" w:hAnsi="Tahoma" w:cs="Tahoma"/>
        </w:rPr>
        <w:t>da prevzemamo kazensko in materialno odgovornost, da pri ponudbi subjekta, ki ga zastopam, ni ruske udeležbe, kot je opredeljeno v 1h členu »sklepa Sveta (SZVP) 2022/578 z dne 8. aprila 2022 o spremembi Sklepa 2014/512/SZVP o omejevalnih ukrepih zaradi delovanja Rusije, ki povzroča destabilizacijo razmer v Ukrajini« (v nadaljevanju: sklep Sveta (SZVP) 2022/578 z dne 8. aprila 2022). Še posebej izjavljam, da:</w:t>
      </w:r>
    </w:p>
    <w:p w14:paraId="50BFE40E" w14:textId="77777777" w:rsidR="00270093" w:rsidRPr="00FE0BDC" w:rsidRDefault="00270093" w:rsidP="002B0A14">
      <w:pPr>
        <w:pStyle w:val="Odstavekseznama"/>
        <w:keepNext/>
        <w:keepLines/>
        <w:numPr>
          <w:ilvl w:val="0"/>
          <w:numId w:val="32"/>
        </w:numPr>
        <w:tabs>
          <w:tab w:val="left" w:pos="284"/>
        </w:tabs>
        <w:jc w:val="both"/>
        <w:rPr>
          <w:rFonts w:ascii="Tahoma" w:hAnsi="Tahoma" w:cs="Tahoma"/>
        </w:rPr>
      </w:pPr>
      <w:r w:rsidRPr="00FE0BDC">
        <w:rPr>
          <w:rFonts w:ascii="Tahoma" w:hAnsi="Tahoma" w:cs="Tahoma"/>
        </w:rPr>
        <w:t>subjekt, ki ga zastopam, ni ruski državljan ali fizična ali pravna oseba, subjekt ali organ s sedežem v Rusiji;</w:t>
      </w:r>
    </w:p>
    <w:p w14:paraId="6C9CD622" w14:textId="77777777" w:rsidR="00270093" w:rsidRPr="00FE0BDC" w:rsidRDefault="00270093" w:rsidP="002B0A14">
      <w:pPr>
        <w:pStyle w:val="Odstavekseznama"/>
        <w:keepNext/>
        <w:keepLines/>
        <w:numPr>
          <w:ilvl w:val="0"/>
          <w:numId w:val="32"/>
        </w:numPr>
        <w:tabs>
          <w:tab w:val="left" w:pos="284"/>
        </w:tabs>
        <w:jc w:val="both"/>
        <w:rPr>
          <w:rFonts w:ascii="Tahoma" w:hAnsi="Tahoma" w:cs="Tahoma"/>
        </w:rPr>
      </w:pPr>
      <w:r w:rsidRPr="00FE0BDC">
        <w:rPr>
          <w:rFonts w:ascii="Tahoma" w:hAnsi="Tahoma" w:cs="Tahoma"/>
        </w:rPr>
        <w:t>subjekt, ki ga zastopam, ni pravna oseba, subjekt ali organ, katerega več kot 50-odstotni delež je v neposredni ali posredni lasti subjekta iz točke (a) zgoraj;</w:t>
      </w:r>
    </w:p>
    <w:p w14:paraId="57CFC984" w14:textId="77777777" w:rsidR="00270093" w:rsidRPr="00FE0BDC" w:rsidRDefault="00270093" w:rsidP="002B0A14">
      <w:pPr>
        <w:pStyle w:val="Odstavekseznama"/>
        <w:keepNext/>
        <w:keepLines/>
        <w:numPr>
          <w:ilvl w:val="0"/>
          <w:numId w:val="32"/>
        </w:numPr>
        <w:tabs>
          <w:tab w:val="left" w:pos="284"/>
        </w:tabs>
        <w:jc w:val="both"/>
        <w:rPr>
          <w:rFonts w:ascii="Tahoma" w:hAnsi="Tahoma" w:cs="Tahoma"/>
        </w:rPr>
      </w:pPr>
      <w:r w:rsidRPr="00FE0BDC">
        <w:rPr>
          <w:rFonts w:ascii="Tahoma" w:hAnsi="Tahoma" w:cs="Tahoma"/>
        </w:rPr>
        <w:t>niti jaz niti subjekt, ki ga zastopam, nisva fizična ali pravna oseba, subjekt ali organ, ki deluje v imenu ali po navodilih subjekta iz točke (a) ali (b) zgoraj;</w:t>
      </w:r>
    </w:p>
    <w:p w14:paraId="5972ADD6" w14:textId="77777777" w:rsidR="00270093" w:rsidRPr="00FE0BDC" w:rsidRDefault="00270093" w:rsidP="002B0A14">
      <w:pPr>
        <w:pStyle w:val="Odstavekseznama"/>
        <w:keepNext/>
        <w:keepLines/>
        <w:numPr>
          <w:ilvl w:val="0"/>
          <w:numId w:val="32"/>
        </w:numPr>
        <w:tabs>
          <w:tab w:val="left" w:pos="284"/>
        </w:tabs>
        <w:jc w:val="both"/>
        <w:rPr>
          <w:rFonts w:ascii="Tahoma" w:hAnsi="Tahoma" w:cs="Tahoma"/>
        </w:rPr>
      </w:pPr>
      <w:r w:rsidRPr="00FE0BDC">
        <w:rPr>
          <w:rFonts w:ascii="Tahoma" w:hAnsi="Tahoma" w:cs="Tahoma"/>
        </w:rPr>
        <w:t>ni udeležbe več kot 10 % ponudbene vrednosti podizvajalcev, dobaviteljev ali subjektov, katerih zmogljivosti subjekt, ki ga zastopam, uporablja, ki so subjekti, navedeni v točkah (a) do (c) zgoraj;</w:t>
      </w:r>
    </w:p>
    <w:p w14:paraId="1F83BF43" w14:textId="77777777" w:rsidR="00563339" w:rsidRPr="007124F0" w:rsidRDefault="00563339" w:rsidP="002B0A14">
      <w:pPr>
        <w:keepLines/>
        <w:widowControl w:val="0"/>
        <w:numPr>
          <w:ilvl w:val="0"/>
          <w:numId w:val="22"/>
        </w:numPr>
        <w:ind w:left="284" w:hanging="284"/>
        <w:jc w:val="both"/>
        <w:rPr>
          <w:rFonts w:ascii="Tahoma" w:eastAsia="Calibri" w:hAnsi="Tahoma" w:cs="Tahoma"/>
        </w:rPr>
      </w:pPr>
      <w:r w:rsidRPr="007124F0">
        <w:rPr>
          <w:rFonts w:ascii="Tahoma" w:eastAsia="Calibri" w:hAnsi="Tahoma" w:cs="Tahoma"/>
        </w:rPr>
        <w:t>se zavezujemo, da bomo na zahtevo naročnika predložiti dodatna dokazila oz. pojasnila za preveritev izpolnjevanja pogojev in zahtev iz razpisne dokumentacije;</w:t>
      </w:r>
    </w:p>
    <w:p w14:paraId="1C4D42FC" w14:textId="77777777" w:rsidR="00563339" w:rsidRPr="007124F0" w:rsidRDefault="00563339" w:rsidP="002B0A14">
      <w:pPr>
        <w:keepLines/>
        <w:widowControl w:val="0"/>
        <w:numPr>
          <w:ilvl w:val="0"/>
          <w:numId w:val="22"/>
        </w:numPr>
        <w:ind w:left="284" w:hanging="284"/>
        <w:jc w:val="both"/>
        <w:rPr>
          <w:rFonts w:ascii="Tahoma" w:eastAsia="Calibri" w:hAnsi="Tahoma" w:cs="Tahoma"/>
        </w:rPr>
      </w:pPr>
      <w:r w:rsidRPr="007124F0">
        <w:rPr>
          <w:rFonts w:ascii="Tahoma" w:eastAsia="Calibri" w:hAnsi="Tahoma" w:cs="Tahoma"/>
        </w:rPr>
        <w:t>soglašamo, da lahko naročnik kadarkoli ustavi postopek javnega naročila, zavrne vse ponudbe ali po pravnomočnosti odločitve o oddaji javnega naročila ne sklene pogodbe/okvirnega sporazuma ter da v nobenem od navedenih primerov ne bomo uveljavljali povračila stroškov priprave ponudbe, stroškov finančnih zavarovanj, morebitne neposredne ali posredne škode ali izgubljenega dobička;</w:t>
      </w:r>
    </w:p>
    <w:p w14:paraId="5B0F88A0" w14:textId="77777777" w:rsidR="00563339" w:rsidRPr="007124F0" w:rsidRDefault="00563339" w:rsidP="002B0A14">
      <w:pPr>
        <w:keepLines/>
        <w:widowControl w:val="0"/>
        <w:numPr>
          <w:ilvl w:val="0"/>
          <w:numId w:val="22"/>
        </w:numPr>
        <w:ind w:left="284" w:hanging="284"/>
        <w:jc w:val="both"/>
        <w:rPr>
          <w:rFonts w:ascii="Tahoma" w:eastAsia="Calibri" w:hAnsi="Tahoma" w:cs="Tahoma"/>
        </w:rPr>
      </w:pPr>
      <w:r w:rsidRPr="007124F0">
        <w:rPr>
          <w:rFonts w:ascii="Tahoma" w:eastAsia="Calibri" w:hAnsi="Tahoma" w:cs="Tahoma"/>
        </w:rPr>
        <w:t>so v ponudbeno ceno vključeni vsi materialni in nematerialni stroški, ki bodo potrebni za izvedbo predmeta naročila, v skladu z vsemi zahtevami naročnika;</w:t>
      </w:r>
    </w:p>
    <w:p w14:paraId="7DF93C1C" w14:textId="77777777" w:rsidR="00563339" w:rsidRPr="007124F0" w:rsidRDefault="00563339" w:rsidP="002B0A14">
      <w:pPr>
        <w:keepLines/>
        <w:widowControl w:val="0"/>
        <w:numPr>
          <w:ilvl w:val="0"/>
          <w:numId w:val="22"/>
        </w:numPr>
        <w:ind w:left="284" w:hanging="284"/>
        <w:jc w:val="both"/>
        <w:rPr>
          <w:rFonts w:ascii="Tahoma" w:eastAsia="Calibri" w:hAnsi="Tahoma" w:cs="Tahoma"/>
        </w:rPr>
      </w:pPr>
      <w:r w:rsidRPr="007124F0">
        <w:rPr>
          <w:rFonts w:ascii="Tahoma" w:eastAsia="Calibri" w:hAnsi="Tahoma" w:cs="Tahoma"/>
        </w:rPr>
        <w:t>se strinjamo z opredeljenimi določili osnutka pogodbe/okvirnega sporazuma in jo/ga bomo v primeru, da bomo izbrani za izvajanje predmeta javnega naročila, podpisali brez dodatnih zahtev in ugovorov;</w:t>
      </w:r>
    </w:p>
    <w:p w14:paraId="5D840424" w14:textId="77777777" w:rsidR="00563339" w:rsidRPr="007124F0" w:rsidRDefault="00B53916" w:rsidP="002B0A14">
      <w:pPr>
        <w:keepLines/>
        <w:widowControl w:val="0"/>
        <w:numPr>
          <w:ilvl w:val="0"/>
          <w:numId w:val="22"/>
        </w:numPr>
        <w:ind w:left="284" w:hanging="284"/>
        <w:jc w:val="both"/>
        <w:rPr>
          <w:rFonts w:ascii="Tahoma" w:eastAsia="Calibri" w:hAnsi="Tahoma" w:cs="Tahoma"/>
        </w:rPr>
      </w:pPr>
      <w:r w:rsidRPr="007124F0">
        <w:rPr>
          <w:rFonts w:ascii="Tahoma" w:eastAsia="Calibri" w:hAnsi="Tahoma" w:cs="Tahoma"/>
        </w:rPr>
        <w:t xml:space="preserve">s </w:t>
      </w:r>
      <w:r w:rsidR="00563339" w:rsidRPr="007124F0">
        <w:rPr>
          <w:rFonts w:ascii="Tahoma" w:eastAsia="Calibri" w:hAnsi="Tahoma" w:cs="Tahoma"/>
        </w:rPr>
        <w:t>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2C9FD097" w14:textId="77777777" w:rsidR="00270093" w:rsidRDefault="00563339" w:rsidP="002B0A14">
      <w:pPr>
        <w:keepLines/>
        <w:widowControl w:val="0"/>
        <w:numPr>
          <w:ilvl w:val="0"/>
          <w:numId w:val="22"/>
        </w:numPr>
        <w:ind w:left="284" w:hanging="284"/>
        <w:jc w:val="both"/>
        <w:rPr>
          <w:rFonts w:ascii="Tahoma" w:eastAsia="Calibri" w:hAnsi="Tahoma" w:cs="Tahoma"/>
        </w:rPr>
      </w:pPr>
      <w:r w:rsidRPr="007124F0">
        <w:rPr>
          <w:rFonts w:ascii="Tahoma" w:eastAsia="Calibri" w:hAnsi="Tahoma" w:cs="Tahoma"/>
        </w:rPr>
        <w:lastRenderedPageBreak/>
        <w:t>sprejemamo in izpolnjujemo tudi vse ostale pogoje in zahteve predmetne razpisne dokumentacije, ter prevzemamo kazensko in materialno odgovornost, da so vsi podatki in dokumenti podani v ponudbi, resnični, in da fotokopije priloženih listin ustrezajo originalu</w:t>
      </w:r>
      <w:r w:rsidR="00270093">
        <w:rPr>
          <w:rFonts w:ascii="Tahoma" w:eastAsia="Calibri" w:hAnsi="Tahoma" w:cs="Tahoma"/>
        </w:rPr>
        <w:t>,</w:t>
      </w:r>
    </w:p>
    <w:p w14:paraId="0A11FFD5" w14:textId="52811A24" w:rsidR="00270093" w:rsidRPr="00270093" w:rsidRDefault="00270093" w:rsidP="002B0A14">
      <w:pPr>
        <w:keepLines/>
        <w:widowControl w:val="0"/>
        <w:numPr>
          <w:ilvl w:val="0"/>
          <w:numId w:val="22"/>
        </w:numPr>
        <w:ind w:left="284" w:hanging="284"/>
        <w:jc w:val="both"/>
        <w:rPr>
          <w:rFonts w:ascii="Tahoma" w:eastAsia="Calibri" w:hAnsi="Tahoma" w:cs="Tahoma"/>
          <w:bCs/>
        </w:rPr>
      </w:pPr>
      <w:r w:rsidRPr="00270093">
        <w:rPr>
          <w:rFonts w:ascii="Tahoma" w:hAnsi="Tahoma" w:cs="Tahoma"/>
          <w:bCs/>
        </w:rPr>
        <w:t>da dajemo soglasje, da pooblaščeni predstavnik naročnika, ki vodi postopek javnega naročila št. VKS-</w:t>
      </w:r>
      <w:r w:rsidR="004876C4">
        <w:rPr>
          <w:rFonts w:ascii="Tahoma" w:hAnsi="Tahoma" w:cs="Tahoma"/>
          <w:bCs/>
        </w:rPr>
        <w:t>6/25</w:t>
      </w:r>
      <w:r w:rsidRPr="00270093">
        <w:rPr>
          <w:rFonts w:ascii="Tahoma" w:hAnsi="Tahoma" w:cs="Tahoma"/>
          <w:bCs/>
        </w:rPr>
        <w:t xml:space="preserve"> pridobi podatke za preveritev ponudbe / zahtev iz tč. 3.1. razpisne dokumentacije v skladu z 89. členom ZJN-3 v enotnem informacijskem sistemu – eDosje iz devetega odstavka 77. člena ZJN-3.</w:t>
      </w:r>
    </w:p>
    <w:p w14:paraId="6F905316" w14:textId="77777777" w:rsidR="00563339" w:rsidRPr="007124F0" w:rsidRDefault="00563339" w:rsidP="00270093">
      <w:pPr>
        <w:keepLines/>
        <w:widowControl w:val="0"/>
        <w:ind w:left="284"/>
        <w:jc w:val="both"/>
        <w:rPr>
          <w:rFonts w:ascii="Tahoma" w:eastAsia="Calibri" w:hAnsi="Tahoma" w:cs="Tahoma"/>
        </w:rPr>
      </w:pPr>
    </w:p>
    <w:p w14:paraId="0ED0627D" w14:textId="77777777" w:rsidR="00563339" w:rsidRDefault="00563339" w:rsidP="00FD1326">
      <w:pPr>
        <w:keepLines/>
        <w:widowControl w:val="0"/>
        <w:jc w:val="both"/>
        <w:rPr>
          <w:rFonts w:ascii="Tahoma" w:eastAsia="Calibri" w:hAnsi="Tahoma" w:cs="Tahoma"/>
          <w:sz w:val="18"/>
        </w:rPr>
      </w:pPr>
    </w:p>
    <w:p w14:paraId="6B5F13AC" w14:textId="77777777" w:rsidR="005A3E7C" w:rsidRPr="007124F0" w:rsidRDefault="005A3E7C" w:rsidP="00FD1326">
      <w:pPr>
        <w:keepLines/>
        <w:widowControl w:val="0"/>
        <w:jc w:val="both"/>
        <w:rPr>
          <w:rFonts w:ascii="Tahoma" w:eastAsia="Calibri" w:hAnsi="Tahoma" w:cs="Tahoma"/>
          <w:sz w:val="18"/>
        </w:rPr>
      </w:pPr>
    </w:p>
    <w:p w14:paraId="3982AB84" w14:textId="77777777" w:rsidR="00563339" w:rsidRPr="007124F0" w:rsidRDefault="00563339" w:rsidP="00FD1326">
      <w:pPr>
        <w:keepLines/>
        <w:widowControl w:val="0"/>
        <w:tabs>
          <w:tab w:val="left" w:pos="284"/>
        </w:tabs>
        <w:rPr>
          <w:rFonts w:ascii="Tahoma" w:hAnsi="Tahoma" w:cs="Tahoma"/>
          <w:b/>
          <w:sz w:val="16"/>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563339" w:rsidRPr="007124F0" w14:paraId="7C462617" w14:textId="77777777" w:rsidTr="00563339">
        <w:trPr>
          <w:trHeight w:val="235"/>
        </w:trPr>
        <w:tc>
          <w:tcPr>
            <w:tcW w:w="3401" w:type="dxa"/>
            <w:tcBorders>
              <w:top w:val="nil"/>
              <w:left w:val="nil"/>
              <w:bottom w:val="single" w:sz="4" w:space="0" w:color="auto"/>
              <w:right w:val="nil"/>
            </w:tcBorders>
          </w:tcPr>
          <w:p w14:paraId="64FAAE82" w14:textId="77777777" w:rsidR="00563339" w:rsidRPr="007124F0" w:rsidRDefault="00563339" w:rsidP="00FD1326">
            <w:pPr>
              <w:keepLines/>
              <w:widowControl w:val="0"/>
              <w:jc w:val="both"/>
              <w:rPr>
                <w:rFonts w:ascii="Tahoma" w:hAnsi="Tahoma" w:cs="Tahoma"/>
                <w:snapToGrid w:val="0"/>
              </w:rPr>
            </w:pPr>
          </w:p>
        </w:tc>
        <w:tc>
          <w:tcPr>
            <w:tcW w:w="2976" w:type="dxa"/>
          </w:tcPr>
          <w:p w14:paraId="00059CFA" w14:textId="77777777" w:rsidR="00563339" w:rsidRPr="007124F0" w:rsidRDefault="00563339" w:rsidP="00FD1326">
            <w:pPr>
              <w:keepLines/>
              <w:widowControl w:val="0"/>
              <w:jc w:val="center"/>
              <w:rPr>
                <w:rFonts w:ascii="Tahoma" w:hAnsi="Tahoma" w:cs="Tahoma"/>
                <w:snapToGrid w:val="0"/>
              </w:rPr>
            </w:pPr>
          </w:p>
        </w:tc>
        <w:tc>
          <w:tcPr>
            <w:tcW w:w="3118" w:type="dxa"/>
            <w:tcBorders>
              <w:top w:val="nil"/>
              <w:left w:val="nil"/>
              <w:bottom w:val="single" w:sz="4" w:space="0" w:color="auto"/>
              <w:right w:val="nil"/>
            </w:tcBorders>
          </w:tcPr>
          <w:p w14:paraId="7263DDF0" w14:textId="77777777" w:rsidR="00563339" w:rsidRPr="007124F0" w:rsidRDefault="00563339" w:rsidP="00FD1326">
            <w:pPr>
              <w:keepLines/>
              <w:widowControl w:val="0"/>
              <w:tabs>
                <w:tab w:val="left" w:pos="317"/>
                <w:tab w:val="num" w:pos="476"/>
                <w:tab w:val="left" w:pos="556"/>
              </w:tabs>
              <w:jc w:val="both"/>
              <w:rPr>
                <w:rFonts w:ascii="Tahoma" w:hAnsi="Tahoma" w:cs="Tahoma"/>
                <w:snapToGrid w:val="0"/>
                <w:sz w:val="28"/>
              </w:rPr>
            </w:pPr>
          </w:p>
        </w:tc>
      </w:tr>
      <w:tr w:rsidR="00563339" w:rsidRPr="007124F0" w14:paraId="3548816D" w14:textId="77777777" w:rsidTr="00563339">
        <w:trPr>
          <w:trHeight w:val="235"/>
        </w:trPr>
        <w:tc>
          <w:tcPr>
            <w:tcW w:w="3401" w:type="dxa"/>
            <w:tcBorders>
              <w:top w:val="single" w:sz="4" w:space="0" w:color="auto"/>
              <w:left w:val="nil"/>
              <w:bottom w:val="nil"/>
              <w:right w:val="nil"/>
            </w:tcBorders>
            <w:hideMark/>
          </w:tcPr>
          <w:p w14:paraId="2A302955" w14:textId="77777777" w:rsidR="00563339" w:rsidRPr="007124F0" w:rsidRDefault="00563339" w:rsidP="00FD1326">
            <w:pPr>
              <w:keepLines/>
              <w:widowControl w:val="0"/>
              <w:jc w:val="center"/>
              <w:rPr>
                <w:rFonts w:ascii="Tahoma" w:hAnsi="Tahoma" w:cs="Tahoma"/>
                <w:snapToGrid w:val="0"/>
                <w:sz w:val="18"/>
              </w:rPr>
            </w:pPr>
            <w:r w:rsidRPr="007124F0">
              <w:rPr>
                <w:rFonts w:ascii="Tahoma" w:hAnsi="Tahoma" w:cs="Tahoma"/>
                <w:snapToGrid w:val="0"/>
                <w:sz w:val="18"/>
              </w:rPr>
              <w:t>(kraj, datum)</w:t>
            </w:r>
          </w:p>
        </w:tc>
        <w:tc>
          <w:tcPr>
            <w:tcW w:w="2976" w:type="dxa"/>
            <w:hideMark/>
          </w:tcPr>
          <w:p w14:paraId="14AE67CA" w14:textId="77777777" w:rsidR="00563339" w:rsidRPr="007124F0" w:rsidRDefault="00563339" w:rsidP="00FD1326">
            <w:pPr>
              <w:keepLines/>
              <w:widowControl w:val="0"/>
              <w:jc w:val="center"/>
              <w:rPr>
                <w:rFonts w:ascii="Tahoma" w:hAnsi="Tahoma" w:cs="Tahoma"/>
                <w:snapToGrid w:val="0"/>
                <w:sz w:val="18"/>
              </w:rPr>
            </w:pPr>
            <w:r w:rsidRPr="007124F0">
              <w:rPr>
                <w:rFonts w:ascii="Tahoma" w:hAnsi="Tahoma" w:cs="Tahoma"/>
                <w:snapToGrid w:val="0"/>
                <w:sz w:val="18"/>
              </w:rPr>
              <w:t>žig</w:t>
            </w:r>
          </w:p>
        </w:tc>
        <w:tc>
          <w:tcPr>
            <w:tcW w:w="3118" w:type="dxa"/>
            <w:tcBorders>
              <w:top w:val="single" w:sz="4" w:space="0" w:color="auto"/>
              <w:left w:val="nil"/>
              <w:bottom w:val="nil"/>
              <w:right w:val="nil"/>
            </w:tcBorders>
            <w:hideMark/>
          </w:tcPr>
          <w:p w14:paraId="01D075EC" w14:textId="77777777" w:rsidR="00563339" w:rsidRPr="007124F0" w:rsidRDefault="00563339" w:rsidP="00FD1326">
            <w:pPr>
              <w:keepLines/>
              <w:widowControl w:val="0"/>
              <w:jc w:val="center"/>
              <w:rPr>
                <w:rFonts w:ascii="Tahoma" w:hAnsi="Tahoma" w:cs="Tahoma"/>
                <w:snapToGrid w:val="0"/>
                <w:sz w:val="18"/>
              </w:rPr>
            </w:pPr>
            <w:r w:rsidRPr="007124F0">
              <w:rPr>
                <w:rFonts w:ascii="Tahoma" w:hAnsi="Tahoma" w:cs="Tahoma"/>
                <w:snapToGrid w:val="0"/>
                <w:sz w:val="18"/>
              </w:rPr>
              <w:t>(podpis odgovorne osebe)</w:t>
            </w:r>
          </w:p>
        </w:tc>
      </w:tr>
    </w:tbl>
    <w:p w14:paraId="399A1043" w14:textId="77777777" w:rsidR="00563339" w:rsidRPr="007124F0" w:rsidRDefault="00563339" w:rsidP="00FD1326">
      <w:pPr>
        <w:keepLines/>
        <w:widowControl w:val="0"/>
        <w:spacing w:after="40"/>
        <w:jc w:val="both"/>
        <w:rPr>
          <w:rFonts w:ascii="Tahoma" w:hAnsi="Tahoma" w:cs="Tahoma"/>
          <w:b/>
          <w:i/>
          <w:sz w:val="12"/>
          <w:szCs w:val="18"/>
          <w:u w:val="single"/>
        </w:rPr>
      </w:pPr>
    </w:p>
    <w:p w14:paraId="06F0E5BD" w14:textId="77777777" w:rsidR="005F14B5" w:rsidRDefault="005F14B5" w:rsidP="00FD1326">
      <w:pPr>
        <w:keepLines/>
        <w:widowControl w:val="0"/>
        <w:spacing w:after="40"/>
        <w:jc w:val="both"/>
        <w:rPr>
          <w:rFonts w:ascii="Tahoma" w:hAnsi="Tahoma" w:cs="Tahoma"/>
          <w:b/>
          <w:i/>
          <w:sz w:val="18"/>
          <w:szCs w:val="18"/>
        </w:rPr>
      </w:pPr>
    </w:p>
    <w:p w14:paraId="35997C54" w14:textId="3496B6CC" w:rsidR="005F14B5" w:rsidRDefault="005F14B5" w:rsidP="00FD1326">
      <w:pPr>
        <w:keepLines/>
        <w:widowControl w:val="0"/>
        <w:spacing w:after="40"/>
        <w:jc w:val="both"/>
        <w:rPr>
          <w:rFonts w:ascii="Tahoma" w:hAnsi="Tahoma" w:cs="Tahoma"/>
          <w:b/>
          <w:i/>
          <w:sz w:val="18"/>
          <w:szCs w:val="18"/>
        </w:rPr>
      </w:pPr>
    </w:p>
    <w:p w14:paraId="14EF701A" w14:textId="40AC4D91" w:rsidR="00BD4AA0" w:rsidRDefault="00BD4AA0" w:rsidP="00FD1326">
      <w:pPr>
        <w:keepLines/>
        <w:widowControl w:val="0"/>
        <w:spacing w:after="40"/>
        <w:jc w:val="both"/>
        <w:rPr>
          <w:rFonts w:ascii="Tahoma" w:hAnsi="Tahoma" w:cs="Tahoma"/>
          <w:b/>
          <w:i/>
          <w:sz w:val="18"/>
          <w:szCs w:val="18"/>
        </w:rPr>
      </w:pPr>
    </w:p>
    <w:p w14:paraId="2D288F64" w14:textId="77777777" w:rsidR="00BD4AA0" w:rsidRDefault="00BD4AA0" w:rsidP="00FD1326">
      <w:pPr>
        <w:keepLines/>
        <w:widowControl w:val="0"/>
        <w:spacing w:after="40"/>
        <w:jc w:val="both"/>
        <w:rPr>
          <w:rFonts w:ascii="Tahoma" w:hAnsi="Tahoma" w:cs="Tahoma"/>
          <w:b/>
          <w:i/>
          <w:sz w:val="18"/>
          <w:szCs w:val="18"/>
        </w:rPr>
      </w:pPr>
    </w:p>
    <w:p w14:paraId="666EA6C4" w14:textId="62AA2D52" w:rsidR="00563339" w:rsidRPr="007124F0" w:rsidRDefault="00563339" w:rsidP="00FD1326">
      <w:pPr>
        <w:keepLines/>
        <w:widowControl w:val="0"/>
        <w:spacing w:after="40"/>
        <w:jc w:val="both"/>
        <w:rPr>
          <w:rFonts w:ascii="Tahoma" w:hAnsi="Tahoma" w:cs="Tahoma"/>
          <w:i/>
          <w:sz w:val="18"/>
          <w:szCs w:val="18"/>
          <w:u w:val="single"/>
        </w:rPr>
      </w:pPr>
      <w:r w:rsidRPr="007124F0">
        <w:rPr>
          <w:rFonts w:ascii="Tahoma" w:hAnsi="Tahoma" w:cs="Tahoma"/>
          <w:b/>
          <w:i/>
          <w:sz w:val="18"/>
          <w:szCs w:val="18"/>
        </w:rPr>
        <w:t>Opomba:</w:t>
      </w:r>
      <w:r w:rsidRPr="007124F0">
        <w:rPr>
          <w:rFonts w:ascii="Tahoma" w:hAnsi="Tahoma" w:cs="Tahoma"/>
          <w:i/>
          <w:sz w:val="18"/>
          <w:szCs w:val="18"/>
        </w:rPr>
        <w:t xml:space="preserve"> </w:t>
      </w:r>
      <w:r w:rsidRPr="007124F0">
        <w:rPr>
          <w:rFonts w:ascii="Tahoma" w:hAnsi="Tahoma" w:cs="Tahoma"/>
          <w:i/>
          <w:iCs/>
          <w:sz w:val="18"/>
          <w:szCs w:val="22"/>
        </w:rPr>
        <w:t>Izjavo izpolnijo in podpišejo tudi VSI partnerji v primeru skupne ponudbe.</w:t>
      </w:r>
    </w:p>
    <w:p w14:paraId="3E009188" w14:textId="77777777" w:rsidR="00563339" w:rsidRPr="007124F0" w:rsidRDefault="00563339" w:rsidP="00FD1326">
      <w:pPr>
        <w:keepLines/>
        <w:widowControl w:val="0"/>
        <w:tabs>
          <w:tab w:val="left" w:pos="8647"/>
          <w:tab w:val="left" w:pos="9354"/>
        </w:tabs>
        <w:ind w:right="-2"/>
        <w:jc w:val="both"/>
        <w:rPr>
          <w:rFonts w:ascii="Tahoma" w:hAnsi="Tahoma" w:cs="Tahoma"/>
          <w:b/>
          <w:sz w:val="12"/>
        </w:rPr>
      </w:pPr>
    </w:p>
    <w:p w14:paraId="36DBF090" w14:textId="77777777" w:rsidR="00563339" w:rsidRDefault="00563339" w:rsidP="00FD1326">
      <w:pPr>
        <w:keepLines/>
        <w:widowControl w:val="0"/>
        <w:spacing w:after="40"/>
        <w:jc w:val="both"/>
        <w:rPr>
          <w:rFonts w:ascii="Tahoma" w:hAnsi="Tahoma" w:cs="Tahoma"/>
          <w:b/>
          <w:i/>
          <w:iCs/>
          <w:sz w:val="18"/>
          <w:szCs w:val="22"/>
          <w:u w:val="single"/>
        </w:rPr>
      </w:pPr>
      <w:r w:rsidRPr="007124F0">
        <w:rPr>
          <w:rFonts w:ascii="Tahoma" w:hAnsi="Tahoma" w:cs="Tahoma"/>
          <w:b/>
          <w:i/>
          <w:sz w:val="18"/>
          <w:szCs w:val="18"/>
        </w:rPr>
        <w:t xml:space="preserve">Navodilo: </w:t>
      </w:r>
      <w:r w:rsidRPr="007124F0">
        <w:rPr>
          <w:rFonts w:ascii="Tahoma" w:hAnsi="Tahoma" w:cs="Tahoma"/>
          <w:i/>
          <w:iCs/>
          <w:sz w:val="18"/>
          <w:szCs w:val="22"/>
        </w:rPr>
        <w:t>Obrazec</w:t>
      </w:r>
      <w:r w:rsidRPr="007124F0">
        <w:rPr>
          <w:rFonts w:ascii="Tahoma" w:hAnsi="Tahoma" w:cs="Tahoma"/>
          <w:b/>
          <w:i/>
          <w:iCs/>
          <w:sz w:val="18"/>
          <w:szCs w:val="22"/>
        </w:rPr>
        <w:t xml:space="preserve"> </w:t>
      </w:r>
      <w:r w:rsidRPr="007124F0">
        <w:rPr>
          <w:rFonts w:ascii="Tahoma" w:hAnsi="Tahoma" w:cs="Tahoma"/>
          <w:i/>
          <w:iCs/>
          <w:sz w:val="18"/>
          <w:szCs w:val="22"/>
        </w:rPr>
        <w:t>se</w:t>
      </w:r>
      <w:r w:rsidRPr="007124F0">
        <w:rPr>
          <w:rFonts w:ascii="Tahoma" w:hAnsi="Tahoma" w:cs="Tahoma"/>
          <w:b/>
          <w:i/>
          <w:iCs/>
          <w:sz w:val="18"/>
          <w:szCs w:val="22"/>
        </w:rPr>
        <w:t xml:space="preserve"> </w:t>
      </w:r>
      <w:r w:rsidRPr="007124F0">
        <w:rPr>
          <w:rFonts w:ascii="Tahoma" w:hAnsi="Tahoma" w:cs="Tahoma"/>
          <w:i/>
          <w:iCs/>
          <w:sz w:val="18"/>
          <w:szCs w:val="22"/>
        </w:rPr>
        <w:t>v okviru sistema e-JN</w:t>
      </w:r>
      <w:r w:rsidRPr="007124F0">
        <w:rPr>
          <w:rFonts w:ascii="Tahoma" w:hAnsi="Tahoma" w:cs="Tahoma"/>
          <w:b/>
          <w:i/>
          <w:iCs/>
          <w:sz w:val="18"/>
          <w:szCs w:val="22"/>
        </w:rPr>
        <w:t xml:space="preserve"> </w:t>
      </w:r>
      <w:r w:rsidRPr="007124F0">
        <w:rPr>
          <w:rFonts w:ascii="Tahoma" w:hAnsi="Tahoma" w:cs="Tahoma"/>
          <w:b/>
          <w:i/>
          <w:iCs/>
          <w:sz w:val="18"/>
          <w:szCs w:val="22"/>
          <w:u w:val="single"/>
        </w:rPr>
        <w:t>naloži v Razdelek »DOKUMENTI«, del »Ostale priloge«« !!!</w:t>
      </w:r>
    </w:p>
    <w:p w14:paraId="2EA89C34" w14:textId="77777777" w:rsidR="00BA51D2" w:rsidRDefault="00BA51D2" w:rsidP="00FD1326">
      <w:pPr>
        <w:keepLines/>
        <w:widowControl w:val="0"/>
        <w:spacing w:after="40"/>
        <w:jc w:val="both"/>
        <w:rPr>
          <w:rFonts w:ascii="Tahoma" w:hAnsi="Tahoma" w:cs="Tahoma"/>
          <w:b/>
          <w:i/>
          <w:iCs/>
          <w:sz w:val="18"/>
          <w:szCs w:val="22"/>
          <w:u w:val="single"/>
        </w:rPr>
      </w:pPr>
    </w:p>
    <w:p w14:paraId="157D5335" w14:textId="77777777" w:rsidR="00BA51D2" w:rsidRDefault="00BA51D2" w:rsidP="00FD1326">
      <w:pPr>
        <w:keepLines/>
        <w:widowControl w:val="0"/>
        <w:spacing w:after="40"/>
        <w:jc w:val="both"/>
        <w:rPr>
          <w:rFonts w:ascii="Tahoma" w:hAnsi="Tahoma" w:cs="Tahoma"/>
          <w:b/>
          <w:i/>
          <w:iCs/>
          <w:sz w:val="18"/>
          <w:szCs w:val="22"/>
          <w:u w:val="single"/>
        </w:rPr>
      </w:pPr>
    </w:p>
    <w:p w14:paraId="03EDC357" w14:textId="77777777" w:rsidR="00BA51D2" w:rsidRDefault="00BA51D2" w:rsidP="00FD1326">
      <w:pPr>
        <w:keepLines/>
        <w:widowControl w:val="0"/>
        <w:spacing w:after="40"/>
        <w:jc w:val="both"/>
        <w:rPr>
          <w:rFonts w:ascii="Tahoma" w:hAnsi="Tahoma" w:cs="Tahoma"/>
          <w:b/>
          <w:i/>
          <w:iCs/>
          <w:sz w:val="18"/>
          <w:szCs w:val="22"/>
          <w:u w:val="single"/>
        </w:rPr>
      </w:pPr>
    </w:p>
    <w:p w14:paraId="536BA517" w14:textId="77777777" w:rsidR="00BA51D2" w:rsidRDefault="00BA51D2" w:rsidP="00FD1326">
      <w:pPr>
        <w:keepLines/>
        <w:widowControl w:val="0"/>
        <w:spacing w:after="40"/>
        <w:jc w:val="both"/>
        <w:rPr>
          <w:rFonts w:ascii="Tahoma" w:hAnsi="Tahoma" w:cs="Tahoma"/>
          <w:b/>
          <w:i/>
          <w:iCs/>
          <w:sz w:val="18"/>
          <w:szCs w:val="22"/>
          <w:u w:val="single"/>
        </w:rPr>
      </w:pPr>
    </w:p>
    <w:p w14:paraId="63A93DF1" w14:textId="77777777" w:rsidR="00BA51D2" w:rsidRDefault="00BA51D2" w:rsidP="00FD1326">
      <w:pPr>
        <w:keepLines/>
        <w:widowControl w:val="0"/>
        <w:spacing w:after="40"/>
        <w:jc w:val="both"/>
        <w:rPr>
          <w:rFonts w:ascii="Tahoma" w:hAnsi="Tahoma" w:cs="Tahoma"/>
          <w:b/>
          <w:i/>
          <w:iCs/>
          <w:sz w:val="18"/>
          <w:szCs w:val="22"/>
          <w:u w:val="single"/>
        </w:rPr>
      </w:pPr>
    </w:p>
    <w:p w14:paraId="6EBA378A" w14:textId="77777777" w:rsidR="00BA51D2" w:rsidRDefault="00BA51D2" w:rsidP="00FD1326">
      <w:pPr>
        <w:keepLines/>
        <w:widowControl w:val="0"/>
        <w:spacing w:after="40"/>
        <w:jc w:val="both"/>
        <w:rPr>
          <w:rFonts w:ascii="Tahoma" w:hAnsi="Tahoma" w:cs="Tahoma"/>
          <w:b/>
          <w:i/>
          <w:iCs/>
          <w:sz w:val="18"/>
          <w:szCs w:val="22"/>
          <w:u w:val="single"/>
        </w:rPr>
      </w:pPr>
    </w:p>
    <w:p w14:paraId="78F1A609" w14:textId="77777777" w:rsidR="00BA51D2" w:rsidRDefault="00BA51D2" w:rsidP="00FD1326">
      <w:pPr>
        <w:keepLines/>
        <w:widowControl w:val="0"/>
        <w:spacing w:after="40"/>
        <w:jc w:val="both"/>
        <w:rPr>
          <w:rFonts w:ascii="Tahoma" w:hAnsi="Tahoma" w:cs="Tahoma"/>
          <w:b/>
          <w:i/>
          <w:iCs/>
          <w:sz w:val="18"/>
          <w:szCs w:val="22"/>
          <w:u w:val="single"/>
        </w:rPr>
      </w:pPr>
    </w:p>
    <w:p w14:paraId="697B9FAD" w14:textId="77777777" w:rsidR="00BA51D2" w:rsidRDefault="00BA51D2" w:rsidP="00FD1326">
      <w:pPr>
        <w:keepLines/>
        <w:widowControl w:val="0"/>
        <w:spacing w:after="40"/>
        <w:jc w:val="both"/>
        <w:rPr>
          <w:rFonts w:ascii="Tahoma" w:hAnsi="Tahoma" w:cs="Tahoma"/>
          <w:b/>
          <w:i/>
          <w:iCs/>
          <w:sz w:val="18"/>
          <w:szCs w:val="22"/>
          <w:u w:val="single"/>
        </w:rPr>
      </w:pPr>
    </w:p>
    <w:p w14:paraId="46A9AC27" w14:textId="77777777" w:rsidR="00BA51D2" w:rsidRDefault="00BA51D2" w:rsidP="00FD1326">
      <w:pPr>
        <w:keepLines/>
        <w:widowControl w:val="0"/>
        <w:spacing w:after="40"/>
        <w:jc w:val="both"/>
        <w:rPr>
          <w:rFonts w:ascii="Tahoma" w:hAnsi="Tahoma" w:cs="Tahoma"/>
          <w:b/>
          <w:i/>
          <w:iCs/>
          <w:sz w:val="18"/>
          <w:szCs w:val="22"/>
          <w:u w:val="single"/>
        </w:rPr>
      </w:pPr>
    </w:p>
    <w:p w14:paraId="763E3B1E" w14:textId="77777777" w:rsidR="00BA51D2" w:rsidRDefault="00BA51D2" w:rsidP="00FD1326">
      <w:pPr>
        <w:keepLines/>
        <w:widowControl w:val="0"/>
        <w:spacing w:after="40"/>
        <w:jc w:val="both"/>
        <w:rPr>
          <w:rFonts w:ascii="Tahoma" w:hAnsi="Tahoma" w:cs="Tahoma"/>
          <w:b/>
          <w:i/>
          <w:iCs/>
          <w:sz w:val="18"/>
          <w:szCs w:val="22"/>
          <w:u w:val="single"/>
        </w:rPr>
      </w:pPr>
    </w:p>
    <w:p w14:paraId="4C6EDDC4" w14:textId="77777777" w:rsidR="00BA51D2" w:rsidRDefault="00BA51D2" w:rsidP="00FD1326">
      <w:pPr>
        <w:keepLines/>
        <w:widowControl w:val="0"/>
        <w:spacing w:after="40"/>
        <w:jc w:val="both"/>
        <w:rPr>
          <w:rFonts w:ascii="Tahoma" w:hAnsi="Tahoma" w:cs="Tahoma"/>
          <w:b/>
          <w:i/>
          <w:iCs/>
          <w:sz w:val="18"/>
          <w:szCs w:val="22"/>
          <w:u w:val="single"/>
        </w:rPr>
      </w:pPr>
    </w:p>
    <w:p w14:paraId="543E8962" w14:textId="77777777" w:rsidR="00BA51D2" w:rsidRDefault="00BA51D2" w:rsidP="00FD1326">
      <w:pPr>
        <w:keepLines/>
        <w:widowControl w:val="0"/>
        <w:spacing w:after="40"/>
        <w:jc w:val="both"/>
        <w:rPr>
          <w:rFonts w:ascii="Tahoma" w:hAnsi="Tahoma" w:cs="Tahoma"/>
          <w:b/>
          <w:i/>
          <w:iCs/>
          <w:sz w:val="18"/>
          <w:szCs w:val="22"/>
          <w:u w:val="single"/>
        </w:rPr>
      </w:pPr>
    </w:p>
    <w:p w14:paraId="7E2964FE" w14:textId="77777777" w:rsidR="00BA51D2" w:rsidRDefault="00BA51D2" w:rsidP="00FD1326">
      <w:pPr>
        <w:keepLines/>
        <w:widowControl w:val="0"/>
        <w:spacing w:after="40"/>
        <w:jc w:val="both"/>
        <w:rPr>
          <w:rFonts w:ascii="Tahoma" w:hAnsi="Tahoma" w:cs="Tahoma"/>
          <w:b/>
          <w:i/>
          <w:iCs/>
          <w:sz w:val="18"/>
          <w:szCs w:val="22"/>
          <w:u w:val="single"/>
        </w:rPr>
      </w:pPr>
    </w:p>
    <w:p w14:paraId="15144FCC" w14:textId="77777777" w:rsidR="00BA51D2" w:rsidRDefault="00BA51D2" w:rsidP="00FD1326">
      <w:pPr>
        <w:keepLines/>
        <w:widowControl w:val="0"/>
        <w:spacing w:after="40"/>
        <w:jc w:val="both"/>
        <w:rPr>
          <w:rFonts w:ascii="Tahoma" w:hAnsi="Tahoma" w:cs="Tahoma"/>
          <w:b/>
          <w:i/>
          <w:iCs/>
          <w:sz w:val="18"/>
          <w:szCs w:val="22"/>
          <w:u w:val="single"/>
        </w:rPr>
      </w:pPr>
    </w:p>
    <w:p w14:paraId="474611C3" w14:textId="77777777" w:rsidR="00BA51D2" w:rsidRDefault="00BA51D2" w:rsidP="00FD1326">
      <w:pPr>
        <w:keepLines/>
        <w:widowControl w:val="0"/>
        <w:spacing w:after="40"/>
        <w:jc w:val="both"/>
        <w:rPr>
          <w:rFonts w:ascii="Tahoma" w:hAnsi="Tahoma" w:cs="Tahoma"/>
          <w:b/>
          <w:i/>
          <w:iCs/>
          <w:sz w:val="18"/>
          <w:szCs w:val="22"/>
          <w:u w:val="single"/>
        </w:rPr>
      </w:pPr>
    </w:p>
    <w:p w14:paraId="662438B5" w14:textId="77777777" w:rsidR="00BA51D2" w:rsidRDefault="00BA51D2" w:rsidP="00FD1326">
      <w:pPr>
        <w:keepLines/>
        <w:widowControl w:val="0"/>
        <w:spacing w:after="40"/>
        <w:jc w:val="both"/>
        <w:rPr>
          <w:rFonts w:ascii="Tahoma" w:hAnsi="Tahoma" w:cs="Tahoma"/>
          <w:b/>
          <w:i/>
          <w:iCs/>
          <w:sz w:val="18"/>
          <w:szCs w:val="22"/>
          <w:u w:val="single"/>
        </w:rPr>
      </w:pPr>
    </w:p>
    <w:p w14:paraId="16A073EA" w14:textId="77777777" w:rsidR="00BA51D2" w:rsidRDefault="00BA51D2" w:rsidP="00FD1326">
      <w:pPr>
        <w:keepLines/>
        <w:widowControl w:val="0"/>
        <w:spacing w:after="40"/>
        <w:jc w:val="both"/>
        <w:rPr>
          <w:rFonts w:ascii="Tahoma" w:hAnsi="Tahoma" w:cs="Tahoma"/>
          <w:b/>
          <w:i/>
          <w:iCs/>
          <w:sz w:val="18"/>
          <w:szCs w:val="22"/>
          <w:u w:val="single"/>
        </w:rPr>
      </w:pPr>
    </w:p>
    <w:p w14:paraId="248B8AA9" w14:textId="77777777" w:rsidR="00BA51D2" w:rsidRDefault="00BA51D2" w:rsidP="00FD1326">
      <w:pPr>
        <w:keepLines/>
        <w:widowControl w:val="0"/>
        <w:spacing w:after="40"/>
        <w:jc w:val="both"/>
        <w:rPr>
          <w:rFonts w:ascii="Tahoma" w:hAnsi="Tahoma" w:cs="Tahoma"/>
          <w:b/>
          <w:i/>
          <w:iCs/>
          <w:sz w:val="18"/>
          <w:szCs w:val="22"/>
          <w:u w:val="single"/>
        </w:rPr>
      </w:pPr>
    </w:p>
    <w:p w14:paraId="18534725" w14:textId="77777777" w:rsidR="00BA51D2" w:rsidRDefault="00BA51D2" w:rsidP="00FD1326">
      <w:pPr>
        <w:keepLines/>
        <w:widowControl w:val="0"/>
        <w:spacing w:after="40"/>
        <w:jc w:val="both"/>
        <w:rPr>
          <w:rFonts w:ascii="Tahoma" w:hAnsi="Tahoma" w:cs="Tahoma"/>
          <w:b/>
          <w:i/>
          <w:iCs/>
          <w:sz w:val="18"/>
          <w:szCs w:val="22"/>
          <w:u w:val="single"/>
        </w:rPr>
      </w:pPr>
    </w:p>
    <w:p w14:paraId="4DDD106F" w14:textId="77777777" w:rsidR="00BA51D2" w:rsidRDefault="00BA51D2" w:rsidP="00FD1326">
      <w:pPr>
        <w:keepLines/>
        <w:widowControl w:val="0"/>
        <w:spacing w:after="40"/>
        <w:jc w:val="both"/>
        <w:rPr>
          <w:rFonts w:ascii="Tahoma" w:hAnsi="Tahoma" w:cs="Tahoma"/>
          <w:b/>
          <w:i/>
          <w:iCs/>
          <w:sz w:val="18"/>
          <w:szCs w:val="22"/>
          <w:u w:val="single"/>
        </w:rPr>
      </w:pPr>
    </w:p>
    <w:p w14:paraId="34CC62CB" w14:textId="77777777" w:rsidR="00BA51D2" w:rsidRDefault="00BA51D2" w:rsidP="00FD1326">
      <w:pPr>
        <w:keepLines/>
        <w:widowControl w:val="0"/>
        <w:spacing w:after="40"/>
        <w:jc w:val="both"/>
        <w:rPr>
          <w:rFonts w:ascii="Tahoma" w:hAnsi="Tahoma" w:cs="Tahoma"/>
          <w:b/>
          <w:i/>
          <w:iCs/>
          <w:sz w:val="18"/>
          <w:szCs w:val="22"/>
          <w:u w:val="single"/>
        </w:rPr>
      </w:pPr>
    </w:p>
    <w:p w14:paraId="1FF6D1E0" w14:textId="77777777" w:rsidR="00BA51D2" w:rsidRDefault="00BA51D2" w:rsidP="00FD1326">
      <w:pPr>
        <w:keepLines/>
        <w:widowControl w:val="0"/>
        <w:spacing w:after="40"/>
        <w:jc w:val="both"/>
        <w:rPr>
          <w:rFonts w:ascii="Tahoma" w:hAnsi="Tahoma" w:cs="Tahoma"/>
          <w:b/>
          <w:i/>
          <w:iCs/>
          <w:sz w:val="18"/>
          <w:szCs w:val="22"/>
          <w:u w:val="single"/>
        </w:rPr>
      </w:pPr>
    </w:p>
    <w:p w14:paraId="5ADE46D4" w14:textId="77777777" w:rsidR="00BA51D2" w:rsidRDefault="00BA51D2" w:rsidP="00FD1326">
      <w:pPr>
        <w:keepLines/>
        <w:widowControl w:val="0"/>
        <w:spacing w:after="40"/>
        <w:jc w:val="both"/>
        <w:rPr>
          <w:rFonts w:ascii="Tahoma" w:hAnsi="Tahoma" w:cs="Tahoma"/>
          <w:b/>
          <w:i/>
          <w:iCs/>
          <w:sz w:val="18"/>
          <w:szCs w:val="22"/>
          <w:u w:val="single"/>
        </w:rPr>
      </w:pPr>
    </w:p>
    <w:p w14:paraId="1C5025A9" w14:textId="77777777" w:rsidR="00BA51D2" w:rsidRDefault="00BA51D2" w:rsidP="00FD1326">
      <w:pPr>
        <w:keepLines/>
        <w:widowControl w:val="0"/>
        <w:spacing w:after="40"/>
        <w:jc w:val="both"/>
        <w:rPr>
          <w:rFonts w:ascii="Tahoma" w:hAnsi="Tahoma" w:cs="Tahoma"/>
          <w:b/>
          <w:i/>
          <w:iCs/>
          <w:sz w:val="18"/>
          <w:szCs w:val="22"/>
          <w:u w:val="single"/>
        </w:rPr>
      </w:pPr>
    </w:p>
    <w:p w14:paraId="49C1746C" w14:textId="77777777" w:rsidR="00BA51D2" w:rsidRDefault="00BA51D2" w:rsidP="00FD1326">
      <w:pPr>
        <w:keepLines/>
        <w:widowControl w:val="0"/>
        <w:spacing w:after="40"/>
        <w:jc w:val="both"/>
        <w:rPr>
          <w:rFonts w:ascii="Tahoma" w:hAnsi="Tahoma" w:cs="Tahoma"/>
          <w:b/>
          <w:i/>
          <w:iCs/>
          <w:sz w:val="18"/>
          <w:szCs w:val="22"/>
          <w:u w:val="single"/>
        </w:rPr>
      </w:pPr>
    </w:p>
    <w:p w14:paraId="1D9C3DA3" w14:textId="77777777" w:rsidR="00BA51D2" w:rsidRDefault="00BA51D2" w:rsidP="00FD1326">
      <w:pPr>
        <w:keepLines/>
        <w:widowControl w:val="0"/>
        <w:spacing w:after="40"/>
        <w:jc w:val="both"/>
        <w:rPr>
          <w:rFonts w:ascii="Tahoma" w:hAnsi="Tahoma" w:cs="Tahoma"/>
          <w:b/>
          <w:i/>
          <w:iCs/>
          <w:sz w:val="18"/>
          <w:szCs w:val="22"/>
          <w:u w:val="single"/>
        </w:rPr>
      </w:pPr>
    </w:p>
    <w:p w14:paraId="0DF546FF" w14:textId="77777777" w:rsidR="00BA51D2" w:rsidRDefault="00BA51D2" w:rsidP="00FD1326">
      <w:pPr>
        <w:keepLines/>
        <w:widowControl w:val="0"/>
        <w:spacing w:after="40"/>
        <w:jc w:val="both"/>
        <w:rPr>
          <w:rFonts w:ascii="Tahoma" w:hAnsi="Tahoma" w:cs="Tahoma"/>
          <w:b/>
          <w:i/>
          <w:iCs/>
          <w:sz w:val="18"/>
          <w:szCs w:val="22"/>
          <w:u w:val="single"/>
        </w:rPr>
      </w:pPr>
    </w:p>
    <w:p w14:paraId="15B161A2" w14:textId="77777777" w:rsidR="00BA51D2" w:rsidRDefault="00BA51D2" w:rsidP="00FD1326">
      <w:pPr>
        <w:keepLines/>
        <w:widowControl w:val="0"/>
        <w:spacing w:after="40"/>
        <w:jc w:val="both"/>
        <w:rPr>
          <w:rFonts w:ascii="Tahoma" w:hAnsi="Tahoma" w:cs="Tahoma"/>
          <w:b/>
          <w:i/>
          <w:iCs/>
          <w:sz w:val="18"/>
          <w:szCs w:val="22"/>
          <w:u w:val="single"/>
        </w:rPr>
      </w:pPr>
    </w:p>
    <w:p w14:paraId="50FB31C8" w14:textId="77777777" w:rsidR="00BA51D2" w:rsidRDefault="00BA51D2" w:rsidP="00FD1326">
      <w:pPr>
        <w:keepLines/>
        <w:widowControl w:val="0"/>
        <w:spacing w:after="40"/>
        <w:jc w:val="both"/>
        <w:rPr>
          <w:rFonts w:ascii="Tahoma" w:hAnsi="Tahoma" w:cs="Tahoma"/>
          <w:b/>
          <w:i/>
          <w:iCs/>
          <w:sz w:val="18"/>
          <w:szCs w:val="22"/>
          <w:u w:val="single"/>
        </w:rPr>
      </w:pPr>
    </w:p>
    <w:p w14:paraId="4FB1ACC2" w14:textId="77777777" w:rsidR="00BA51D2" w:rsidRDefault="00BA51D2" w:rsidP="00FD1326">
      <w:pPr>
        <w:keepLines/>
        <w:widowControl w:val="0"/>
        <w:spacing w:after="40"/>
        <w:jc w:val="both"/>
        <w:rPr>
          <w:rFonts w:ascii="Tahoma" w:hAnsi="Tahoma" w:cs="Tahoma"/>
          <w:b/>
          <w:i/>
          <w:iCs/>
          <w:sz w:val="18"/>
          <w:szCs w:val="22"/>
          <w:u w:val="single"/>
        </w:rPr>
      </w:pPr>
    </w:p>
    <w:p w14:paraId="6E3D65EA" w14:textId="77777777" w:rsidR="00BA51D2" w:rsidRDefault="00BA51D2" w:rsidP="00FD1326">
      <w:pPr>
        <w:keepLines/>
        <w:widowControl w:val="0"/>
        <w:spacing w:after="40"/>
        <w:jc w:val="both"/>
        <w:rPr>
          <w:rFonts w:ascii="Tahoma" w:hAnsi="Tahoma" w:cs="Tahoma"/>
          <w:b/>
          <w:i/>
          <w:iCs/>
          <w:sz w:val="18"/>
          <w:szCs w:val="22"/>
          <w:u w:val="single"/>
        </w:rPr>
      </w:pPr>
    </w:p>
    <w:p w14:paraId="447BC13C" w14:textId="77777777" w:rsidR="00BA51D2" w:rsidRDefault="00BA51D2" w:rsidP="00FD1326">
      <w:pPr>
        <w:keepLines/>
        <w:widowControl w:val="0"/>
        <w:spacing w:after="40"/>
        <w:jc w:val="both"/>
        <w:rPr>
          <w:rFonts w:ascii="Tahoma" w:hAnsi="Tahoma" w:cs="Tahoma"/>
          <w:b/>
          <w:i/>
          <w:iCs/>
          <w:sz w:val="18"/>
          <w:szCs w:val="22"/>
          <w:u w:val="single"/>
        </w:rPr>
      </w:pPr>
    </w:p>
    <w:p w14:paraId="5AB1051E" w14:textId="77777777" w:rsidR="00BA51D2" w:rsidRDefault="00BA51D2" w:rsidP="00FD1326">
      <w:pPr>
        <w:keepLines/>
        <w:widowControl w:val="0"/>
        <w:spacing w:after="40"/>
        <w:jc w:val="both"/>
        <w:rPr>
          <w:rFonts w:ascii="Tahoma" w:hAnsi="Tahoma" w:cs="Tahoma"/>
          <w:b/>
          <w:i/>
          <w:iCs/>
          <w:sz w:val="18"/>
          <w:szCs w:val="22"/>
          <w:u w:val="single"/>
        </w:rPr>
      </w:pPr>
    </w:p>
    <w:p w14:paraId="541E466F" w14:textId="77777777" w:rsidR="00BA51D2" w:rsidRDefault="00BA51D2" w:rsidP="00FD1326">
      <w:pPr>
        <w:keepLines/>
        <w:widowControl w:val="0"/>
        <w:spacing w:after="40"/>
        <w:jc w:val="both"/>
        <w:rPr>
          <w:rFonts w:ascii="Tahoma" w:hAnsi="Tahoma" w:cs="Tahoma"/>
          <w:b/>
          <w:i/>
          <w:iCs/>
          <w:sz w:val="18"/>
          <w:szCs w:val="22"/>
          <w:u w:val="single"/>
        </w:rPr>
      </w:pPr>
    </w:p>
    <w:p w14:paraId="2880F7CD" w14:textId="77777777" w:rsidR="00BA51D2" w:rsidRDefault="00BA51D2" w:rsidP="00FD1326">
      <w:pPr>
        <w:keepLines/>
        <w:widowControl w:val="0"/>
        <w:spacing w:after="40"/>
        <w:jc w:val="both"/>
        <w:rPr>
          <w:rFonts w:ascii="Tahoma" w:hAnsi="Tahoma" w:cs="Tahoma"/>
          <w:b/>
          <w:i/>
          <w:iCs/>
          <w:sz w:val="18"/>
          <w:szCs w:val="22"/>
          <w:u w:val="single"/>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563339" w:rsidRPr="007124F0" w14:paraId="45BD1AF4" w14:textId="77777777" w:rsidTr="00563339">
        <w:tc>
          <w:tcPr>
            <w:tcW w:w="212" w:type="dxa"/>
            <w:tcBorders>
              <w:top w:val="single" w:sz="4" w:space="0" w:color="auto"/>
              <w:left w:val="single" w:sz="4" w:space="0" w:color="auto"/>
              <w:bottom w:val="single" w:sz="4" w:space="0" w:color="auto"/>
              <w:right w:val="nil"/>
            </w:tcBorders>
          </w:tcPr>
          <w:p w14:paraId="10665E05" w14:textId="77777777" w:rsidR="00563339" w:rsidRPr="007124F0" w:rsidRDefault="00563339" w:rsidP="00FD1326">
            <w:pPr>
              <w:keepLines/>
              <w:widowControl w:val="0"/>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423190C0" w14:textId="77777777" w:rsidR="00563339" w:rsidRPr="007124F0" w:rsidRDefault="00563339" w:rsidP="00FD1326">
            <w:pPr>
              <w:keepLines/>
              <w:widowControl w:val="0"/>
              <w:jc w:val="both"/>
              <w:rPr>
                <w:rFonts w:ascii="Tahoma" w:hAnsi="Tahoma" w:cs="Tahoma"/>
              </w:rPr>
            </w:pPr>
            <w:r w:rsidRPr="007124F0">
              <w:rPr>
                <w:rFonts w:ascii="Tahoma" w:hAnsi="Tahoma" w:cs="Tahoma"/>
              </w:rPr>
              <w:t>IZJAVA O IZPOLNJEVANJU POGOJEV – PODIZVAJALEC/SUBJEKT KATERIH ZMOGLJIVOST UPORABLJA PONUDNIK</w:t>
            </w:r>
          </w:p>
        </w:tc>
        <w:tc>
          <w:tcPr>
            <w:tcW w:w="877" w:type="dxa"/>
            <w:tcBorders>
              <w:top w:val="single" w:sz="4" w:space="0" w:color="auto"/>
              <w:left w:val="single" w:sz="4" w:space="0" w:color="808080"/>
              <w:bottom w:val="single" w:sz="4" w:space="0" w:color="auto"/>
              <w:right w:val="nil"/>
            </w:tcBorders>
            <w:hideMark/>
          </w:tcPr>
          <w:p w14:paraId="028AF2AA" w14:textId="77777777" w:rsidR="00563339" w:rsidRPr="007124F0" w:rsidRDefault="00563339" w:rsidP="00FD1326">
            <w:pPr>
              <w:keepLines/>
              <w:widowControl w:val="0"/>
              <w:jc w:val="both"/>
              <w:rPr>
                <w:rFonts w:ascii="Tahoma" w:hAnsi="Tahoma" w:cs="Tahoma"/>
                <w:b/>
              </w:rPr>
            </w:pPr>
            <w:r w:rsidRPr="007124F0">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278C203A" w14:textId="77777777" w:rsidR="00563339" w:rsidRPr="007124F0" w:rsidRDefault="00563339" w:rsidP="00FD1326">
            <w:pPr>
              <w:keepLines/>
              <w:widowControl w:val="0"/>
              <w:jc w:val="both"/>
              <w:rPr>
                <w:rFonts w:ascii="Tahoma" w:hAnsi="Tahoma" w:cs="Tahoma"/>
                <w:b/>
                <w:i/>
              </w:rPr>
            </w:pPr>
            <w:r w:rsidRPr="007124F0">
              <w:rPr>
                <w:rFonts w:ascii="Tahoma" w:hAnsi="Tahoma" w:cs="Tahoma"/>
                <w:b/>
                <w:i/>
              </w:rPr>
              <w:t>3/2</w:t>
            </w:r>
          </w:p>
        </w:tc>
      </w:tr>
    </w:tbl>
    <w:p w14:paraId="02BFD0DF" w14:textId="77777777" w:rsidR="00563339" w:rsidRPr="007124F0" w:rsidRDefault="00563339" w:rsidP="00FD1326">
      <w:pPr>
        <w:keepLines/>
        <w:widowControl w:val="0"/>
        <w:contextualSpacing/>
        <w:jc w:val="both"/>
        <w:rPr>
          <w:rFonts w:ascii="Tahoma" w:hAnsi="Tahoma" w:cs="Tahoma"/>
          <w:bCs/>
          <w:noProof/>
          <w:sz w:val="18"/>
          <w:szCs w:val="18"/>
        </w:rPr>
      </w:pPr>
    </w:p>
    <w:p w14:paraId="13BCA067" w14:textId="4F380A4F" w:rsidR="00563339" w:rsidRPr="007124F0" w:rsidRDefault="00563339" w:rsidP="00FD1326">
      <w:pPr>
        <w:keepLines/>
        <w:widowControl w:val="0"/>
        <w:spacing w:line="276" w:lineRule="auto"/>
        <w:jc w:val="both"/>
        <w:rPr>
          <w:rFonts w:ascii="Tahoma" w:hAnsi="Tahoma" w:cs="Tahoma"/>
        </w:rPr>
      </w:pPr>
      <w:r w:rsidRPr="007124F0">
        <w:rPr>
          <w:rFonts w:ascii="Tahoma" w:hAnsi="Tahoma" w:cs="Tahoma"/>
        </w:rPr>
        <w:t xml:space="preserve">Podizvajalec/subjekt _____________________________________________________________________, ki nastopamo kot podizvajalec oziroma kot subjekt, katerih zmogljivosti bo uporabljal ponudnik, ki oddaja ponudbo za javno naročilo </w:t>
      </w:r>
      <w:r w:rsidR="00473F90">
        <w:rPr>
          <w:rFonts w:ascii="Tahoma" w:hAnsi="Tahoma" w:cs="Tahoma"/>
          <w:b/>
          <w:noProof/>
        </w:rPr>
        <w:t>VKS-</w:t>
      </w:r>
      <w:r w:rsidR="004876C4">
        <w:rPr>
          <w:rFonts w:ascii="Tahoma" w:hAnsi="Tahoma" w:cs="Tahoma"/>
          <w:b/>
          <w:noProof/>
        </w:rPr>
        <w:t>6/25</w:t>
      </w:r>
      <w:r w:rsidRPr="007124F0">
        <w:rPr>
          <w:rFonts w:ascii="Tahoma" w:hAnsi="Tahoma" w:cs="Tahoma"/>
          <w:b/>
          <w:noProof/>
        </w:rPr>
        <w:t xml:space="preserve"> – »</w:t>
      </w:r>
      <w:r w:rsidR="00F43C71">
        <w:rPr>
          <w:rFonts w:ascii="Tahoma" w:hAnsi="Tahoma" w:cs="Tahoma"/>
          <w:b/>
          <w:noProof/>
        </w:rPr>
        <w:t>Dobava sezonskega cvetja, trajnic in substratov ter dendrološkega materiala</w:t>
      </w:r>
      <w:r w:rsidRPr="007124F0">
        <w:rPr>
          <w:rFonts w:ascii="Tahoma" w:hAnsi="Tahoma" w:cs="Tahoma"/>
          <w:color w:val="000000"/>
        </w:rPr>
        <w:t xml:space="preserve">, pod kazensko in materialno odgovornostjo podajamo naslednje izjave:  </w:t>
      </w:r>
    </w:p>
    <w:p w14:paraId="46625B66" w14:textId="77777777" w:rsidR="00563339" w:rsidRPr="007124F0" w:rsidRDefault="00563339" w:rsidP="00FD1326">
      <w:pPr>
        <w:keepLines/>
        <w:widowControl w:val="0"/>
        <w:contextualSpacing/>
        <w:jc w:val="both"/>
        <w:rPr>
          <w:rFonts w:ascii="Tahoma" w:hAnsi="Tahoma" w:cs="Tahoma"/>
          <w:bCs/>
          <w:noProof/>
          <w:szCs w:val="18"/>
        </w:rPr>
      </w:pPr>
    </w:p>
    <w:p w14:paraId="46592994" w14:textId="77777777" w:rsidR="00563339" w:rsidRPr="007124F0" w:rsidRDefault="00563339" w:rsidP="002B0A14">
      <w:pPr>
        <w:keepLines/>
        <w:widowControl w:val="0"/>
        <w:numPr>
          <w:ilvl w:val="0"/>
          <w:numId w:val="23"/>
        </w:numPr>
        <w:jc w:val="both"/>
        <w:rPr>
          <w:rFonts w:ascii="Tahoma" w:hAnsi="Tahoma" w:cs="Tahoma"/>
          <w:b/>
        </w:rPr>
      </w:pPr>
      <w:r w:rsidRPr="007124F0">
        <w:rPr>
          <w:rFonts w:ascii="Tahoma" w:hAnsi="Tahoma" w:cs="Tahoma"/>
          <w:b/>
        </w:rPr>
        <w:t>IZJAVA O SPREJEMANJU IN IZPOLNJEVANJU POGOJEV RAZPISNE DOKUMENTACIJE</w:t>
      </w:r>
    </w:p>
    <w:p w14:paraId="659CDE37" w14:textId="77777777" w:rsidR="00563339" w:rsidRPr="007124F0" w:rsidRDefault="00563339" w:rsidP="00FD1326">
      <w:pPr>
        <w:keepLines/>
        <w:widowControl w:val="0"/>
        <w:tabs>
          <w:tab w:val="left" w:pos="8647"/>
          <w:tab w:val="left" w:pos="9354"/>
        </w:tabs>
        <w:ind w:right="-2"/>
        <w:jc w:val="both"/>
        <w:rPr>
          <w:rFonts w:ascii="Tahoma" w:hAnsi="Tahoma" w:cs="Tahoma"/>
        </w:rPr>
      </w:pPr>
      <w:r w:rsidRPr="007124F0">
        <w:rPr>
          <w:rFonts w:ascii="Tahoma" w:hAnsi="Tahoma" w:cs="Tahoma"/>
        </w:rPr>
        <w:t xml:space="preserve">IZJAVLJAMO, da se strinjamo in izpolnjujemo vse pogoje in zahteve razpisne dokumentacije (opisi, določila, zahteve, pogoji, </w:t>
      </w:r>
      <w:proofErr w:type="spellStart"/>
      <w:r w:rsidRPr="007124F0">
        <w:rPr>
          <w:rFonts w:ascii="Tahoma" w:hAnsi="Tahoma" w:cs="Tahoma"/>
        </w:rPr>
        <w:t>itd</w:t>
      </w:r>
      <w:proofErr w:type="spellEnd"/>
      <w:r w:rsidRPr="007124F0">
        <w:rPr>
          <w:rFonts w:ascii="Tahoma" w:hAnsi="Tahoma" w:cs="Tahoma"/>
        </w:rPr>
        <w:t xml:space="preserve">…) predmetnega javnega naročila, </w:t>
      </w:r>
      <w:r w:rsidRPr="007124F0">
        <w:rPr>
          <w:rFonts w:ascii="Tahoma" w:hAnsi="Tahoma" w:cs="Tahoma"/>
          <w:u w:val="single"/>
        </w:rPr>
        <w:t>ki se nanašajo na podizvajalca/e oz. na subjekt/e, katerih zmogljivosti bo uporabljal ponudnik</w:t>
      </w:r>
      <w:r w:rsidRPr="007124F0">
        <w:rPr>
          <w:rFonts w:ascii="Tahoma" w:hAnsi="Tahoma" w:cs="Tahoma"/>
        </w:rPr>
        <w:t xml:space="preserve">.   </w:t>
      </w:r>
    </w:p>
    <w:p w14:paraId="4E05E0CF" w14:textId="77777777" w:rsidR="00563339" w:rsidRPr="007124F0" w:rsidRDefault="00563339" w:rsidP="00FD1326">
      <w:pPr>
        <w:keepLines/>
        <w:widowControl w:val="0"/>
        <w:tabs>
          <w:tab w:val="left" w:pos="8647"/>
          <w:tab w:val="left" w:pos="9354"/>
        </w:tabs>
        <w:ind w:right="-2"/>
        <w:jc w:val="both"/>
        <w:rPr>
          <w:rFonts w:ascii="Tahoma" w:hAnsi="Tahoma" w:cs="Tahoma"/>
        </w:rPr>
      </w:pPr>
    </w:p>
    <w:p w14:paraId="528E5691" w14:textId="77777777" w:rsidR="00563339" w:rsidRPr="007124F0" w:rsidRDefault="00563339" w:rsidP="002B0A14">
      <w:pPr>
        <w:keepLines/>
        <w:widowControl w:val="0"/>
        <w:numPr>
          <w:ilvl w:val="0"/>
          <w:numId w:val="23"/>
        </w:numPr>
        <w:jc w:val="both"/>
        <w:rPr>
          <w:rFonts w:ascii="Tahoma" w:hAnsi="Tahoma" w:cs="Tahoma"/>
          <w:b/>
        </w:rPr>
      </w:pPr>
      <w:r w:rsidRPr="007124F0">
        <w:rPr>
          <w:rFonts w:ascii="Tahoma" w:hAnsi="Tahoma" w:cs="Tahoma"/>
          <w:b/>
        </w:rPr>
        <w:t>TEHNIČNA SPECIFIKACIJA</w:t>
      </w:r>
      <w:r w:rsidRPr="007124F0">
        <w:rPr>
          <w:rFonts w:ascii="Tahoma" w:hAnsi="Tahoma" w:cs="Tahoma"/>
          <w:b/>
          <w:sz w:val="24"/>
        </w:rPr>
        <w:t xml:space="preserve"> </w:t>
      </w:r>
      <w:r w:rsidRPr="007124F0">
        <w:rPr>
          <w:rFonts w:ascii="Tahoma" w:hAnsi="Tahoma" w:cs="Tahoma"/>
          <w:b/>
        </w:rPr>
        <w:t>IN PONUDBENI POGOJI IN ZAHTEVE</w:t>
      </w:r>
    </w:p>
    <w:p w14:paraId="399BCBB2" w14:textId="77777777" w:rsidR="00563339" w:rsidRPr="007124F0" w:rsidRDefault="00563339" w:rsidP="00FD1326">
      <w:pPr>
        <w:keepLines/>
        <w:widowControl w:val="0"/>
        <w:tabs>
          <w:tab w:val="left" w:pos="9354"/>
        </w:tabs>
        <w:ind w:right="-2"/>
        <w:jc w:val="both"/>
        <w:rPr>
          <w:rFonts w:ascii="Tahoma" w:hAnsi="Tahoma" w:cs="Tahoma"/>
        </w:rPr>
      </w:pPr>
      <w:r w:rsidRPr="007124F0">
        <w:rPr>
          <w:rFonts w:ascii="Tahoma" w:hAnsi="Tahoma" w:cs="Tahoma"/>
        </w:rPr>
        <w:t xml:space="preserve">IZJAVLJAMO, da (glede na dejavnosti, ki so predmet javnega naročila in jih bo v okviru ponudbe posamezni podizvajalec/subjekt izvajal) se strinjamo in izpolnjujemo vse pogoje in zahteve glede tehnične specifikacije in ostalih pogojev in zahtev, ki so navedeni v Poglavju 2. razpisne dokumentacije oz. v vseh njeni podtočkah, </w:t>
      </w:r>
      <w:r w:rsidRPr="007124F0">
        <w:rPr>
          <w:rFonts w:ascii="Tahoma" w:hAnsi="Tahoma" w:cs="Tahoma"/>
          <w:u w:val="single"/>
        </w:rPr>
        <w:t>ki se nanašajo na podizvajalca/e oz. na subjekt/e, katerih zmogljivosti bo uporabljal ponudnik</w:t>
      </w:r>
      <w:r w:rsidRPr="007124F0">
        <w:rPr>
          <w:rFonts w:ascii="Tahoma" w:hAnsi="Tahoma" w:cs="Tahoma"/>
        </w:rPr>
        <w:t xml:space="preserve">.  </w:t>
      </w:r>
    </w:p>
    <w:p w14:paraId="28E24F65" w14:textId="77777777" w:rsidR="00563339" w:rsidRPr="007124F0" w:rsidRDefault="00563339" w:rsidP="00FD1326">
      <w:pPr>
        <w:keepLines/>
        <w:widowControl w:val="0"/>
        <w:tabs>
          <w:tab w:val="left" w:pos="8647"/>
          <w:tab w:val="left" w:pos="9354"/>
        </w:tabs>
        <w:ind w:right="-2"/>
        <w:jc w:val="both"/>
        <w:rPr>
          <w:rFonts w:ascii="Tahoma" w:hAnsi="Tahoma" w:cs="Tahoma"/>
          <w:b/>
        </w:rPr>
      </w:pPr>
    </w:p>
    <w:p w14:paraId="0D0CA678" w14:textId="77777777" w:rsidR="00563339" w:rsidRPr="007124F0" w:rsidRDefault="00563339" w:rsidP="002B0A14">
      <w:pPr>
        <w:keepLines/>
        <w:widowControl w:val="0"/>
        <w:numPr>
          <w:ilvl w:val="0"/>
          <w:numId w:val="23"/>
        </w:numPr>
        <w:jc w:val="both"/>
        <w:rPr>
          <w:rFonts w:ascii="Tahoma" w:hAnsi="Tahoma" w:cs="Tahoma"/>
          <w:b/>
        </w:rPr>
      </w:pPr>
      <w:r w:rsidRPr="007124F0">
        <w:rPr>
          <w:rFonts w:ascii="Tahoma" w:hAnsi="Tahoma" w:cs="Tahoma"/>
          <w:b/>
        </w:rPr>
        <w:t>UGOTAVLJANJE SPOSOBNOSTI PONUDNIKA</w:t>
      </w:r>
    </w:p>
    <w:p w14:paraId="395AF5BA" w14:textId="77777777" w:rsidR="00563339" w:rsidRPr="007124F0" w:rsidRDefault="00563339" w:rsidP="00FD1326">
      <w:pPr>
        <w:keepLines/>
        <w:widowControl w:val="0"/>
        <w:tabs>
          <w:tab w:val="left" w:pos="9354"/>
        </w:tabs>
        <w:ind w:right="-2"/>
        <w:jc w:val="both"/>
        <w:rPr>
          <w:rFonts w:ascii="Tahoma" w:hAnsi="Tahoma" w:cs="Tahoma"/>
        </w:rPr>
      </w:pPr>
      <w:r w:rsidRPr="007124F0">
        <w:rPr>
          <w:rFonts w:ascii="Tahoma" w:hAnsi="Tahoma" w:cs="Tahoma"/>
        </w:rPr>
        <w:t>IZJAVLJAMO, da v celoti izpolnjujemo pogoje in zahteve</w:t>
      </w:r>
      <w:r w:rsidRPr="007124F0">
        <w:t xml:space="preserve"> </w:t>
      </w:r>
      <w:r w:rsidRPr="007124F0">
        <w:rPr>
          <w:rFonts w:ascii="Tahoma" w:hAnsi="Tahoma" w:cs="Tahoma"/>
        </w:rPr>
        <w:t>za ugotavljanje sposobnosti (razloge za izključitev in pogoje za sodelovanje), ki so navedeni v Poglavju 3. razpisne dokumentacije oz. v vseh njeni podtočkah,</w:t>
      </w:r>
      <w:r w:rsidRPr="007124F0">
        <w:t xml:space="preserve"> </w:t>
      </w:r>
      <w:r w:rsidRPr="007124F0">
        <w:rPr>
          <w:rFonts w:ascii="Tahoma" w:hAnsi="Tahoma" w:cs="Tahoma"/>
          <w:u w:val="single"/>
        </w:rPr>
        <w:t>ki se nanašajo na podizvajalca/e oz. na subjekt/e, katerih zmogljivosti bo uporabljal ponudnik</w:t>
      </w:r>
      <w:r w:rsidRPr="007124F0">
        <w:rPr>
          <w:rFonts w:ascii="Tahoma" w:hAnsi="Tahoma" w:cs="Tahoma"/>
        </w:rPr>
        <w:t>.</w:t>
      </w:r>
    </w:p>
    <w:p w14:paraId="7191B9E2" w14:textId="77777777" w:rsidR="00563339" w:rsidRPr="007124F0" w:rsidRDefault="00563339" w:rsidP="00FD1326">
      <w:pPr>
        <w:keepLines/>
        <w:widowControl w:val="0"/>
        <w:tabs>
          <w:tab w:val="left" w:pos="8647"/>
          <w:tab w:val="left" w:pos="9354"/>
        </w:tabs>
        <w:ind w:right="-2"/>
        <w:jc w:val="both"/>
        <w:rPr>
          <w:rFonts w:ascii="Tahoma" w:hAnsi="Tahoma" w:cs="Tahoma"/>
          <w:b/>
        </w:rPr>
      </w:pPr>
    </w:p>
    <w:p w14:paraId="7E9500B8" w14:textId="77777777" w:rsidR="00563339" w:rsidRPr="007124F0" w:rsidRDefault="00563339" w:rsidP="002B0A14">
      <w:pPr>
        <w:keepLines/>
        <w:widowControl w:val="0"/>
        <w:numPr>
          <w:ilvl w:val="0"/>
          <w:numId w:val="23"/>
        </w:numPr>
        <w:rPr>
          <w:rFonts w:ascii="Tahoma" w:hAnsi="Tahoma" w:cs="Tahoma"/>
          <w:b/>
        </w:rPr>
      </w:pPr>
      <w:r w:rsidRPr="007124F0">
        <w:rPr>
          <w:rFonts w:ascii="Tahoma" w:hAnsi="Tahoma" w:cs="Tahoma"/>
          <w:b/>
        </w:rPr>
        <w:t>OSTALE ZAHTEVE IN POGOJI NAROČNIKA</w:t>
      </w:r>
    </w:p>
    <w:p w14:paraId="35498928" w14:textId="77777777" w:rsidR="00563339" w:rsidRPr="007124F0" w:rsidRDefault="00563339" w:rsidP="00FD1326">
      <w:pPr>
        <w:keepLines/>
        <w:widowControl w:val="0"/>
        <w:tabs>
          <w:tab w:val="left" w:pos="567"/>
        </w:tabs>
        <w:rPr>
          <w:rFonts w:ascii="Tahoma" w:eastAsia="Calibri" w:hAnsi="Tahoma" w:cs="Tahoma"/>
        </w:rPr>
      </w:pPr>
      <w:r w:rsidRPr="007124F0">
        <w:rPr>
          <w:rFonts w:ascii="Tahoma" w:eastAsia="Calibri" w:hAnsi="Tahoma" w:cs="Tahoma"/>
        </w:rPr>
        <w:t>IZJAVLJAMO, DA:</w:t>
      </w:r>
    </w:p>
    <w:p w14:paraId="611F962D" w14:textId="77777777" w:rsidR="00563339" w:rsidRPr="007124F0" w:rsidRDefault="00563339" w:rsidP="002B0A14">
      <w:pPr>
        <w:keepLines/>
        <w:widowControl w:val="0"/>
        <w:numPr>
          <w:ilvl w:val="0"/>
          <w:numId w:val="22"/>
        </w:numPr>
        <w:ind w:left="284" w:hanging="284"/>
        <w:jc w:val="both"/>
        <w:rPr>
          <w:rFonts w:ascii="Tahoma" w:eastAsia="Calibri" w:hAnsi="Tahoma" w:cs="Tahoma"/>
        </w:rPr>
      </w:pPr>
      <w:r w:rsidRPr="007124F0">
        <w:rPr>
          <w:rFonts w:ascii="Tahoma" w:eastAsia="Calibri" w:hAnsi="Tahoma" w:cs="Tahoma"/>
        </w:rPr>
        <w:t>nismo uvrščeni v evidenco poslovnih subjektov katerim je prepovedano poslovanje z naročnikom na podlagi 35. člena Zakona o integriteti in preprečevanju korupcije (Ur. l. RS, št. 69/11 UPB2 in nadaljnji);</w:t>
      </w:r>
    </w:p>
    <w:p w14:paraId="13D1239A" w14:textId="77777777" w:rsidR="00270093" w:rsidRPr="00270093" w:rsidRDefault="00270093" w:rsidP="002B0A14">
      <w:pPr>
        <w:keepLines/>
        <w:widowControl w:val="0"/>
        <w:numPr>
          <w:ilvl w:val="0"/>
          <w:numId w:val="22"/>
        </w:numPr>
        <w:ind w:left="284" w:hanging="284"/>
        <w:jc w:val="both"/>
        <w:rPr>
          <w:rFonts w:ascii="Tahoma" w:eastAsia="Calibri" w:hAnsi="Tahoma" w:cs="Tahoma"/>
        </w:rPr>
      </w:pPr>
      <w:r w:rsidRPr="00270093">
        <w:rPr>
          <w:rFonts w:ascii="Tahoma" w:hAnsi="Tahoma" w:cs="Tahoma"/>
        </w:rPr>
        <w:t>da prevzemamo kazensko in materialno odgovornost, da pri ponudbi subjekta, ki ga zastopam, ni ruske udeležbe, kot je opredeljeno v 1h členu »sklepa Sveta (SZVP) 2022/578 z dne 8. aprila 2022 o spremembi Sklepa 2014/512/SZVP o omejevalnih ukrepih zaradi delovanja Rusije, ki povzroča destabilizacijo razmer v Ukrajini« (v nadaljevanju: sklep Sveta (SZVP) 2022/578 z dne 8. aprila 2022). Še posebej izjavljam, da:</w:t>
      </w:r>
    </w:p>
    <w:p w14:paraId="594F89F5" w14:textId="77777777" w:rsidR="00270093" w:rsidRPr="00FE0BDC" w:rsidRDefault="00270093" w:rsidP="002B0A14">
      <w:pPr>
        <w:pStyle w:val="Odstavekseznama"/>
        <w:keepNext/>
        <w:keepLines/>
        <w:numPr>
          <w:ilvl w:val="0"/>
          <w:numId w:val="32"/>
        </w:numPr>
        <w:tabs>
          <w:tab w:val="left" w:pos="284"/>
        </w:tabs>
        <w:jc w:val="both"/>
        <w:rPr>
          <w:rFonts w:ascii="Tahoma" w:hAnsi="Tahoma" w:cs="Tahoma"/>
        </w:rPr>
      </w:pPr>
      <w:r w:rsidRPr="00FE0BDC">
        <w:rPr>
          <w:rFonts w:ascii="Tahoma" w:hAnsi="Tahoma" w:cs="Tahoma"/>
        </w:rPr>
        <w:t>subjekt, ki ga zastopam, ni ruski državljan ali fizična ali pravna oseba, subjekt ali organ s sedežem v Rusiji;</w:t>
      </w:r>
    </w:p>
    <w:p w14:paraId="5B6C72FD" w14:textId="77777777" w:rsidR="00270093" w:rsidRPr="00FE0BDC" w:rsidRDefault="00270093" w:rsidP="002B0A14">
      <w:pPr>
        <w:pStyle w:val="Odstavekseznama"/>
        <w:keepNext/>
        <w:keepLines/>
        <w:numPr>
          <w:ilvl w:val="0"/>
          <w:numId w:val="32"/>
        </w:numPr>
        <w:tabs>
          <w:tab w:val="left" w:pos="284"/>
        </w:tabs>
        <w:jc w:val="both"/>
        <w:rPr>
          <w:rFonts w:ascii="Tahoma" w:hAnsi="Tahoma" w:cs="Tahoma"/>
        </w:rPr>
      </w:pPr>
      <w:r w:rsidRPr="00FE0BDC">
        <w:rPr>
          <w:rFonts w:ascii="Tahoma" w:hAnsi="Tahoma" w:cs="Tahoma"/>
        </w:rPr>
        <w:t>subjekt, ki ga zastopam, ni pravna oseba, subjekt ali organ, katerega več kot 50-odstotni delež je v neposredni ali posredni lasti subjekta iz točke (a) zgoraj;</w:t>
      </w:r>
    </w:p>
    <w:p w14:paraId="6A843ED5" w14:textId="77777777" w:rsidR="00270093" w:rsidRPr="00FE0BDC" w:rsidRDefault="00270093" w:rsidP="002B0A14">
      <w:pPr>
        <w:pStyle w:val="Odstavekseznama"/>
        <w:keepNext/>
        <w:keepLines/>
        <w:numPr>
          <w:ilvl w:val="0"/>
          <w:numId w:val="32"/>
        </w:numPr>
        <w:tabs>
          <w:tab w:val="left" w:pos="284"/>
        </w:tabs>
        <w:jc w:val="both"/>
        <w:rPr>
          <w:rFonts w:ascii="Tahoma" w:hAnsi="Tahoma" w:cs="Tahoma"/>
        </w:rPr>
      </w:pPr>
      <w:r w:rsidRPr="00FE0BDC">
        <w:rPr>
          <w:rFonts w:ascii="Tahoma" w:hAnsi="Tahoma" w:cs="Tahoma"/>
        </w:rPr>
        <w:t>niti jaz niti subjekt, ki ga zastopam, nisva fizična ali pravna oseba, subjekt ali organ, ki deluje v imenu ali po navodilih subjekta iz točke (a) ali (b) zgoraj;</w:t>
      </w:r>
    </w:p>
    <w:p w14:paraId="6E6B52EF" w14:textId="77777777" w:rsidR="00270093" w:rsidRPr="00FE0BDC" w:rsidRDefault="00270093" w:rsidP="002B0A14">
      <w:pPr>
        <w:pStyle w:val="Odstavekseznama"/>
        <w:keepNext/>
        <w:keepLines/>
        <w:numPr>
          <w:ilvl w:val="0"/>
          <w:numId w:val="32"/>
        </w:numPr>
        <w:tabs>
          <w:tab w:val="left" w:pos="284"/>
        </w:tabs>
        <w:jc w:val="both"/>
        <w:rPr>
          <w:rFonts w:ascii="Tahoma" w:hAnsi="Tahoma" w:cs="Tahoma"/>
        </w:rPr>
      </w:pPr>
      <w:r w:rsidRPr="00FE0BDC">
        <w:rPr>
          <w:rFonts w:ascii="Tahoma" w:hAnsi="Tahoma" w:cs="Tahoma"/>
        </w:rPr>
        <w:t>ni udeležbe več kot 10 % ponudbene vrednosti podizvajalcev, dobaviteljev ali subjektov, katerih zmogljivosti subjekt, ki ga zastopam, uporablja, ki so subjekti, navedeni v točkah (a) do (c) zgoraj;</w:t>
      </w:r>
    </w:p>
    <w:p w14:paraId="265987B2" w14:textId="77777777" w:rsidR="00563339" w:rsidRPr="007124F0" w:rsidRDefault="00563339" w:rsidP="002B0A14">
      <w:pPr>
        <w:keepLines/>
        <w:widowControl w:val="0"/>
        <w:numPr>
          <w:ilvl w:val="0"/>
          <w:numId w:val="22"/>
        </w:numPr>
        <w:ind w:left="284" w:hanging="284"/>
        <w:jc w:val="both"/>
        <w:rPr>
          <w:rFonts w:ascii="Tahoma" w:eastAsia="Calibri" w:hAnsi="Tahoma" w:cs="Tahoma"/>
        </w:rPr>
      </w:pPr>
      <w:r w:rsidRPr="007124F0">
        <w:rPr>
          <w:rFonts w:ascii="Tahoma" w:eastAsia="Calibri" w:hAnsi="Tahoma" w:cs="Tahoma"/>
        </w:rPr>
        <w:t>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53B78EA8" w14:textId="77777777" w:rsidR="00563339" w:rsidRDefault="00563339" w:rsidP="002B0A14">
      <w:pPr>
        <w:keepLines/>
        <w:widowControl w:val="0"/>
        <w:numPr>
          <w:ilvl w:val="0"/>
          <w:numId w:val="22"/>
        </w:numPr>
        <w:ind w:left="284" w:hanging="284"/>
        <w:jc w:val="both"/>
        <w:rPr>
          <w:rFonts w:ascii="Tahoma" w:eastAsia="Calibri" w:hAnsi="Tahoma" w:cs="Tahoma"/>
        </w:rPr>
      </w:pPr>
      <w:r w:rsidRPr="007124F0">
        <w:rPr>
          <w:rFonts w:ascii="Tahoma" w:eastAsia="Calibri" w:hAnsi="Tahoma" w:cs="Tahoma"/>
        </w:rPr>
        <w:t>sprejemamo in izpolnjujemo tudi vse ostale pogoje in zahteve predmetne razpisne dokumentacije,</w:t>
      </w:r>
      <w:r w:rsidRPr="007124F0">
        <w:rPr>
          <w:rFonts w:ascii="Tahoma" w:hAnsi="Tahoma" w:cs="Tahoma"/>
        </w:rPr>
        <w:t xml:space="preserve"> </w:t>
      </w:r>
      <w:r w:rsidRPr="007124F0">
        <w:rPr>
          <w:rFonts w:ascii="Tahoma" w:hAnsi="Tahoma" w:cs="Tahoma"/>
          <w:u w:val="single"/>
        </w:rPr>
        <w:t>ki se nanašajo na podizvajalca/e oz. na subjekt/e, katerih zmogljivosti bo uporabljal ponudnik</w:t>
      </w:r>
      <w:r w:rsidRPr="007124F0">
        <w:rPr>
          <w:rFonts w:ascii="Tahoma" w:hAnsi="Tahoma" w:cs="Tahoma"/>
        </w:rPr>
        <w:t>,</w:t>
      </w:r>
      <w:r w:rsidRPr="007124F0">
        <w:rPr>
          <w:rFonts w:ascii="Tahoma" w:eastAsia="Calibri" w:hAnsi="Tahoma" w:cs="Tahoma"/>
        </w:rPr>
        <w:t xml:space="preserve"> ter prevzemamo kazensko in materialno odgovornost, da so vsi podatki in dokumenti podani v ponudbi, resnični, in da fotokopije priloženih listin ustrezajo originalu</w:t>
      </w:r>
      <w:r w:rsidR="00270093">
        <w:rPr>
          <w:rFonts w:ascii="Tahoma" w:eastAsia="Calibri" w:hAnsi="Tahoma" w:cs="Tahoma"/>
        </w:rPr>
        <w:t>,</w:t>
      </w:r>
    </w:p>
    <w:p w14:paraId="43E89873" w14:textId="3AD55382" w:rsidR="00270093" w:rsidRPr="00270093" w:rsidRDefault="00270093" w:rsidP="002B0A14">
      <w:pPr>
        <w:keepLines/>
        <w:widowControl w:val="0"/>
        <w:numPr>
          <w:ilvl w:val="0"/>
          <w:numId w:val="22"/>
        </w:numPr>
        <w:ind w:left="284" w:hanging="284"/>
        <w:jc w:val="both"/>
        <w:rPr>
          <w:rFonts w:ascii="Tahoma" w:eastAsia="Calibri" w:hAnsi="Tahoma" w:cs="Tahoma"/>
          <w:bCs/>
        </w:rPr>
      </w:pPr>
      <w:r w:rsidRPr="00270093">
        <w:rPr>
          <w:rFonts w:ascii="Tahoma" w:hAnsi="Tahoma" w:cs="Tahoma"/>
          <w:bCs/>
        </w:rPr>
        <w:t>da dajemo soglasje, da pooblaščeni predstavnik naročnika, ki vodi postopek javnega naročila št. VKS-</w:t>
      </w:r>
      <w:r w:rsidR="004876C4">
        <w:rPr>
          <w:rFonts w:ascii="Tahoma" w:hAnsi="Tahoma" w:cs="Tahoma"/>
          <w:bCs/>
        </w:rPr>
        <w:t>6/25</w:t>
      </w:r>
      <w:r w:rsidRPr="00270093">
        <w:rPr>
          <w:rFonts w:ascii="Tahoma" w:hAnsi="Tahoma" w:cs="Tahoma"/>
          <w:bCs/>
        </w:rPr>
        <w:t xml:space="preserve"> pridobi podatke za preveritev ponudbe / zahtev iz tč. 3.1. razpisne dokumentacije v skladu z 89. členom ZJN-3 v enotnem informacijskem sistemu – eDosje iz devetega odstavka 77. člena ZJN-3.</w:t>
      </w: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563339" w:rsidRPr="007124F0" w14:paraId="3CE92EF6" w14:textId="77777777" w:rsidTr="00563339">
        <w:trPr>
          <w:trHeight w:val="235"/>
        </w:trPr>
        <w:tc>
          <w:tcPr>
            <w:tcW w:w="3401" w:type="dxa"/>
            <w:tcBorders>
              <w:top w:val="nil"/>
              <w:left w:val="nil"/>
              <w:bottom w:val="single" w:sz="4" w:space="0" w:color="auto"/>
              <w:right w:val="nil"/>
            </w:tcBorders>
          </w:tcPr>
          <w:p w14:paraId="1D5EB3B9" w14:textId="77777777" w:rsidR="00394789" w:rsidRPr="007124F0" w:rsidRDefault="00394789" w:rsidP="00FD1326">
            <w:pPr>
              <w:keepLines/>
              <w:widowControl w:val="0"/>
              <w:jc w:val="both"/>
              <w:rPr>
                <w:rFonts w:ascii="Tahoma" w:hAnsi="Tahoma" w:cs="Tahoma"/>
                <w:snapToGrid w:val="0"/>
              </w:rPr>
            </w:pPr>
          </w:p>
        </w:tc>
        <w:tc>
          <w:tcPr>
            <w:tcW w:w="2976" w:type="dxa"/>
          </w:tcPr>
          <w:p w14:paraId="245F9CB9" w14:textId="77777777" w:rsidR="00563339" w:rsidRDefault="00563339" w:rsidP="00FD1326">
            <w:pPr>
              <w:keepLines/>
              <w:widowControl w:val="0"/>
              <w:jc w:val="center"/>
              <w:rPr>
                <w:rFonts w:ascii="Tahoma" w:hAnsi="Tahoma" w:cs="Tahoma"/>
                <w:snapToGrid w:val="0"/>
              </w:rPr>
            </w:pPr>
          </w:p>
          <w:p w14:paraId="55218BE2" w14:textId="5C437EAD" w:rsidR="005F14B5" w:rsidRPr="007124F0" w:rsidRDefault="005F14B5" w:rsidP="00FD1326">
            <w:pPr>
              <w:keepLines/>
              <w:widowControl w:val="0"/>
              <w:jc w:val="center"/>
              <w:rPr>
                <w:rFonts w:ascii="Tahoma" w:hAnsi="Tahoma" w:cs="Tahoma"/>
                <w:snapToGrid w:val="0"/>
              </w:rPr>
            </w:pPr>
          </w:p>
        </w:tc>
        <w:tc>
          <w:tcPr>
            <w:tcW w:w="3118" w:type="dxa"/>
            <w:tcBorders>
              <w:top w:val="nil"/>
              <w:left w:val="nil"/>
              <w:bottom w:val="single" w:sz="4" w:space="0" w:color="auto"/>
              <w:right w:val="nil"/>
            </w:tcBorders>
          </w:tcPr>
          <w:p w14:paraId="0300487A" w14:textId="77777777" w:rsidR="00563339" w:rsidRPr="007124F0" w:rsidRDefault="00563339" w:rsidP="00FD1326">
            <w:pPr>
              <w:keepLines/>
              <w:widowControl w:val="0"/>
              <w:tabs>
                <w:tab w:val="left" w:pos="317"/>
                <w:tab w:val="num" w:pos="476"/>
                <w:tab w:val="left" w:pos="556"/>
              </w:tabs>
              <w:jc w:val="both"/>
              <w:rPr>
                <w:rFonts w:ascii="Tahoma" w:hAnsi="Tahoma" w:cs="Tahoma"/>
                <w:snapToGrid w:val="0"/>
                <w:sz w:val="28"/>
              </w:rPr>
            </w:pPr>
          </w:p>
        </w:tc>
      </w:tr>
      <w:tr w:rsidR="00563339" w:rsidRPr="007124F0" w14:paraId="419FF2A9" w14:textId="77777777" w:rsidTr="00563339">
        <w:trPr>
          <w:trHeight w:val="235"/>
        </w:trPr>
        <w:tc>
          <w:tcPr>
            <w:tcW w:w="3401" w:type="dxa"/>
            <w:tcBorders>
              <w:top w:val="single" w:sz="4" w:space="0" w:color="auto"/>
              <w:left w:val="nil"/>
              <w:bottom w:val="nil"/>
              <w:right w:val="nil"/>
            </w:tcBorders>
            <w:hideMark/>
          </w:tcPr>
          <w:p w14:paraId="58BB6783" w14:textId="77777777" w:rsidR="00563339" w:rsidRPr="007124F0" w:rsidRDefault="00563339" w:rsidP="00FD1326">
            <w:pPr>
              <w:keepLines/>
              <w:widowControl w:val="0"/>
              <w:jc w:val="center"/>
              <w:rPr>
                <w:rFonts w:ascii="Tahoma" w:hAnsi="Tahoma" w:cs="Tahoma"/>
                <w:snapToGrid w:val="0"/>
                <w:sz w:val="18"/>
              </w:rPr>
            </w:pPr>
            <w:r w:rsidRPr="007124F0">
              <w:rPr>
                <w:rFonts w:ascii="Tahoma" w:hAnsi="Tahoma" w:cs="Tahoma"/>
                <w:snapToGrid w:val="0"/>
                <w:sz w:val="18"/>
              </w:rPr>
              <w:t>(kraj, datum)</w:t>
            </w:r>
          </w:p>
        </w:tc>
        <w:tc>
          <w:tcPr>
            <w:tcW w:w="2976" w:type="dxa"/>
            <w:hideMark/>
          </w:tcPr>
          <w:p w14:paraId="287EFCC2" w14:textId="77777777" w:rsidR="00563339" w:rsidRPr="007124F0" w:rsidRDefault="00563339" w:rsidP="00FD1326">
            <w:pPr>
              <w:keepLines/>
              <w:widowControl w:val="0"/>
              <w:jc w:val="center"/>
              <w:rPr>
                <w:rFonts w:ascii="Tahoma" w:hAnsi="Tahoma" w:cs="Tahoma"/>
                <w:snapToGrid w:val="0"/>
                <w:sz w:val="18"/>
              </w:rPr>
            </w:pPr>
            <w:r w:rsidRPr="007124F0">
              <w:rPr>
                <w:rFonts w:ascii="Tahoma" w:hAnsi="Tahoma" w:cs="Tahoma"/>
                <w:snapToGrid w:val="0"/>
                <w:sz w:val="18"/>
              </w:rPr>
              <w:t>žig</w:t>
            </w:r>
          </w:p>
        </w:tc>
        <w:tc>
          <w:tcPr>
            <w:tcW w:w="3118" w:type="dxa"/>
            <w:tcBorders>
              <w:top w:val="single" w:sz="4" w:space="0" w:color="auto"/>
              <w:left w:val="nil"/>
              <w:bottom w:val="nil"/>
              <w:right w:val="nil"/>
            </w:tcBorders>
            <w:hideMark/>
          </w:tcPr>
          <w:p w14:paraId="2AB37518" w14:textId="77777777" w:rsidR="00563339" w:rsidRPr="007124F0" w:rsidRDefault="00563339" w:rsidP="00FD1326">
            <w:pPr>
              <w:keepLines/>
              <w:widowControl w:val="0"/>
              <w:jc w:val="center"/>
              <w:rPr>
                <w:rFonts w:ascii="Tahoma" w:hAnsi="Tahoma" w:cs="Tahoma"/>
                <w:snapToGrid w:val="0"/>
                <w:sz w:val="18"/>
              </w:rPr>
            </w:pPr>
            <w:r w:rsidRPr="007124F0">
              <w:rPr>
                <w:rFonts w:ascii="Tahoma" w:hAnsi="Tahoma" w:cs="Tahoma"/>
                <w:snapToGrid w:val="0"/>
                <w:sz w:val="18"/>
              </w:rPr>
              <w:t>(podpis odgovorne osebe)</w:t>
            </w:r>
          </w:p>
        </w:tc>
      </w:tr>
    </w:tbl>
    <w:p w14:paraId="3AFB4E39" w14:textId="77777777" w:rsidR="009C0AB7" w:rsidRPr="009C0AB7" w:rsidRDefault="009C0AB7" w:rsidP="00FD1326">
      <w:pPr>
        <w:keepLines/>
        <w:widowControl w:val="0"/>
        <w:spacing w:after="40"/>
        <w:jc w:val="both"/>
        <w:rPr>
          <w:rFonts w:ascii="Tahoma" w:hAnsi="Tahoma" w:cs="Tahoma"/>
          <w:b/>
          <w:i/>
          <w:sz w:val="12"/>
          <w:szCs w:val="12"/>
        </w:rPr>
      </w:pPr>
    </w:p>
    <w:p w14:paraId="42A7FF5B" w14:textId="6FF59252" w:rsidR="00563339" w:rsidRPr="007124F0" w:rsidRDefault="00563339" w:rsidP="00FD1326">
      <w:pPr>
        <w:keepLines/>
        <w:widowControl w:val="0"/>
        <w:spacing w:after="40"/>
        <w:jc w:val="both"/>
        <w:rPr>
          <w:rFonts w:ascii="Tahoma" w:hAnsi="Tahoma" w:cs="Tahoma"/>
          <w:i/>
          <w:sz w:val="18"/>
          <w:szCs w:val="18"/>
          <w:u w:val="single"/>
        </w:rPr>
      </w:pPr>
      <w:r w:rsidRPr="007124F0">
        <w:rPr>
          <w:rFonts w:ascii="Tahoma" w:hAnsi="Tahoma" w:cs="Tahoma"/>
          <w:b/>
          <w:i/>
          <w:sz w:val="18"/>
          <w:szCs w:val="18"/>
        </w:rPr>
        <w:t>Opomba:</w:t>
      </w:r>
      <w:r w:rsidRPr="007124F0">
        <w:rPr>
          <w:rFonts w:ascii="Tahoma" w:hAnsi="Tahoma" w:cs="Tahoma"/>
          <w:i/>
          <w:sz w:val="18"/>
          <w:szCs w:val="18"/>
        </w:rPr>
        <w:t xml:space="preserve"> </w:t>
      </w:r>
      <w:r w:rsidRPr="007124F0">
        <w:rPr>
          <w:rFonts w:ascii="Tahoma" w:hAnsi="Tahoma" w:cs="Tahoma"/>
          <w:i/>
          <w:iCs/>
          <w:sz w:val="18"/>
          <w:szCs w:val="22"/>
        </w:rPr>
        <w:t>Izjavo izpolnijo in podpišejo tudi VSI partnerji v primeru skupne ponudbe.</w:t>
      </w:r>
    </w:p>
    <w:p w14:paraId="027FD3CA" w14:textId="77777777" w:rsidR="00563339" w:rsidRPr="007124F0" w:rsidRDefault="00563339" w:rsidP="00FD1326">
      <w:pPr>
        <w:keepLines/>
        <w:widowControl w:val="0"/>
        <w:spacing w:after="40"/>
        <w:jc w:val="both"/>
        <w:rPr>
          <w:rFonts w:ascii="Tahoma" w:hAnsi="Tahoma" w:cs="Tahoma"/>
          <w:b/>
          <w:i/>
          <w:sz w:val="18"/>
          <w:szCs w:val="18"/>
          <w:u w:val="single"/>
        </w:rPr>
      </w:pPr>
      <w:r w:rsidRPr="007124F0">
        <w:rPr>
          <w:rFonts w:ascii="Tahoma" w:hAnsi="Tahoma" w:cs="Tahoma"/>
          <w:b/>
          <w:i/>
          <w:sz w:val="18"/>
          <w:szCs w:val="18"/>
        </w:rPr>
        <w:t xml:space="preserve">Navodilo: </w:t>
      </w:r>
      <w:r w:rsidRPr="007124F0">
        <w:rPr>
          <w:rFonts w:ascii="Tahoma" w:hAnsi="Tahoma" w:cs="Tahoma"/>
          <w:i/>
          <w:iCs/>
          <w:sz w:val="18"/>
          <w:szCs w:val="22"/>
        </w:rPr>
        <w:t>Obrazec</w:t>
      </w:r>
      <w:r w:rsidRPr="007124F0">
        <w:rPr>
          <w:rFonts w:ascii="Tahoma" w:hAnsi="Tahoma" w:cs="Tahoma"/>
          <w:b/>
          <w:i/>
          <w:iCs/>
          <w:sz w:val="18"/>
          <w:szCs w:val="22"/>
        </w:rPr>
        <w:t xml:space="preserve"> </w:t>
      </w:r>
      <w:r w:rsidRPr="007124F0">
        <w:rPr>
          <w:rFonts w:ascii="Tahoma" w:hAnsi="Tahoma" w:cs="Tahoma"/>
          <w:i/>
          <w:iCs/>
          <w:sz w:val="18"/>
          <w:szCs w:val="22"/>
        </w:rPr>
        <w:t>se</w:t>
      </w:r>
      <w:r w:rsidRPr="007124F0">
        <w:rPr>
          <w:rFonts w:ascii="Tahoma" w:hAnsi="Tahoma" w:cs="Tahoma"/>
          <w:b/>
          <w:i/>
          <w:iCs/>
          <w:sz w:val="18"/>
          <w:szCs w:val="22"/>
        </w:rPr>
        <w:t xml:space="preserve"> </w:t>
      </w:r>
      <w:r w:rsidRPr="007124F0">
        <w:rPr>
          <w:rFonts w:ascii="Tahoma" w:hAnsi="Tahoma" w:cs="Tahoma"/>
          <w:i/>
          <w:iCs/>
          <w:sz w:val="18"/>
          <w:szCs w:val="22"/>
        </w:rPr>
        <w:t>v okviru sistema e-JN</w:t>
      </w:r>
      <w:r w:rsidRPr="007124F0">
        <w:rPr>
          <w:rFonts w:ascii="Tahoma" w:hAnsi="Tahoma" w:cs="Tahoma"/>
          <w:b/>
          <w:i/>
          <w:iCs/>
          <w:sz w:val="18"/>
          <w:szCs w:val="22"/>
        </w:rPr>
        <w:t xml:space="preserve"> </w:t>
      </w:r>
      <w:r w:rsidRPr="007124F0">
        <w:rPr>
          <w:rFonts w:ascii="Tahoma" w:hAnsi="Tahoma" w:cs="Tahoma"/>
          <w:b/>
          <w:i/>
          <w:iCs/>
          <w:sz w:val="18"/>
          <w:szCs w:val="22"/>
          <w:u w:val="single"/>
        </w:rPr>
        <w:t>naloži v Razdelek »DOKUMENTI«, del »Ostale priloge«« !!!</w:t>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563339" w:rsidRPr="007124F0" w14:paraId="16A8F84A" w14:textId="77777777" w:rsidTr="00563339">
        <w:tc>
          <w:tcPr>
            <w:tcW w:w="599" w:type="dxa"/>
            <w:tcBorders>
              <w:right w:val="nil"/>
            </w:tcBorders>
          </w:tcPr>
          <w:p w14:paraId="21D6A228" w14:textId="77777777" w:rsidR="00563339" w:rsidRPr="007124F0" w:rsidRDefault="00563339" w:rsidP="00FD1326">
            <w:pPr>
              <w:keepLines/>
              <w:widowControl w:val="0"/>
              <w:contextualSpacing/>
              <w:jc w:val="both"/>
              <w:rPr>
                <w:rFonts w:ascii="Tahoma" w:hAnsi="Tahoma" w:cs="Tahoma"/>
              </w:rPr>
            </w:pPr>
            <w:r w:rsidRPr="007124F0">
              <w:lastRenderedPageBreak/>
              <w:br w:type="page"/>
            </w:r>
          </w:p>
        </w:tc>
        <w:tc>
          <w:tcPr>
            <w:tcW w:w="7653" w:type="dxa"/>
            <w:tcBorders>
              <w:left w:val="nil"/>
            </w:tcBorders>
          </w:tcPr>
          <w:p w14:paraId="42179812" w14:textId="77777777" w:rsidR="00563339" w:rsidRPr="007124F0" w:rsidRDefault="00563339" w:rsidP="00FD1326">
            <w:pPr>
              <w:keepLines/>
              <w:widowControl w:val="0"/>
              <w:contextualSpacing/>
              <w:jc w:val="both"/>
              <w:rPr>
                <w:rFonts w:ascii="Tahoma" w:hAnsi="Tahoma" w:cs="Tahoma"/>
              </w:rPr>
            </w:pPr>
            <w:r w:rsidRPr="007124F0">
              <w:rPr>
                <w:rFonts w:ascii="Tahoma" w:hAnsi="Tahoma" w:cs="Tahoma"/>
              </w:rPr>
              <w:t>IZJAVA O UDELEŽBI FIZIČNIH IN PRAVNIH OSEB V LASTNIŠTVU PONUDNIKA</w:t>
            </w:r>
          </w:p>
        </w:tc>
        <w:tc>
          <w:tcPr>
            <w:tcW w:w="912" w:type="dxa"/>
            <w:tcBorders>
              <w:right w:val="nil"/>
            </w:tcBorders>
          </w:tcPr>
          <w:p w14:paraId="1E31C594"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i/>
              </w:rPr>
              <w:t xml:space="preserve">Priloga </w:t>
            </w:r>
          </w:p>
        </w:tc>
        <w:tc>
          <w:tcPr>
            <w:tcW w:w="551" w:type="dxa"/>
            <w:tcBorders>
              <w:left w:val="nil"/>
            </w:tcBorders>
          </w:tcPr>
          <w:p w14:paraId="76758CD7" w14:textId="77777777" w:rsidR="00563339" w:rsidRPr="007124F0" w:rsidRDefault="00563339" w:rsidP="00FD1326">
            <w:pPr>
              <w:keepLines/>
              <w:widowControl w:val="0"/>
              <w:contextualSpacing/>
              <w:jc w:val="both"/>
              <w:rPr>
                <w:rFonts w:ascii="Tahoma" w:hAnsi="Tahoma" w:cs="Tahoma"/>
                <w:b/>
                <w:i/>
              </w:rPr>
            </w:pPr>
            <w:r w:rsidRPr="007124F0">
              <w:rPr>
                <w:rFonts w:ascii="Tahoma" w:hAnsi="Tahoma" w:cs="Tahoma"/>
                <w:b/>
                <w:i/>
              </w:rPr>
              <w:t>3/3</w:t>
            </w:r>
          </w:p>
        </w:tc>
      </w:tr>
    </w:tbl>
    <w:p w14:paraId="6B49DCD0" w14:textId="77777777" w:rsidR="00563339" w:rsidRPr="007124F0" w:rsidRDefault="00563339" w:rsidP="00FD1326">
      <w:pPr>
        <w:keepLines/>
        <w:widowControl w:val="0"/>
        <w:tabs>
          <w:tab w:val="left" w:pos="284"/>
        </w:tabs>
        <w:contextualSpacing/>
        <w:rPr>
          <w:rFonts w:ascii="Tahoma" w:hAnsi="Tahoma" w:cs="Tahoma"/>
          <w:b/>
        </w:rPr>
      </w:pPr>
    </w:p>
    <w:p w14:paraId="0BA8FEAB" w14:textId="77777777" w:rsidR="00563339" w:rsidRPr="007124F0" w:rsidRDefault="00563339" w:rsidP="00FD1326">
      <w:pPr>
        <w:keepLines/>
        <w:widowControl w:val="0"/>
        <w:tabs>
          <w:tab w:val="left" w:pos="284"/>
        </w:tabs>
        <w:contextualSpacing/>
        <w:jc w:val="right"/>
        <w:rPr>
          <w:rFonts w:ascii="Tahoma" w:hAnsi="Tahoma" w:cs="Tahoma"/>
        </w:rPr>
      </w:pPr>
    </w:p>
    <w:p w14:paraId="6D3E9732" w14:textId="77777777" w:rsidR="00563339" w:rsidRPr="007124F0" w:rsidRDefault="00563339" w:rsidP="00FD1326">
      <w:pPr>
        <w:keepLines/>
        <w:widowControl w:val="0"/>
        <w:tabs>
          <w:tab w:val="left" w:pos="2694"/>
          <w:tab w:val="left" w:pos="2977"/>
        </w:tabs>
        <w:ind w:right="1"/>
        <w:contextualSpacing/>
        <w:jc w:val="center"/>
        <w:rPr>
          <w:rFonts w:ascii="Tahoma" w:hAnsi="Tahoma" w:cs="Tahoma"/>
          <w:b/>
        </w:rPr>
      </w:pPr>
      <w:r w:rsidRPr="007124F0">
        <w:rPr>
          <w:rFonts w:ascii="Tahoma" w:hAnsi="Tahoma" w:cs="Tahoma"/>
          <w:b/>
        </w:rPr>
        <w:t>I Z J A V A</w:t>
      </w:r>
    </w:p>
    <w:p w14:paraId="153B5865" w14:textId="77777777" w:rsidR="00563339" w:rsidRPr="007124F0" w:rsidRDefault="00563339" w:rsidP="00FD1326">
      <w:pPr>
        <w:keepLines/>
        <w:widowControl w:val="0"/>
        <w:ind w:right="1"/>
        <w:contextualSpacing/>
        <w:jc w:val="center"/>
        <w:rPr>
          <w:rFonts w:ascii="Tahoma" w:hAnsi="Tahoma" w:cs="Tahoma"/>
          <w:b/>
        </w:rPr>
      </w:pPr>
      <w:r w:rsidRPr="007124F0">
        <w:rPr>
          <w:rFonts w:ascii="Tahoma" w:hAnsi="Tahoma" w:cs="Tahoma"/>
          <w:b/>
        </w:rPr>
        <w:t>O UDELEŽBI FIZIČNIH IN PRAVNIH OSEB V LASTNIŠTVU PONUDNIKA</w:t>
      </w:r>
    </w:p>
    <w:p w14:paraId="20BADEA7" w14:textId="77777777" w:rsidR="00563339" w:rsidRPr="007124F0" w:rsidRDefault="00563339" w:rsidP="00FD1326">
      <w:pPr>
        <w:keepLines/>
        <w:widowControl w:val="0"/>
        <w:tabs>
          <w:tab w:val="left" w:pos="284"/>
        </w:tabs>
        <w:contextualSpacing/>
        <w:rPr>
          <w:rFonts w:ascii="Tahoma" w:hAnsi="Tahoma" w:cs="Tahoma"/>
          <w:b/>
        </w:rPr>
      </w:pPr>
    </w:p>
    <w:p w14:paraId="3BFC7CD8" w14:textId="77777777" w:rsidR="00563339" w:rsidRPr="007124F0" w:rsidRDefault="00563339" w:rsidP="00FD1326">
      <w:pPr>
        <w:keepLines/>
        <w:widowControl w:val="0"/>
        <w:tabs>
          <w:tab w:val="left" w:pos="284"/>
        </w:tabs>
        <w:contextualSpacing/>
        <w:rPr>
          <w:rFonts w:ascii="Tahoma" w:hAnsi="Tahoma" w:cs="Tahoma"/>
          <w:b/>
        </w:rPr>
      </w:pPr>
    </w:p>
    <w:p w14:paraId="604E2B94" w14:textId="77777777" w:rsidR="00563339" w:rsidRPr="007124F0" w:rsidRDefault="00563339" w:rsidP="00FD1326">
      <w:pPr>
        <w:keepLines/>
        <w:widowControl w:val="0"/>
        <w:tabs>
          <w:tab w:val="left" w:pos="284"/>
        </w:tabs>
        <w:contextualSpacing/>
        <w:jc w:val="both"/>
        <w:rPr>
          <w:rFonts w:ascii="Tahoma" w:hAnsi="Tahoma" w:cs="Tahoma"/>
        </w:rPr>
      </w:pPr>
    </w:p>
    <w:p w14:paraId="31EAC70D" w14:textId="77777777" w:rsidR="00563339" w:rsidRPr="007124F0" w:rsidRDefault="00563339" w:rsidP="00FD1326">
      <w:pPr>
        <w:keepLines/>
        <w:widowControl w:val="0"/>
        <w:ind w:right="1"/>
        <w:jc w:val="both"/>
        <w:rPr>
          <w:rFonts w:ascii="Tahoma" w:hAnsi="Tahoma" w:cs="Tahoma"/>
          <w:b/>
          <w:i/>
        </w:rPr>
      </w:pPr>
      <w:r w:rsidRPr="007124F0">
        <w:rPr>
          <w:rFonts w:ascii="Tahoma" w:hAnsi="Tahoma" w:cs="Tahoma"/>
          <w:b/>
          <w:i/>
        </w:rPr>
        <w:t>Podatki o pravni osebi (ponudniku):</w:t>
      </w:r>
    </w:p>
    <w:p w14:paraId="16E301FC" w14:textId="77777777" w:rsidR="00563339" w:rsidRPr="007124F0" w:rsidRDefault="00563339" w:rsidP="00FD1326">
      <w:pPr>
        <w:keepLines/>
        <w:widowControl w:val="0"/>
        <w:spacing w:after="240"/>
        <w:ind w:right="1"/>
        <w:jc w:val="both"/>
        <w:rPr>
          <w:rFonts w:ascii="Tahoma" w:hAnsi="Tahoma" w:cs="Tahoma"/>
        </w:rPr>
      </w:pPr>
      <w:r w:rsidRPr="007124F0">
        <w:rPr>
          <w:rFonts w:ascii="Tahoma" w:hAnsi="Tahoma" w:cs="Tahoma"/>
          <w:bCs/>
        </w:rPr>
        <w:t>Polno ime podjetja</w:t>
      </w:r>
      <w:r w:rsidRPr="007124F0">
        <w:rPr>
          <w:rFonts w:ascii="Tahoma" w:hAnsi="Tahoma" w:cs="Tahoma"/>
        </w:rPr>
        <w:t>: ____________________________________________________________________</w:t>
      </w:r>
    </w:p>
    <w:p w14:paraId="1DCFE63C" w14:textId="77777777" w:rsidR="00563339" w:rsidRPr="007124F0" w:rsidRDefault="00563339" w:rsidP="00FD1326">
      <w:pPr>
        <w:keepLines/>
        <w:widowControl w:val="0"/>
        <w:spacing w:after="240"/>
        <w:ind w:right="1"/>
        <w:jc w:val="both"/>
        <w:rPr>
          <w:rFonts w:ascii="Tahoma" w:hAnsi="Tahoma" w:cs="Tahoma"/>
        </w:rPr>
      </w:pPr>
      <w:r w:rsidRPr="007124F0">
        <w:rPr>
          <w:rFonts w:ascii="Tahoma" w:hAnsi="Tahoma" w:cs="Tahoma"/>
          <w:bCs/>
        </w:rPr>
        <w:t>Sedež podjetja</w:t>
      </w:r>
      <w:r w:rsidRPr="007124F0">
        <w:rPr>
          <w:rFonts w:ascii="Tahoma" w:hAnsi="Tahoma" w:cs="Tahoma"/>
        </w:rPr>
        <w:t>: _______________________________________________________________________</w:t>
      </w:r>
    </w:p>
    <w:p w14:paraId="4BC03C6D" w14:textId="77777777" w:rsidR="00563339" w:rsidRPr="007124F0" w:rsidRDefault="00563339" w:rsidP="00FD1326">
      <w:pPr>
        <w:keepLines/>
        <w:widowControl w:val="0"/>
        <w:spacing w:after="240"/>
        <w:ind w:right="1"/>
        <w:jc w:val="both"/>
        <w:rPr>
          <w:rFonts w:ascii="Tahoma" w:hAnsi="Tahoma" w:cs="Tahoma"/>
        </w:rPr>
      </w:pPr>
      <w:r w:rsidRPr="007124F0">
        <w:rPr>
          <w:rFonts w:ascii="Tahoma" w:hAnsi="Tahoma" w:cs="Tahoma"/>
          <w:bCs/>
        </w:rPr>
        <w:t>Občina sedeža podjetja</w:t>
      </w:r>
      <w:r w:rsidRPr="007124F0">
        <w:rPr>
          <w:rFonts w:ascii="Tahoma" w:hAnsi="Tahoma" w:cs="Tahoma"/>
        </w:rPr>
        <w:t>: ________________________________________________________________</w:t>
      </w:r>
    </w:p>
    <w:p w14:paraId="28DAF705" w14:textId="77777777" w:rsidR="00563339" w:rsidRPr="007124F0" w:rsidRDefault="00563339" w:rsidP="00FD1326">
      <w:pPr>
        <w:keepLines/>
        <w:widowControl w:val="0"/>
        <w:spacing w:after="240"/>
        <w:ind w:right="1"/>
        <w:jc w:val="both"/>
        <w:rPr>
          <w:rFonts w:ascii="Tahoma" w:hAnsi="Tahoma" w:cs="Tahoma"/>
        </w:rPr>
      </w:pPr>
      <w:r w:rsidRPr="007124F0">
        <w:rPr>
          <w:rFonts w:ascii="Tahoma" w:hAnsi="Tahoma" w:cs="Tahoma"/>
          <w:bCs/>
        </w:rPr>
        <w:t>Številka vpisa v sodni register (št. vložka)</w:t>
      </w:r>
      <w:r w:rsidRPr="007124F0">
        <w:rPr>
          <w:rFonts w:ascii="Tahoma" w:hAnsi="Tahoma" w:cs="Tahoma"/>
        </w:rPr>
        <w:t>: _________________________________________________</w:t>
      </w:r>
    </w:p>
    <w:p w14:paraId="734330FD" w14:textId="77777777" w:rsidR="00563339" w:rsidRPr="007124F0" w:rsidRDefault="00563339" w:rsidP="00FD1326">
      <w:pPr>
        <w:keepLines/>
        <w:widowControl w:val="0"/>
        <w:spacing w:after="240"/>
        <w:ind w:right="1"/>
        <w:jc w:val="both"/>
        <w:rPr>
          <w:rFonts w:ascii="Tahoma" w:hAnsi="Tahoma" w:cs="Tahoma"/>
        </w:rPr>
      </w:pPr>
      <w:r w:rsidRPr="007124F0">
        <w:rPr>
          <w:rFonts w:ascii="Tahoma" w:hAnsi="Tahoma" w:cs="Tahoma"/>
          <w:bCs/>
        </w:rPr>
        <w:t>Matična številka podjetja</w:t>
      </w:r>
      <w:r w:rsidRPr="007124F0">
        <w:rPr>
          <w:rFonts w:ascii="Tahoma" w:hAnsi="Tahoma" w:cs="Tahoma"/>
        </w:rPr>
        <w:t>: _______________________________________________________________</w:t>
      </w:r>
    </w:p>
    <w:p w14:paraId="73BB4042" w14:textId="6412E5FE" w:rsidR="00563339" w:rsidRPr="007124F0" w:rsidRDefault="00563339" w:rsidP="00FD1326">
      <w:pPr>
        <w:keepLines/>
        <w:widowControl w:val="0"/>
        <w:spacing w:after="240"/>
        <w:ind w:right="1"/>
        <w:jc w:val="both"/>
        <w:rPr>
          <w:rFonts w:ascii="Tahoma" w:hAnsi="Tahoma" w:cs="Tahoma"/>
        </w:rPr>
      </w:pPr>
      <w:r w:rsidRPr="007124F0">
        <w:rPr>
          <w:rFonts w:ascii="Tahoma" w:hAnsi="Tahoma" w:cs="Tahoma"/>
          <w:bCs/>
        </w:rPr>
        <w:t>ID ZA DDV:</w:t>
      </w:r>
      <w:r w:rsidRPr="007124F0">
        <w:rPr>
          <w:rFonts w:ascii="Tahoma" w:hAnsi="Tahoma" w:cs="Tahoma"/>
        </w:rPr>
        <w:t xml:space="preserve"> _________________________________________________________________________</w:t>
      </w:r>
    </w:p>
    <w:p w14:paraId="719D28F9" w14:textId="77777777" w:rsidR="00563339" w:rsidRPr="007124F0" w:rsidRDefault="00563339" w:rsidP="00FD1326">
      <w:pPr>
        <w:keepLines/>
        <w:widowControl w:val="0"/>
        <w:ind w:right="1"/>
        <w:contextualSpacing/>
        <w:jc w:val="both"/>
        <w:rPr>
          <w:rFonts w:ascii="Tahoma" w:hAnsi="Tahoma" w:cs="Tahoma"/>
        </w:rPr>
      </w:pPr>
    </w:p>
    <w:p w14:paraId="3539C22F" w14:textId="267B7FB8" w:rsidR="00563339" w:rsidRPr="007124F0" w:rsidRDefault="00563339" w:rsidP="00FD1326">
      <w:pPr>
        <w:keepLines/>
        <w:widowControl w:val="0"/>
        <w:contextualSpacing/>
        <w:jc w:val="both"/>
        <w:rPr>
          <w:rFonts w:ascii="Tahoma" w:hAnsi="Tahoma" w:cs="Tahoma"/>
        </w:rPr>
      </w:pPr>
      <w:r w:rsidRPr="007124F0">
        <w:rPr>
          <w:rFonts w:ascii="Tahoma" w:hAnsi="Tahoma" w:cs="Tahoma"/>
        </w:rPr>
        <w:t xml:space="preserve">V zvezi z javnim naročilom </w:t>
      </w:r>
      <w:r w:rsidR="00473F90">
        <w:rPr>
          <w:rFonts w:ascii="Tahoma" w:hAnsi="Tahoma" w:cs="Tahoma"/>
          <w:b/>
          <w:noProof/>
        </w:rPr>
        <w:t>VKS-</w:t>
      </w:r>
      <w:r w:rsidR="004876C4">
        <w:rPr>
          <w:rFonts w:ascii="Tahoma" w:hAnsi="Tahoma" w:cs="Tahoma"/>
          <w:b/>
          <w:noProof/>
        </w:rPr>
        <w:t>6/25</w:t>
      </w:r>
      <w:r w:rsidRPr="007124F0">
        <w:rPr>
          <w:rFonts w:ascii="Tahoma" w:hAnsi="Tahoma" w:cs="Tahoma"/>
          <w:b/>
          <w:noProof/>
        </w:rPr>
        <w:t xml:space="preserve"> – »</w:t>
      </w:r>
      <w:r w:rsidR="00F43C71">
        <w:rPr>
          <w:rFonts w:ascii="Tahoma" w:hAnsi="Tahoma" w:cs="Tahoma"/>
          <w:b/>
          <w:noProof/>
        </w:rPr>
        <w:t>Dobava sezonskega cvetja, trajnic in substratov ter dendrološkega materiala</w:t>
      </w:r>
      <w:r w:rsidR="00725074" w:rsidRPr="007124F0">
        <w:rPr>
          <w:rFonts w:ascii="Tahoma" w:hAnsi="Tahoma" w:cs="Tahoma"/>
          <w:b/>
          <w:noProof/>
        </w:rPr>
        <w:t>«</w:t>
      </w:r>
      <w:r w:rsidRPr="007124F0">
        <w:rPr>
          <w:rFonts w:ascii="Tahoma" w:hAnsi="Tahoma" w:cs="Tahoma"/>
          <w:b/>
        </w:rPr>
        <w:t xml:space="preserve"> </w:t>
      </w:r>
      <w:r w:rsidRPr="007124F0">
        <w:rPr>
          <w:rFonts w:ascii="Tahoma" w:hAnsi="Tahoma" w:cs="Tahoma"/>
        </w:rPr>
        <w:t>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14:paraId="03DB43F1" w14:textId="77777777" w:rsidR="00563339" w:rsidRPr="007124F0" w:rsidRDefault="00563339" w:rsidP="00FD1326">
      <w:pPr>
        <w:keepLines/>
        <w:widowControl w:val="0"/>
        <w:contextualSpacing/>
        <w:jc w:val="both"/>
      </w:pPr>
    </w:p>
    <w:p w14:paraId="0DCA373E" w14:textId="77777777" w:rsidR="00563339" w:rsidRPr="007124F0" w:rsidRDefault="00563339" w:rsidP="00FD1326">
      <w:pPr>
        <w:keepLines/>
        <w:widowControl w:val="0"/>
        <w:contextualSpacing/>
        <w:jc w:val="both"/>
      </w:pPr>
      <w:r w:rsidRPr="007124F0">
        <w:t xml:space="preserve">  </w:t>
      </w:r>
    </w:p>
    <w:p w14:paraId="21B5EBF7" w14:textId="77777777" w:rsidR="00563339" w:rsidRPr="007124F0" w:rsidRDefault="00563339" w:rsidP="00FD1326">
      <w:pPr>
        <w:keepLines/>
        <w:widowControl w:val="0"/>
        <w:contextualSpacing/>
        <w:jc w:val="both"/>
        <w:rPr>
          <w:rFonts w:ascii="Tahoma" w:hAnsi="Tahoma" w:cs="Tahoma"/>
        </w:rPr>
      </w:pPr>
      <w:r w:rsidRPr="007124F0">
        <w:rPr>
          <w:rFonts w:ascii="Tahoma" w:hAnsi="Tahoma" w:cs="Tahoma"/>
          <w:b/>
        </w:rPr>
        <w:t>IZJAVLJAMO</w:t>
      </w:r>
      <w:r w:rsidRPr="007124F0">
        <w:rPr>
          <w:rFonts w:ascii="Tahoma" w:hAnsi="Tahoma" w:cs="Tahoma"/>
        </w:rPr>
        <w:t xml:space="preserve">, da so pri lastništvu zgoraj navedenega ponudnika udeležene naslednje </w:t>
      </w:r>
      <w:r w:rsidRPr="007124F0">
        <w:rPr>
          <w:rFonts w:ascii="Tahoma" w:hAnsi="Tahoma" w:cs="Tahoma"/>
          <w:u w:val="single"/>
        </w:rPr>
        <w:t>pravne osebe</w:t>
      </w:r>
      <w:r w:rsidRPr="007124F0">
        <w:rPr>
          <w:rFonts w:ascii="Tahoma" w:hAnsi="Tahoma" w:cs="Tahoma"/>
        </w:rPr>
        <w:t>, vključno z udeležbo tihih družbenikov:</w:t>
      </w:r>
    </w:p>
    <w:p w14:paraId="5B2A1D2C" w14:textId="77777777" w:rsidR="00563339" w:rsidRPr="007124F0" w:rsidRDefault="00563339" w:rsidP="00FD1326">
      <w:pPr>
        <w:keepLines/>
        <w:widowControl w:val="0"/>
        <w:contextualSpacing/>
        <w:jc w:val="both"/>
        <w:rPr>
          <w:rFonts w:ascii="Tahoma" w:hAnsi="Tahoma" w:cs="Tahom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563339" w:rsidRPr="007124F0" w14:paraId="625A924D"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79AE14E5"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Št.</w:t>
            </w:r>
          </w:p>
        </w:tc>
        <w:tc>
          <w:tcPr>
            <w:tcW w:w="3403" w:type="dxa"/>
            <w:tcBorders>
              <w:top w:val="single" w:sz="4" w:space="0" w:color="auto"/>
              <w:left w:val="single" w:sz="4" w:space="0" w:color="auto"/>
              <w:bottom w:val="single" w:sz="4" w:space="0" w:color="auto"/>
              <w:right w:val="single" w:sz="4" w:space="0" w:color="auto"/>
            </w:tcBorders>
            <w:hideMark/>
          </w:tcPr>
          <w:p w14:paraId="26649552"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Naziv</w:t>
            </w:r>
          </w:p>
        </w:tc>
        <w:tc>
          <w:tcPr>
            <w:tcW w:w="3685" w:type="dxa"/>
            <w:tcBorders>
              <w:top w:val="single" w:sz="4" w:space="0" w:color="auto"/>
              <w:left w:val="single" w:sz="4" w:space="0" w:color="auto"/>
              <w:bottom w:val="single" w:sz="4" w:space="0" w:color="auto"/>
              <w:right w:val="single" w:sz="4" w:space="0" w:color="auto"/>
            </w:tcBorders>
            <w:hideMark/>
          </w:tcPr>
          <w:p w14:paraId="7BC135A4"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Sedež</w:t>
            </w:r>
          </w:p>
        </w:tc>
        <w:tc>
          <w:tcPr>
            <w:tcW w:w="1843" w:type="dxa"/>
            <w:tcBorders>
              <w:top w:val="single" w:sz="4" w:space="0" w:color="auto"/>
              <w:left w:val="single" w:sz="4" w:space="0" w:color="auto"/>
              <w:bottom w:val="single" w:sz="4" w:space="0" w:color="auto"/>
              <w:right w:val="single" w:sz="4" w:space="0" w:color="auto"/>
            </w:tcBorders>
            <w:hideMark/>
          </w:tcPr>
          <w:p w14:paraId="3E33C007"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Delež lastništva v %</w:t>
            </w:r>
          </w:p>
        </w:tc>
      </w:tr>
      <w:tr w:rsidR="00563339" w:rsidRPr="007124F0" w14:paraId="2B05EACF"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47AB71EF"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1.</w:t>
            </w:r>
          </w:p>
        </w:tc>
        <w:tc>
          <w:tcPr>
            <w:tcW w:w="3403" w:type="dxa"/>
            <w:tcBorders>
              <w:top w:val="single" w:sz="4" w:space="0" w:color="auto"/>
              <w:left w:val="single" w:sz="4" w:space="0" w:color="auto"/>
              <w:bottom w:val="single" w:sz="4" w:space="0" w:color="auto"/>
              <w:right w:val="single" w:sz="4" w:space="0" w:color="auto"/>
            </w:tcBorders>
          </w:tcPr>
          <w:p w14:paraId="173EAF20" w14:textId="77777777" w:rsidR="00563339" w:rsidRPr="007124F0" w:rsidRDefault="00563339" w:rsidP="00FD1326">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5AD1152C" w14:textId="77777777" w:rsidR="00563339" w:rsidRPr="007124F0" w:rsidRDefault="00563339" w:rsidP="00FD1326">
            <w:pPr>
              <w:keepLines/>
              <w:widowControl w:val="0"/>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22261BD1" w14:textId="77777777" w:rsidR="00563339" w:rsidRPr="007124F0" w:rsidRDefault="00563339" w:rsidP="00FD1326">
            <w:pPr>
              <w:keepLines/>
              <w:widowControl w:val="0"/>
              <w:contextualSpacing/>
              <w:jc w:val="both"/>
              <w:rPr>
                <w:rFonts w:ascii="Tahoma" w:hAnsi="Tahoma" w:cs="Tahoma"/>
                <w:b/>
              </w:rPr>
            </w:pPr>
          </w:p>
        </w:tc>
      </w:tr>
      <w:tr w:rsidR="00563339" w:rsidRPr="007124F0" w14:paraId="0E2F618A"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1D0DBE6D"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2.</w:t>
            </w:r>
          </w:p>
        </w:tc>
        <w:tc>
          <w:tcPr>
            <w:tcW w:w="3403" w:type="dxa"/>
            <w:tcBorders>
              <w:top w:val="single" w:sz="4" w:space="0" w:color="auto"/>
              <w:left w:val="single" w:sz="4" w:space="0" w:color="auto"/>
              <w:bottom w:val="single" w:sz="4" w:space="0" w:color="auto"/>
              <w:right w:val="single" w:sz="4" w:space="0" w:color="auto"/>
            </w:tcBorders>
          </w:tcPr>
          <w:p w14:paraId="334F0A0E" w14:textId="77777777" w:rsidR="00563339" w:rsidRPr="007124F0" w:rsidRDefault="00563339" w:rsidP="00FD1326">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A41863C" w14:textId="77777777" w:rsidR="00563339" w:rsidRPr="007124F0" w:rsidRDefault="00563339" w:rsidP="00FD1326">
            <w:pPr>
              <w:keepLines/>
              <w:widowControl w:val="0"/>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3EC7B31E" w14:textId="77777777" w:rsidR="00563339" w:rsidRPr="007124F0" w:rsidRDefault="00563339" w:rsidP="00FD1326">
            <w:pPr>
              <w:keepLines/>
              <w:widowControl w:val="0"/>
              <w:contextualSpacing/>
              <w:jc w:val="both"/>
              <w:rPr>
                <w:rFonts w:ascii="Tahoma" w:hAnsi="Tahoma" w:cs="Tahoma"/>
                <w:b/>
              </w:rPr>
            </w:pPr>
          </w:p>
        </w:tc>
      </w:tr>
      <w:tr w:rsidR="00563339" w:rsidRPr="007124F0" w14:paraId="2292A8BC"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4ABDA43A"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3.</w:t>
            </w:r>
          </w:p>
        </w:tc>
        <w:tc>
          <w:tcPr>
            <w:tcW w:w="3403" w:type="dxa"/>
            <w:tcBorders>
              <w:top w:val="single" w:sz="4" w:space="0" w:color="auto"/>
              <w:left w:val="single" w:sz="4" w:space="0" w:color="auto"/>
              <w:bottom w:val="single" w:sz="4" w:space="0" w:color="auto"/>
              <w:right w:val="single" w:sz="4" w:space="0" w:color="auto"/>
            </w:tcBorders>
          </w:tcPr>
          <w:p w14:paraId="68522EA4" w14:textId="77777777" w:rsidR="00563339" w:rsidRPr="007124F0" w:rsidRDefault="00563339" w:rsidP="00FD1326">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33D44729" w14:textId="77777777" w:rsidR="00563339" w:rsidRPr="007124F0" w:rsidRDefault="00563339" w:rsidP="00FD1326">
            <w:pPr>
              <w:keepLines/>
              <w:widowControl w:val="0"/>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71BAB3DA" w14:textId="77777777" w:rsidR="00563339" w:rsidRPr="007124F0" w:rsidRDefault="00563339" w:rsidP="00FD1326">
            <w:pPr>
              <w:keepLines/>
              <w:widowControl w:val="0"/>
              <w:contextualSpacing/>
              <w:jc w:val="both"/>
              <w:rPr>
                <w:rFonts w:ascii="Tahoma" w:hAnsi="Tahoma" w:cs="Tahoma"/>
                <w:b/>
              </w:rPr>
            </w:pPr>
          </w:p>
        </w:tc>
      </w:tr>
      <w:tr w:rsidR="00563339" w:rsidRPr="007124F0" w14:paraId="2FC8D106"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6F5FF58F"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4.</w:t>
            </w:r>
          </w:p>
        </w:tc>
        <w:tc>
          <w:tcPr>
            <w:tcW w:w="3403" w:type="dxa"/>
            <w:tcBorders>
              <w:top w:val="single" w:sz="4" w:space="0" w:color="auto"/>
              <w:left w:val="single" w:sz="4" w:space="0" w:color="auto"/>
              <w:bottom w:val="single" w:sz="4" w:space="0" w:color="auto"/>
              <w:right w:val="single" w:sz="4" w:space="0" w:color="auto"/>
            </w:tcBorders>
          </w:tcPr>
          <w:p w14:paraId="4F5C50CE" w14:textId="77777777" w:rsidR="00563339" w:rsidRPr="007124F0" w:rsidRDefault="00563339" w:rsidP="00FD1326">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2394D15E" w14:textId="77777777" w:rsidR="00563339" w:rsidRPr="007124F0" w:rsidRDefault="00563339" w:rsidP="00FD1326">
            <w:pPr>
              <w:keepLines/>
              <w:widowControl w:val="0"/>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1F30D785" w14:textId="77777777" w:rsidR="00563339" w:rsidRPr="007124F0" w:rsidRDefault="00563339" w:rsidP="00FD1326">
            <w:pPr>
              <w:keepLines/>
              <w:widowControl w:val="0"/>
              <w:contextualSpacing/>
              <w:jc w:val="both"/>
              <w:rPr>
                <w:rFonts w:ascii="Tahoma" w:hAnsi="Tahoma" w:cs="Tahoma"/>
                <w:b/>
              </w:rPr>
            </w:pPr>
          </w:p>
        </w:tc>
      </w:tr>
      <w:tr w:rsidR="00563339" w:rsidRPr="007124F0" w14:paraId="3DAC61AD"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4607A680"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5.</w:t>
            </w:r>
          </w:p>
        </w:tc>
        <w:tc>
          <w:tcPr>
            <w:tcW w:w="3403" w:type="dxa"/>
            <w:tcBorders>
              <w:top w:val="single" w:sz="4" w:space="0" w:color="auto"/>
              <w:left w:val="single" w:sz="4" w:space="0" w:color="auto"/>
              <w:bottom w:val="single" w:sz="4" w:space="0" w:color="auto"/>
              <w:right w:val="single" w:sz="4" w:space="0" w:color="auto"/>
            </w:tcBorders>
          </w:tcPr>
          <w:p w14:paraId="2E8B55BE" w14:textId="77777777" w:rsidR="00563339" w:rsidRPr="007124F0" w:rsidRDefault="00563339" w:rsidP="00FD1326">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32651A50" w14:textId="77777777" w:rsidR="00563339" w:rsidRPr="007124F0" w:rsidRDefault="00563339" w:rsidP="00FD1326">
            <w:pPr>
              <w:keepLines/>
              <w:widowControl w:val="0"/>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6BAF430E" w14:textId="77777777" w:rsidR="00563339" w:rsidRPr="007124F0" w:rsidRDefault="00563339" w:rsidP="00FD1326">
            <w:pPr>
              <w:keepLines/>
              <w:widowControl w:val="0"/>
              <w:contextualSpacing/>
              <w:jc w:val="both"/>
              <w:rPr>
                <w:rFonts w:ascii="Tahoma" w:hAnsi="Tahoma" w:cs="Tahoma"/>
                <w:b/>
              </w:rPr>
            </w:pPr>
          </w:p>
        </w:tc>
      </w:tr>
      <w:tr w:rsidR="00563339" w:rsidRPr="007124F0" w14:paraId="0EDD4AC3"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192C11C7"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w:t>
            </w:r>
          </w:p>
        </w:tc>
        <w:tc>
          <w:tcPr>
            <w:tcW w:w="3403" w:type="dxa"/>
            <w:tcBorders>
              <w:top w:val="single" w:sz="4" w:space="0" w:color="auto"/>
              <w:left w:val="single" w:sz="4" w:space="0" w:color="auto"/>
              <w:bottom w:val="single" w:sz="4" w:space="0" w:color="auto"/>
              <w:right w:val="single" w:sz="4" w:space="0" w:color="auto"/>
            </w:tcBorders>
          </w:tcPr>
          <w:p w14:paraId="4AB2B04C" w14:textId="77777777" w:rsidR="00563339" w:rsidRPr="007124F0" w:rsidRDefault="00563339" w:rsidP="00FD1326">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44222582" w14:textId="77777777" w:rsidR="00563339" w:rsidRPr="007124F0" w:rsidRDefault="00563339" w:rsidP="00FD1326">
            <w:pPr>
              <w:keepLines/>
              <w:widowControl w:val="0"/>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6D05B428" w14:textId="77777777" w:rsidR="00563339" w:rsidRPr="007124F0" w:rsidRDefault="00563339" w:rsidP="00FD1326">
            <w:pPr>
              <w:keepLines/>
              <w:widowControl w:val="0"/>
              <w:contextualSpacing/>
              <w:jc w:val="both"/>
              <w:rPr>
                <w:rFonts w:ascii="Tahoma" w:hAnsi="Tahoma" w:cs="Tahoma"/>
                <w:b/>
              </w:rPr>
            </w:pPr>
          </w:p>
        </w:tc>
      </w:tr>
    </w:tbl>
    <w:p w14:paraId="5A89C16D" w14:textId="77777777" w:rsidR="00563339" w:rsidRPr="007124F0" w:rsidRDefault="00563339" w:rsidP="00FD1326">
      <w:pPr>
        <w:keepLines/>
        <w:widowControl w:val="0"/>
        <w:contextualSpacing/>
        <w:jc w:val="both"/>
        <w:rPr>
          <w:rFonts w:ascii="Tahoma" w:hAnsi="Tahoma" w:cs="Tahoma"/>
          <w:b/>
        </w:rPr>
      </w:pPr>
    </w:p>
    <w:p w14:paraId="71CE6157" w14:textId="77777777" w:rsidR="00563339" w:rsidRPr="007124F0" w:rsidRDefault="00563339" w:rsidP="00FD1326">
      <w:pPr>
        <w:keepLines/>
        <w:widowControl w:val="0"/>
        <w:contextualSpacing/>
        <w:jc w:val="both"/>
        <w:rPr>
          <w:rFonts w:ascii="Tahoma" w:hAnsi="Tahoma" w:cs="Tahoma"/>
          <w:b/>
        </w:rPr>
      </w:pPr>
    </w:p>
    <w:p w14:paraId="15793248" w14:textId="77777777" w:rsidR="00563339" w:rsidRPr="007124F0" w:rsidRDefault="00563339" w:rsidP="00FD1326">
      <w:pPr>
        <w:keepLines/>
        <w:widowControl w:val="0"/>
        <w:contextualSpacing/>
        <w:jc w:val="both"/>
        <w:rPr>
          <w:rFonts w:ascii="Tahoma" w:hAnsi="Tahoma" w:cs="Tahoma"/>
        </w:rPr>
      </w:pPr>
      <w:r w:rsidRPr="007124F0">
        <w:rPr>
          <w:rFonts w:ascii="Tahoma" w:hAnsi="Tahoma" w:cs="Tahoma"/>
          <w:b/>
        </w:rPr>
        <w:t>IZJAVLJAMO</w:t>
      </w:r>
      <w:r w:rsidRPr="007124F0">
        <w:rPr>
          <w:rFonts w:ascii="Tahoma" w:hAnsi="Tahoma" w:cs="Tahoma"/>
        </w:rPr>
        <w:t xml:space="preserve">, da so pri lastništvu zgoraj navedenega ponudnika udeležene naslednje </w:t>
      </w:r>
      <w:r w:rsidRPr="007124F0">
        <w:rPr>
          <w:rFonts w:ascii="Tahoma" w:hAnsi="Tahoma" w:cs="Tahoma"/>
          <w:u w:val="single"/>
        </w:rPr>
        <w:t>fizične osebe</w:t>
      </w:r>
      <w:r w:rsidRPr="007124F0">
        <w:rPr>
          <w:rFonts w:ascii="Tahoma" w:hAnsi="Tahoma" w:cs="Tahoma"/>
        </w:rPr>
        <w:t>, vključno z udeležbo tihih družbenikov:</w:t>
      </w:r>
    </w:p>
    <w:p w14:paraId="658AA861" w14:textId="77777777" w:rsidR="00563339" w:rsidRPr="007124F0" w:rsidRDefault="00563339" w:rsidP="00FD1326">
      <w:pPr>
        <w:keepLines/>
        <w:widowControl w:val="0"/>
        <w:contextualSpacing/>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402"/>
        <w:gridCol w:w="3685"/>
        <w:gridCol w:w="1810"/>
      </w:tblGrid>
      <w:tr w:rsidR="00563339" w:rsidRPr="007124F0" w14:paraId="17F47ACA" w14:textId="77777777" w:rsidTr="00563339">
        <w:tc>
          <w:tcPr>
            <w:tcW w:w="534" w:type="dxa"/>
            <w:tcBorders>
              <w:top w:val="single" w:sz="4" w:space="0" w:color="auto"/>
              <w:left w:val="single" w:sz="4" w:space="0" w:color="auto"/>
              <w:bottom w:val="single" w:sz="4" w:space="0" w:color="auto"/>
              <w:right w:val="single" w:sz="4" w:space="0" w:color="auto"/>
            </w:tcBorders>
            <w:hideMark/>
          </w:tcPr>
          <w:p w14:paraId="136A823C"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Št.</w:t>
            </w:r>
          </w:p>
        </w:tc>
        <w:tc>
          <w:tcPr>
            <w:tcW w:w="3402" w:type="dxa"/>
            <w:tcBorders>
              <w:top w:val="single" w:sz="4" w:space="0" w:color="auto"/>
              <w:left w:val="single" w:sz="4" w:space="0" w:color="auto"/>
              <w:bottom w:val="single" w:sz="4" w:space="0" w:color="auto"/>
              <w:right w:val="single" w:sz="4" w:space="0" w:color="auto"/>
            </w:tcBorders>
            <w:hideMark/>
          </w:tcPr>
          <w:p w14:paraId="7812E7F9"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085A33CC"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0781C1CD"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Delež lastništva v %</w:t>
            </w:r>
          </w:p>
        </w:tc>
      </w:tr>
      <w:tr w:rsidR="00563339" w:rsidRPr="007124F0" w14:paraId="73FBCCA6" w14:textId="77777777" w:rsidTr="00563339">
        <w:tc>
          <w:tcPr>
            <w:tcW w:w="534" w:type="dxa"/>
            <w:tcBorders>
              <w:top w:val="single" w:sz="4" w:space="0" w:color="auto"/>
              <w:left w:val="single" w:sz="4" w:space="0" w:color="auto"/>
              <w:bottom w:val="single" w:sz="4" w:space="0" w:color="auto"/>
              <w:right w:val="single" w:sz="4" w:space="0" w:color="auto"/>
            </w:tcBorders>
            <w:hideMark/>
          </w:tcPr>
          <w:p w14:paraId="19175C65"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1.</w:t>
            </w:r>
          </w:p>
        </w:tc>
        <w:tc>
          <w:tcPr>
            <w:tcW w:w="3402" w:type="dxa"/>
            <w:tcBorders>
              <w:top w:val="single" w:sz="4" w:space="0" w:color="auto"/>
              <w:left w:val="single" w:sz="4" w:space="0" w:color="auto"/>
              <w:bottom w:val="single" w:sz="4" w:space="0" w:color="auto"/>
              <w:right w:val="single" w:sz="4" w:space="0" w:color="auto"/>
            </w:tcBorders>
          </w:tcPr>
          <w:p w14:paraId="30404D55" w14:textId="77777777" w:rsidR="00563339" w:rsidRPr="007124F0" w:rsidRDefault="00563339" w:rsidP="00FD1326">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2DE38A06" w14:textId="77777777" w:rsidR="00563339" w:rsidRPr="007124F0" w:rsidRDefault="00563339" w:rsidP="00FD1326">
            <w:pPr>
              <w:keepLines/>
              <w:widowControl w:val="0"/>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0D32E159" w14:textId="77777777" w:rsidR="00563339" w:rsidRPr="007124F0" w:rsidRDefault="00563339" w:rsidP="00FD1326">
            <w:pPr>
              <w:keepLines/>
              <w:widowControl w:val="0"/>
              <w:contextualSpacing/>
              <w:jc w:val="both"/>
              <w:rPr>
                <w:rFonts w:ascii="Tahoma" w:hAnsi="Tahoma" w:cs="Tahoma"/>
                <w:b/>
              </w:rPr>
            </w:pPr>
          </w:p>
        </w:tc>
      </w:tr>
      <w:tr w:rsidR="00563339" w:rsidRPr="007124F0" w14:paraId="624D6958" w14:textId="77777777" w:rsidTr="00563339">
        <w:tc>
          <w:tcPr>
            <w:tcW w:w="534" w:type="dxa"/>
            <w:tcBorders>
              <w:top w:val="single" w:sz="4" w:space="0" w:color="auto"/>
              <w:left w:val="single" w:sz="4" w:space="0" w:color="auto"/>
              <w:bottom w:val="single" w:sz="4" w:space="0" w:color="auto"/>
              <w:right w:val="single" w:sz="4" w:space="0" w:color="auto"/>
            </w:tcBorders>
            <w:hideMark/>
          </w:tcPr>
          <w:p w14:paraId="1DE6FAC9"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2.</w:t>
            </w:r>
          </w:p>
        </w:tc>
        <w:tc>
          <w:tcPr>
            <w:tcW w:w="3402" w:type="dxa"/>
            <w:tcBorders>
              <w:top w:val="single" w:sz="4" w:space="0" w:color="auto"/>
              <w:left w:val="single" w:sz="4" w:space="0" w:color="auto"/>
              <w:bottom w:val="single" w:sz="4" w:space="0" w:color="auto"/>
              <w:right w:val="single" w:sz="4" w:space="0" w:color="auto"/>
            </w:tcBorders>
          </w:tcPr>
          <w:p w14:paraId="412FBBE0" w14:textId="77777777" w:rsidR="00563339" w:rsidRPr="007124F0" w:rsidRDefault="00563339" w:rsidP="00FD1326">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5F474575" w14:textId="77777777" w:rsidR="00563339" w:rsidRPr="007124F0" w:rsidRDefault="00563339" w:rsidP="00FD1326">
            <w:pPr>
              <w:keepLines/>
              <w:widowControl w:val="0"/>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4C40857A" w14:textId="77777777" w:rsidR="00563339" w:rsidRPr="007124F0" w:rsidRDefault="00563339" w:rsidP="00FD1326">
            <w:pPr>
              <w:keepLines/>
              <w:widowControl w:val="0"/>
              <w:contextualSpacing/>
              <w:jc w:val="both"/>
              <w:rPr>
                <w:rFonts w:ascii="Tahoma" w:hAnsi="Tahoma" w:cs="Tahoma"/>
                <w:b/>
              </w:rPr>
            </w:pPr>
          </w:p>
        </w:tc>
      </w:tr>
      <w:tr w:rsidR="00563339" w:rsidRPr="007124F0" w14:paraId="622E5116" w14:textId="77777777" w:rsidTr="00563339">
        <w:tc>
          <w:tcPr>
            <w:tcW w:w="534" w:type="dxa"/>
            <w:tcBorders>
              <w:top w:val="single" w:sz="4" w:space="0" w:color="auto"/>
              <w:left w:val="single" w:sz="4" w:space="0" w:color="auto"/>
              <w:bottom w:val="single" w:sz="4" w:space="0" w:color="auto"/>
              <w:right w:val="single" w:sz="4" w:space="0" w:color="auto"/>
            </w:tcBorders>
            <w:hideMark/>
          </w:tcPr>
          <w:p w14:paraId="4ECF2E82"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3.</w:t>
            </w:r>
          </w:p>
        </w:tc>
        <w:tc>
          <w:tcPr>
            <w:tcW w:w="3402" w:type="dxa"/>
            <w:tcBorders>
              <w:top w:val="single" w:sz="4" w:space="0" w:color="auto"/>
              <w:left w:val="single" w:sz="4" w:space="0" w:color="auto"/>
              <w:bottom w:val="single" w:sz="4" w:space="0" w:color="auto"/>
              <w:right w:val="single" w:sz="4" w:space="0" w:color="auto"/>
            </w:tcBorders>
          </w:tcPr>
          <w:p w14:paraId="7D380D63" w14:textId="77777777" w:rsidR="00563339" w:rsidRPr="007124F0" w:rsidRDefault="00563339" w:rsidP="00FD1326">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6A6678D6" w14:textId="77777777" w:rsidR="00563339" w:rsidRPr="007124F0" w:rsidRDefault="00563339" w:rsidP="00FD1326">
            <w:pPr>
              <w:keepLines/>
              <w:widowControl w:val="0"/>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78369CE7" w14:textId="77777777" w:rsidR="00563339" w:rsidRPr="007124F0" w:rsidRDefault="00563339" w:rsidP="00FD1326">
            <w:pPr>
              <w:keepLines/>
              <w:widowControl w:val="0"/>
              <w:contextualSpacing/>
              <w:jc w:val="both"/>
              <w:rPr>
                <w:rFonts w:ascii="Tahoma" w:hAnsi="Tahoma" w:cs="Tahoma"/>
                <w:b/>
              </w:rPr>
            </w:pPr>
          </w:p>
        </w:tc>
      </w:tr>
      <w:tr w:rsidR="00563339" w:rsidRPr="007124F0" w14:paraId="4DDDA601" w14:textId="77777777" w:rsidTr="00563339">
        <w:tc>
          <w:tcPr>
            <w:tcW w:w="534" w:type="dxa"/>
            <w:tcBorders>
              <w:top w:val="single" w:sz="4" w:space="0" w:color="auto"/>
              <w:left w:val="single" w:sz="4" w:space="0" w:color="auto"/>
              <w:bottom w:val="single" w:sz="4" w:space="0" w:color="auto"/>
              <w:right w:val="single" w:sz="4" w:space="0" w:color="auto"/>
            </w:tcBorders>
            <w:hideMark/>
          </w:tcPr>
          <w:p w14:paraId="25E9ACE8"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4.</w:t>
            </w:r>
          </w:p>
        </w:tc>
        <w:tc>
          <w:tcPr>
            <w:tcW w:w="3402" w:type="dxa"/>
            <w:tcBorders>
              <w:top w:val="single" w:sz="4" w:space="0" w:color="auto"/>
              <w:left w:val="single" w:sz="4" w:space="0" w:color="auto"/>
              <w:bottom w:val="single" w:sz="4" w:space="0" w:color="auto"/>
              <w:right w:val="single" w:sz="4" w:space="0" w:color="auto"/>
            </w:tcBorders>
          </w:tcPr>
          <w:p w14:paraId="109B1A0C" w14:textId="77777777" w:rsidR="00563339" w:rsidRPr="007124F0" w:rsidRDefault="00563339" w:rsidP="00FD1326">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29430911" w14:textId="77777777" w:rsidR="00563339" w:rsidRPr="007124F0" w:rsidRDefault="00563339" w:rsidP="00FD1326">
            <w:pPr>
              <w:keepLines/>
              <w:widowControl w:val="0"/>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0BBF8854" w14:textId="77777777" w:rsidR="00563339" w:rsidRPr="007124F0" w:rsidRDefault="00563339" w:rsidP="00FD1326">
            <w:pPr>
              <w:keepLines/>
              <w:widowControl w:val="0"/>
              <w:contextualSpacing/>
              <w:jc w:val="both"/>
              <w:rPr>
                <w:rFonts w:ascii="Tahoma" w:hAnsi="Tahoma" w:cs="Tahoma"/>
                <w:b/>
              </w:rPr>
            </w:pPr>
          </w:p>
        </w:tc>
      </w:tr>
      <w:tr w:rsidR="00563339" w:rsidRPr="007124F0" w14:paraId="7B0A741F" w14:textId="77777777" w:rsidTr="00563339">
        <w:tc>
          <w:tcPr>
            <w:tcW w:w="534" w:type="dxa"/>
            <w:tcBorders>
              <w:top w:val="single" w:sz="4" w:space="0" w:color="auto"/>
              <w:left w:val="single" w:sz="4" w:space="0" w:color="auto"/>
              <w:bottom w:val="single" w:sz="4" w:space="0" w:color="auto"/>
              <w:right w:val="single" w:sz="4" w:space="0" w:color="auto"/>
            </w:tcBorders>
            <w:hideMark/>
          </w:tcPr>
          <w:p w14:paraId="4B3643A3"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5.</w:t>
            </w:r>
          </w:p>
        </w:tc>
        <w:tc>
          <w:tcPr>
            <w:tcW w:w="3402" w:type="dxa"/>
            <w:tcBorders>
              <w:top w:val="single" w:sz="4" w:space="0" w:color="auto"/>
              <w:left w:val="single" w:sz="4" w:space="0" w:color="auto"/>
              <w:bottom w:val="single" w:sz="4" w:space="0" w:color="auto"/>
              <w:right w:val="single" w:sz="4" w:space="0" w:color="auto"/>
            </w:tcBorders>
          </w:tcPr>
          <w:p w14:paraId="7BCDA4CB" w14:textId="77777777" w:rsidR="00563339" w:rsidRPr="007124F0" w:rsidRDefault="00563339" w:rsidP="00FD1326">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1B38051F" w14:textId="77777777" w:rsidR="00563339" w:rsidRPr="007124F0" w:rsidRDefault="00563339" w:rsidP="00FD1326">
            <w:pPr>
              <w:keepLines/>
              <w:widowControl w:val="0"/>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4F293606" w14:textId="77777777" w:rsidR="00563339" w:rsidRPr="007124F0" w:rsidRDefault="00563339" w:rsidP="00FD1326">
            <w:pPr>
              <w:keepLines/>
              <w:widowControl w:val="0"/>
              <w:contextualSpacing/>
              <w:jc w:val="both"/>
              <w:rPr>
                <w:rFonts w:ascii="Tahoma" w:hAnsi="Tahoma" w:cs="Tahoma"/>
                <w:b/>
              </w:rPr>
            </w:pPr>
          </w:p>
        </w:tc>
      </w:tr>
      <w:tr w:rsidR="00563339" w:rsidRPr="007124F0" w14:paraId="008A153E" w14:textId="77777777" w:rsidTr="00563339">
        <w:tc>
          <w:tcPr>
            <w:tcW w:w="534" w:type="dxa"/>
            <w:tcBorders>
              <w:top w:val="single" w:sz="4" w:space="0" w:color="auto"/>
              <w:left w:val="single" w:sz="4" w:space="0" w:color="auto"/>
              <w:bottom w:val="single" w:sz="4" w:space="0" w:color="auto"/>
              <w:right w:val="single" w:sz="4" w:space="0" w:color="auto"/>
            </w:tcBorders>
            <w:hideMark/>
          </w:tcPr>
          <w:p w14:paraId="5B15B156"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w:t>
            </w:r>
          </w:p>
        </w:tc>
        <w:tc>
          <w:tcPr>
            <w:tcW w:w="3402" w:type="dxa"/>
            <w:tcBorders>
              <w:top w:val="single" w:sz="4" w:space="0" w:color="auto"/>
              <w:left w:val="single" w:sz="4" w:space="0" w:color="auto"/>
              <w:bottom w:val="single" w:sz="4" w:space="0" w:color="auto"/>
              <w:right w:val="single" w:sz="4" w:space="0" w:color="auto"/>
            </w:tcBorders>
          </w:tcPr>
          <w:p w14:paraId="6A41159E" w14:textId="77777777" w:rsidR="00563339" w:rsidRPr="007124F0" w:rsidRDefault="00563339" w:rsidP="00FD1326">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5DE74562" w14:textId="77777777" w:rsidR="00563339" w:rsidRPr="007124F0" w:rsidRDefault="00563339" w:rsidP="00FD1326">
            <w:pPr>
              <w:keepLines/>
              <w:widowControl w:val="0"/>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0C5DAB87" w14:textId="77777777" w:rsidR="00563339" w:rsidRPr="007124F0" w:rsidRDefault="00563339" w:rsidP="00FD1326">
            <w:pPr>
              <w:keepLines/>
              <w:widowControl w:val="0"/>
              <w:contextualSpacing/>
              <w:jc w:val="both"/>
              <w:rPr>
                <w:rFonts w:ascii="Tahoma" w:hAnsi="Tahoma" w:cs="Tahoma"/>
                <w:b/>
              </w:rPr>
            </w:pPr>
          </w:p>
        </w:tc>
      </w:tr>
    </w:tbl>
    <w:p w14:paraId="4C5D8BAB" w14:textId="77777777" w:rsidR="00563339" w:rsidRPr="007124F0" w:rsidRDefault="00563339" w:rsidP="00FD1326">
      <w:pPr>
        <w:keepLines/>
        <w:widowControl w:val="0"/>
        <w:contextualSpacing/>
        <w:jc w:val="both"/>
        <w:rPr>
          <w:rFonts w:ascii="Tahoma" w:hAnsi="Tahoma" w:cs="Tahoma"/>
          <w:b/>
        </w:rPr>
      </w:pPr>
    </w:p>
    <w:p w14:paraId="3BC3F60A" w14:textId="77777777" w:rsidR="00563339" w:rsidRPr="007124F0" w:rsidRDefault="00563339" w:rsidP="00FD1326">
      <w:pPr>
        <w:keepLines/>
        <w:widowControl w:val="0"/>
        <w:contextualSpacing/>
        <w:jc w:val="both"/>
        <w:rPr>
          <w:rFonts w:ascii="Tahoma" w:hAnsi="Tahoma" w:cs="Tahoma"/>
          <w:b/>
        </w:rPr>
      </w:pPr>
    </w:p>
    <w:p w14:paraId="67C2B78B" w14:textId="77777777" w:rsidR="00563339" w:rsidRPr="007124F0" w:rsidRDefault="00563339" w:rsidP="00FD1326">
      <w:pPr>
        <w:keepLines/>
        <w:widowControl w:val="0"/>
        <w:contextualSpacing/>
        <w:jc w:val="both"/>
        <w:rPr>
          <w:rFonts w:ascii="Tahoma" w:hAnsi="Tahoma" w:cs="Tahoma"/>
          <w:b/>
        </w:rPr>
      </w:pPr>
    </w:p>
    <w:p w14:paraId="3DB859C5" w14:textId="77777777" w:rsidR="00563339" w:rsidRPr="007124F0" w:rsidRDefault="00563339" w:rsidP="00FD1326">
      <w:pPr>
        <w:keepLines/>
        <w:widowControl w:val="0"/>
        <w:contextualSpacing/>
        <w:jc w:val="both"/>
        <w:rPr>
          <w:rFonts w:ascii="Tahoma" w:hAnsi="Tahoma" w:cs="Tahoma"/>
        </w:rPr>
      </w:pPr>
      <w:r w:rsidRPr="007124F0">
        <w:rPr>
          <w:rFonts w:ascii="Tahoma" w:hAnsi="Tahoma" w:cs="Tahoma"/>
          <w:b/>
        </w:rPr>
        <w:lastRenderedPageBreak/>
        <w:t>IZJAVLJAMO</w:t>
      </w:r>
      <w:r w:rsidRPr="007124F0">
        <w:rPr>
          <w:rFonts w:ascii="Tahoma" w:hAnsi="Tahoma" w:cs="Tahoma"/>
        </w:rPr>
        <w:t xml:space="preserve">, da so skladno z določbami zakona, ki ureja gospodarske družbe, </w:t>
      </w:r>
      <w:r w:rsidRPr="007124F0">
        <w:rPr>
          <w:rFonts w:ascii="Tahoma" w:hAnsi="Tahoma" w:cs="Tahoma"/>
          <w:u w:val="single"/>
        </w:rPr>
        <w:t>povezane družbe</w:t>
      </w:r>
      <w:r w:rsidRPr="007124F0">
        <w:rPr>
          <w:rFonts w:ascii="Tahoma" w:hAnsi="Tahoma" w:cs="Tahoma"/>
        </w:rPr>
        <w:t xml:space="preserve"> z zgoraj navedenim ponudnikom, naslednji gospodarski subjekti:</w:t>
      </w:r>
    </w:p>
    <w:p w14:paraId="6458A92A" w14:textId="77777777" w:rsidR="00563339" w:rsidRPr="007124F0" w:rsidRDefault="00563339" w:rsidP="00FD1326">
      <w:pPr>
        <w:keepLines/>
        <w:widowControl w:val="0"/>
        <w:contextualSpacing/>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76"/>
        <w:gridCol w:w="3657"/>
        <w:gridCol w:w="1865"/>
      </w:tblGrid>
      <w:tr w:rsidR="00563339" w:rsidRPr="007124F0" w14:paraId="02BC2553"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385E9EDA"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Št.</w:t>
            </w:r>
          </w:p>
        </w:tc>
        <w:tc>
          <w:tcPr>
            <w:tcW w:w="3376" w:type="dxa"/>
            <w:tcBorders>
              <w:top w:val="single" w:sz="4" w:space="0" w:color="auto"/>
              <w:left w:val="single" w:sz="4" w:space="0" w:color="auto"/>
              <w:bottom w:val="single" w:sz="4" w:space="0" w:color="auto"/>
              <w:right w:val="single" w:sz="4" w:space="0" w:color="auto"/>
            </w:tcBorders>
            <w:hideMark/>
          </w:tcPr>
          <w:p w14:paraId="2100EEEF"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3BDB0338"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5C173E41"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Matična številka</w:t>
            </w:r>
          </w:p>
        </w:tc>
      </w:tr>
      <w:tr w:rsidR="00563339" w:rsidRPr="007124F0" w14:paraId="6694F5E4"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06F08F3D"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1.</w:t>
            </w:r>
          </w:p>
        </w:tc>
        <w:tc>
          <w:tcPr>
            <w:tcW w:w="3376" w:type="dxa"/>
            <w:tcBorders>
              <w:top w:val="single" w:sz="4" w:space="0" w:color="auto"/>
              <w:left w:val="single" w:sz="4" w:space="0" w:color="auto"/>
              <w:bottom w:val="single" w:sz="4" w:space="0" w:color="auto"/>
              <w:right w:val="single" w:sz="4" w:space="0" w:color="auto"/>
            </w:tcBorders>
          </w:tcPr>
          <w:p w14:paraId="55B3BF79" w14:textId="77777777" w:rsidR="00563339" w:rsidRPr="007124F0" w:rsidRDefault="00563339" w:rsidP="00FD1326">
            <w:pPr>
              <w:keepLines/>
              <w:widowControl w:val="0"/>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6BC56B26" w14:textId="77777777" w:rsidR="00563339" w:rsidRPr="007124F0" w:rsidRDefault="00563339" w:rsidP="00FD1326">
            <w:pPr>
              <w:keepLines/>
              <w:widowControl w:val="0"/>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0FAC786F" w14:textId="77777777" w:rsidR="00563339" w:rsidRPr="007124F0" w:rsidRDefault="00563339" w:rsidP="00FD1326">
            <w:pPr>
              <w:keepLines/>
              <w:widowControl w:val="0"/>
              <w:contextualSpacing/>
              <w:jc w:val="both"/>
              <w:rPr>
                <w:rFonts w:ascii="Tahoma" w:hAnsi="Tahoma" w:cs="Tahoma"/>
                <w:b/>
              </w:rPr>
            </w:pPr>
          </w:p>
        </w:tc>
      </w:tr>
      <w:tr w:rsidR="00563339" w:rsidRPr="007124F0" w14:paraId="5B9F4B93"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7BAA152D"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2.</w:t>
            </w:r>
          </w:p>
        </w:tc>
        <w:tc>
          <w:tcPr>
            <w:tcW w:w="3376" w:type="dxa"/>
            <w:tcBorders>
              <w:top w:val="single" w:sz="4" w:space="0" w:color="auto"/>
              <w:left w:val="single" w:sz="4" w:space="0" w:color="auto"/>
              <w:bottom w:val="single" w:sz="4" w:space="0" w:color="auto"/>
              <w:right w:val="single" w:sz="4" w:space="0" w:color="auto"/>
            </w:tcBorders>
          </w:tcPr>
          <w:p w14:paraId="46FB4806" w14:textId="77777777" w:rsidR="00563339" w:rsidRPr="007124F0" w:rsidRDefault="00563339" w:rsidP="00FD1326">
            <w:pPr>
              <w:keepLines/>
              <w:widowControl w:val="0"/>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3106DE94" w14:textId="77777777" w:rsidR="00563339" w:rsidRPr="007124F0" w:rsidRDefault="00563339" w:rsidP="00FD1326">
            <w:pPr>
              <w:keepLines/>
              <w:widowControl w:val="0"/>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6F95A9C8" w14:textId="77777777" w:rsidR="00563339" w:rsidRPr="007124F0" w:rsidRDefault="00563339" w:rsidP="00FD1326">
            <w:pPr>
              <w:keepLines/>
              <w:widowControl w:val="0"/>
              <w:contextualSpacing/>
              <w:jc w:val="both"/>
              <w:rPr>
                <w:rFonts w:ascii="Tahoma" w:hAnsi="Tahoma" w:cs="Tahoma"/>
                <w:b/>
              </w:rPr>
            </w:pPr>
          </w:p>
        </w:tc>
      </w:tr>
      <w:tr w:rsidR="00563339" w:rsidRPr="007124F0" w14:paraId="65847BDF"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0923323A"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3.</w:t>
            </w:r>
          </w:p>
        </w:tc>
        <w:tc>
          <w:tcPr>
            <w:tcW w:w="3376" w:type="dxa"/>
            <w:tcBorders>
              <w:top w:val="single" w:sz="4" w:space="0" w:color="auto"/>
              <w:left w:val="single" w:sz="4" w:space="0" w:color="auto"/>
              <w:bottom w:val="single" w:sz="4" w:space="0" w:color="auto"/>
              <w:right w:val="single" w:sz="4" w:space="0" w:color="auto"/>
            </w:tcBorders>
          </w:tcPr>
          <w:p w14:paraId="264A9D29" w14:textId="77777777" w:rsidR="00563339" w:rsidRPr="007124F0" w:rsidRDefault="00563339" w:rsidP="00FD1326">
            <w:pPr>
              <w:keepLines/>
              <w:widowControl w:val="0"/>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177BE951" w14:textId="77777777" w:rsidR="00563339" w:rsidRPr="007124F0" w:rsidRDefault="00563339" w:rsidP="00FD1326">
            <w:pPr>
              <w:keepLines/>
              <w:widowControl w:val="0"/>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07B27D7B" w14:textId="77777777" w:rsidR="00563339" w:rsidRPr="007124F0" w:rsidRDefault="00563339" w:rsidP="00FD1326">
            <w:pPr>
              <w:keepLines/>
              <w:widowControl w:val="0"/>
              <w:contextualSpacing/>
              <w:jc w:val="both"/>
              <w:rPr>
                <w:rFonts w:ascii="Tahoma" w:hAnsi="Tahoma" w:cs="Tahoma"/>
                <w:b/>
              </w:rPr>
            </w:pPr>
          </w:p>
        </w:tc>
      </w:tr>
      <w:tr w:rsidR="00563339" w:rsidRPr="007124F0" w14:paraId="7CA3950B"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26910FF3"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4.</w:t>
            </w:r>
          </w:p>
        </w:tc>
        <w:tc>
          <w:tcPr>
            <w:tcW w:w="3376" w:type="dxa"/>
            <w:tcBorders>
              <w:top w:val="single" w:sz="4" w:space="0" w:color="auto"/>
              <w:left w:val="single" w:sz="4" w:space="0" w:color="auto"/>
              <w:bottom w:val="single" w:sz="4" w:space="0" w:color="auto"/>
              <w:right w:val="single" w:sz="4" w:space="0" w:color="auto"/>
            </w:tcBorders>
          </w:tcPr>
          <w:p w14:paraId="261DB35F" w14:textId="77777777" w:rsidR="00563339" w:rsidRPr="007124F0" w:rsidRDefault="00563339" w:rsidP="00FD1326">
            <w:pPr>
              <w:keepLines/>
              <w:widowControl w:val="0"/>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5C771209" w14:textId="77777777" w:rsidR="00563339" w:rsidRPr="007124F0" w:rsidRDefault="00563339" w:rsidP="00FD1326">
            <w:pPr>
              <w:keepLines/>
              <w:widowControl w:val="0"/>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5EFBCAE5" w14:textId="77777777" w:rsidR="00563339" w:rsidRPr="007124F0" w:rsidRDefault="00563339" w:rsidP="00FD1326">
            <w:pPr>
              <w:keepLines/>
              <w:widowControl w:val="0"/>
              <w:contextualSpacing/>
              <w:jc w:val="both"/>
              <w:rPr>
                <w:rFonts w:ascii="Tahoma" w:hAnsi="Tahoma" w:cs="Tahoma"/>
                <w:b/>
              </w:rPr>
            </w:pPr>
          </w:p>
        </w:tc>
      </w:tr>
      <w:tr w:rsidR="00563339" w:rsidRPr="007124F0" w14:paraId="05D1AC9B"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2A99CFBE"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5.</w:t>
            </w:r>
          </w:p>
        </w:tc>
        <w:tc>
          <w:tcPr>
            <w:tcW w:w="3376" w:type="dxa"/>
            <w:tcBorders>
              <w:top w:val="single" w:sz="4" w:space="0" w:color="auto"/>
              <w:left w:val="single" w:sz="4" w:space="0" w:color="auto"/>
              <w:bottom w:val="single" w:sz="4" w:space="0" w:color="auto"/>
              <w:right w:val="single" w:sz="4" w:space="0" w:color="auto"/>
            </w:tcBorders>
          </w:tcPr>
          <w:p w14:paraId="69C37287" w14:textId="77777777" w:rsidR="00563339" w:rsidRPr="007124F0" w:rsidRDefault="00563339" w:rsidP="00FD1326">
            <w:pPr>
              <w:keepLines/>
              <w:widowControl w:val="0"/>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0A0DA254" w14:textId="77777777" w:rsidR="00563339" w:rsidRPr="007124F0" w:rsidRDefault="00563339" w:rsidP="00FD1326">
            <w:pPr>
              <w:keepLines/>
              <w:widowControl w:val="0"/>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4819189A" w14:textId="77777777" w:rsidR="00563339" w:rsidRPr="007124F0" w:rsidRDefault="00563339" w:rsidP="00FD1326">
            <w:pPr>
              <w:keepLines/>
              <w:widowControl w:val="0"/>
              <w:contextualSpacing/>
              <w:jc w:val="both"/>
              <w:rPr>
                <w:rFonts w:ascii="Tahoma" w:hAnsi="Tahoma" w:cs="Tahoma"/>
                <w:b/>
              </w:rPr>
            </w:pPr>
          </w:p>
        </w:tc>
      </w:tr>
      <w:tr w:rsidR="00563339" w:rsidRPr="007124F0" w14:paraId="2A2CB485"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57D775EC"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w:t>
            </w:r>
          </w:p>
        </w:tc>
        <w:tc>
          <w:tcPr>
            <w:tcW w:w="3376" w:type="dxa"/>
            <w:tcBorders>
              <w:top w:val="single" w:sz="4" w:space="0" w:color="auto"/>
              <w:left w:val="single" w:sz="4" w:space="0" w:color="auto"/>
              <w:bottom w:val="single" w:sz="4" w:space="0" w:color="auto"/>
              <w:right w:val="single" w:sz="4" w:space="0" w:color="auto"/>
            </w:tcBorders>
          </w:tcPr>
          <w:p w14:paraId="7FD3C0BD" w14:textId="77777777" w:rsidR="00563339" w:rsidRPr="007124F0" w:rsidRDefault="00563339" w:rsidP="00FD1326">
            <w:pPr>
              <w:keepLines/>
              <w:widowControl w:val="0"/>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799602F9" w14:textId="77777777" w:rsidR="00563339" w:rsidRPr="007124F0" w:rsidRDefault="00563339" w:rsidP="00FD1326">
            <w:pPr>
              <w:keepLines/>
              <w:widowControl w:val="0"/>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0AFD1574" w14:textId="77777777" w:rsidR="00563339" w:rsidRPr="007124F0" w:rsidRDefault="00563339" w:rsidP="00FD1326">
            <w:pPr>
              <w:keepLines/>
              <w:widowControl w:val="0"/>
              <w:contextualSpacing/>
              <w:jc w:val="both"/>
              <w:rPr>
                <w:rFonts w:ascii="Tahoma" w:hAnsi="Tahoma" w:cs="Tahoma"/>
                <w:b/>
              </w:rPr>
            </w:pPr>
          </w:p>
        </w:tc>
      </w:tr>
    </w:tbl>
    <w:p w14:paraId="101620B2" w14:textId="77777777" w:rsidR="00563339" w:rsidRPr="007124F0" w:rsidRDefault="00563339" w:rsidP="00FD1326">
      <w:pPr>
        <w:keepLines/>
        <w:widowControl w:val="0"/>
        <w:contextualSpacing/>
        <w:jc w:val="both"/>
        <w:rPr>
          <w:rFonts w:ascii="Tahoma" w:hAnsi="Tahoma" w:cs="Tahoma"/>
          <w:b/>
        </w:rPr>
      </w:pPr>
    </w:p>
    <w:p w14:paraId="3BF0FFFE" w14:textId="77777777" w:rsidR="00563339" w:rsidRPr="007124F0" w:rsidRDefault="00563339" w:rsidP="00FD1326">
      <w:pPr>
        <w:keepLines/>
        <w:widowControl w:val="0"/>
        <w:contextualSpacing/>
        <w:jc w:val="both"/>
        <w:rPr>
          <w:rFonts w:ascii="Tahoma" w:hAnsi="Tahoma" w:cs="Tahoma"/>
        </w:rPr>
      </w:pPr>
    </w:p>
    <w:p w14:paraId="27997703" w14:textId="77777777" w:rsidR="00563339" w:rsidRPr="007124F0" w:rsidRDefault="00563339" w:rsidP="00FD1326">
      <w:pPr>
        <w:keepLines/>
        <w:widowControl w:val="0"/>
        <w:contextualSpacing/>
        <w:jc w:val="both"/>
        <w:rPr>
          <w:rFonts w:ascii="Tahoma" w:hAnsi="Tahoma" w:cs="Tahoma"/>
        </w:rPr>
      </w:pPr>
      <w:r w:rsidRPr="007124F0">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4577695C" w14:textId="77777777" w:rsidR="00563339" w:rsidRPr="007124F0" w:rsidRDefault="00563339" w:rsidP="00FD1326">
      <w:pPr>
        <w:keepLines/>
        <w:widowControl w:val="0"/>
        <w:contextualSpacing/>
        <w:jc w:val="both"/>
        <w:rPr>
          <w:rFonts w:ascii="Tahoma" w:hAnsi="Tahoma" w:cs="Tahoma"/>
        </w:rPr>
      </w:pPr>
    </w:p>
    <w:p w14:paraId="1111BBE7" w14:textId="77777777" w:rsidR="00563339" w:rsidRPr="007124F0" w:rsidRDefault="00563339" w:rsidP="00FD1326">
      <w:pPr>
        <w:keepLines/>
        <w:widowControl w:val="0"/>
        <w:contextualSpacing/>
        <w:jc w:val="both"/>
        <w:rPr>
          <w:rFonts w:ascii="Tahoma" w:hAnsi="Tahoma" w:cs="Tahoma"/>
        </w:rPr>
      </w:pPr>
      <w:r w:rsidRPr="007124F0">
        <w:rPr>
          <w:rFonts w:ascii="Tahoma" w:hAnsi="Tahoma" w:cs="Tahoma"/>
        </w:rPr>
        <w:t>S podpisom te izjave jamčim za točnost in resničnost podatkov ter se zavedam, da je pogodba  v primeru lažne izjave ali neresničnih podatkov o dejstvih v izjavi ničen. Zavezujem se, da bom naročnika obvestil o vsaki spremembi posredovanih podatkov.</w:t>
      </w:r>
    </w:p>
    <w:p w14:paraId="70623959" w14:textId="77777777" w:rsidR="00563339" w:rsidRPr="007124F0" w:rsidRDefault="00563339" w:rsidP="00FD1326">
      <w:pPr>
        <w:keepLines/>
        <w:widowControl w:val="0"/>
        <w:contextualSpacing/>
        <w:jc w:val="both"/>
        <w:rPr>
          <w:rFonts w:ascii="Tahoma" w:hAnsi="Tahoma" w:cs="Tahoma"/>
          <w:b/>
        </w:rPr>
      </w:pPr>
    </w:p>
    <w:p w14:paraId="033F0086" w14:textId="77777777" w:rsidR="00563339" w:rsidRPr="007124F0" w:rsidRDefault="00563339" w:rsidP="00FD1326">
      <w:pPr>
        <w:keepLines/>
        <w:widowControl w:val="0"/>
        <w:contextualSpacing/>
        <w:jc w:val="both"/>
        <w:rPr>
          <w:rFonts w:ascii="Tahoma" w:hAnsi="Tahoma" w:cs="Tahoma"/>
          <w:i/>
          <w:u w:val="single"/>
        </w:rPr>
      </w:pPr>
      <w:r w:rsidRPr="007124F0">
        <w:rPr>
          <w:rFonts w:ascii="Tahoma" w:hAnsi="Tahoma" w:cs="Tahoma"/>
          <w:i/>
          <w:u w:val="single"/>
        </w:rPr>
        <w:t>Vse izjave podajamo pod kazensko in materialno odgovornostjo.</w:t>
      </w:r>
    </w:p>
    <w:p w14:paraId="2303CB74" w14:textId="77777777" w:rsidR="00563339" w:rsidRPr="007124F0" w:rsidRDefault="00563339" w:rsidP="00FD1326">
      <w:pPr>
        <w:keepLines/>
        <w:widowControl w:val="0"/>
        <w:contextualSpacing/>
        <w:jc w:val="both"/>
        <w:rPr>
          <w:rFonts w:ascii="Tahoma" w:hAnsi="Tahoma" w:cs="Tahoma"/>
          <w:b/>
        </w:rPr>
      </w:pPr>
    </w:p>
    <w:p w14:paraId="63A0F283" w14:textId="77777777" w:rsidR="00563339" w:rsidRDefault="00563339" w:rsidP="00FD1326">
      <w:pPr>
        <w:keepLines/>
        <w:widowControl w:val="0"/>
        <w:contextualSpacing/>
        <w:jc w:val="both"/>
        <w:rPr>
          <w:rFonts w:ascii="Tahoma" w:hAnsi="Tahoma" w:cs="Tahoma"/>
          <w:b/>
        </w:rPr>
      </w:pPr>
    </w:p>
    <w:p w14:paraId="30848679" w14:textId="77777777" w:rsidR="005A3E7C" w:rsidRPr="007124F0" w:rsidRDefault="005A3E7C" w:rsidP="00FD1326">
      <w:pPr>
        <w:keepLines/>
        <w:widowControl w:val="0"/>
        <w:contextualSpacing/>
        <w:jc w:val="both"/>
        <w:rPr>
          <w:rFonts w:ascii="Tahoma" w:hAnsi="Tahoma" w:cs="Tahoma"/>
          <w:b/>
        </w:rPr>
      </w:pPr>
    </w:p>
    <w:p w14:paraId="6727A599" w14:textId="77777777" w:rsidR="00563339" w:rsidRPr="007124F0" w:rsidRDefault="00563339" w:rsidP="00FD1326">
      <w:pPr>
        <w:keepLines/>
        <w:widowControl w:val="0"/>
        <w:contextualSpacing/>
        <w:jc w:val="both"/>
        <w:rPr>
          <w:rFonts w:ascii="Tahoma" w:hAnsi="Tahoma" w:cs="Tahoma"/>
          <w:b/>
        </w:rPr>
      </w:pPr>
    </w:p>
    <w:p w14:paraId="7708D005" w14:textId="77777777" w:rsidR="00563339" w:rsidRPr="007124F0" w:rsidRDefault="00563339" w:rsidP="00FD1326">
      <w:pPr>
        <w:keepLines/>
        <w:widowControl w:val="0"/>
        <w:contextualSpacing/>
        <w:jc w:val="both"/>
        <w:rPr>
          <w:rFonts w:ascii="Tahoma" w:hAnsi="Tahoma" w:cs="Tahoma"/>
          <w:b/>
        </w:rPr>
      </w:pPr>
    </w:p>
    <w:p w14:paraId="2821502C" w14:textId="77777777" w:rsidR="00563339" w:rsidRPr="007124F0" w:rsidRDefault="00563339" w:rsidP="00FD1326">
      <w:pPr>
        <w:keepLines/>
        <w:widowControl w:val="0"/>
        <w:contextualSpacing/>
        <w:jc w:val="both"/>
        <w:rPr>
          <w:rFonts w:ascii="Tahoma" w:hAnsi="Tahoma" w:cs="Tahoma"/>
          <w:b/>
        </w:rPr>
      </w:pPr>
    </w:p>
    <w:p w14:paraId="210D614F" w14:textId="77777777" w:rsidR="00563339" w:rsidRPr="007124F0" w:rsidRDefault="00563339" w:rsidP="00FD1326">
      <w:pPr>
        <w:keepLines/>
        <w:widowControl w:val="0"/>
        <w:contextualSpacing/>
        <w:jc w:val="both"/>
        <w:rPr>
          <w:rFonts w:ascii="Tahoma" w:hAnsi="Tahoma" w:cs="Tahoma"/>
          <w:b/>
        </w:rPr>
      </w:pPr>
    </w:p>
    <w:p w14:paraId="195AC574"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__________________________                                    _____________________________</w:t>
      </w:r>
    </w:p>
    <w:p w14:paraId="4A55BDFE" w14:textId="77777777" w:rsidR="00563339" w:rsidRPr="007124F0" w:rsidRDefault="00563339" w:rsidP="00FD1326">
      <w:pPr>
        <w:keepLines/>
        <w:widowControl w:val="0"/>
        <w:contextualSpacing/>
        <w:jc w:val="both"/>
        <w:rPr>
          <w:rFonts w:ascii="Tahoma" w:hAnsi="Tahoma" w:cs="Tahoma"/>
        </w:rPr>
      </w:pPr>
      <w:r w:rsidRPr="007124F0">
        <w:rPr>
          <w:rFonts w:ascii="Tahoma" w:hAnsi="Tahoma" w:cs="Tahoma"/>
        </w:rPr>
        <w:t xml:space="preserve">(Kraj in datum)                                         Žig                      (Naziv in podpis zakonitega zastopnika  </w:t>
      </w:r>
    </w:p>
    <w:p w14:paraId="5666A4B8" w14:textId="77777777" w:rsidR="00563339" w:rsidRPr="007124F0" w:rsidRDefault="00563339" w:rsidP="00FD1326">
      <w:pPr>
        <w:keepLines/>
        <w:widowControl w:val="0"/>
        <w:contextualSpacing/>
        <w:jc w:val="both"/>
        <w:rPr>
          <w:rFonts w:ascii="Tahoma" w:hAnsi="Tahoma" w:cs="Tahoma"/>
        </w:rPr>
      </w:pPr>
      <w:r w:rsidRPr="007124F0">
        <w:rPr>
          <w:rFonts w:ascii="Tahoma" w:hAnsi="Tahoma" w:cs="Tahoma"/>
        </w:rPr>
        <w:t xml:space="preserve">                                                                                               ponudnika/podizvajalca) </w:t>
      </w:r>
    </w:p>
    <w:p w14:paraId="3ACA12D1" w14:textId="77777777" w:rsidR="00563339" w:rsidRPr="007124F0" w:rsidRDefault="00563339" w:rsidP="00FD1326">
      <w:pPr>
        <w:keepLines/>
        <w:widowControl w:val="0"/>
        <w:tabs>
          <w:tab w:val="left" w:pos="284"/>
        </w:tabs>
        <w:contextualSpacing/>
        <w:jc w:val="both"/>
        <w:rPr>
          <w:rFonts w:ascii="Tahoma" w:hAnsi="Tahoma" w:cs="Tahoma"/>
        </w:rPr>
      </w:pPr>
    </w:p>
    <w:p w14:paraId="7540ABF2" w14:textId="77777777" w:rsidR="00563339" w:rsidRPr="007124F0" w:rsidRDefault="00563339" w:rsidP="00FD1326">
      <w:pPr>
        <w:keepLines/>
        <w:widowControl w:val="0"/>
        <w:tabs>
          <w:tab w:val="left" w:pos="284"/>
        </w:tabs>
        <w:contextualSpacing/>
        <w:jc w:val="both"/>
        <w:rPr>
          <w:rFonts w:ascii="Tahoma" w:hAnsi="Tahoma" w:cs="Tahoma"/>
        </w:rPr>
      </w:pPr>
    </w:p>
    <w:p w14:paraId="2F08C82A" w14:textId="77777777" w:rsidR="00563339" w:rsidRDefault="00563339" w:rsidP="00FD1326">
      <w:pPr>
        <w:keepLines/>
        <w:widowControl w:val="0"/>
        <w:contextualSpacing/>
      </w:pPr>
    </w:p>
    <w:p w14:paraId="7EF3BDBC" w14:textId="77777777" w:rsidR="005A3E7C" w:rsidRPr="007124F0" w:rsidRDefault="005A3E7C" w:rsidP="00FD1326">
      <w:pPr>
        <w:keepLines/>
        <w:widowControl w:val="0"/>
        <w:contextualSpacing/>
      </w:pPr>
    </w:p>
    <w:p w14:paraId="67C2C443" w14:textId="77777777" w:rsidR="00563339" w:rsidRPr="007124F0" w:rsidRDefault="00563339" w:rsidP="00FD1326">
      <w:pPr>
        <w:keepLines/>
        <w:widowControl w:val="0"/>
        <w:contextualSpacing/>
      </w:pPr>
    </w:p>
    <w:p w14:paraId="35F03EFE" w14:textId="77777777" w:rsidR="00563339" w:rsidRPr="007124F0" w:rsidRDefault="00563339" w:rsidP="00FD1326">
      <w:pPr>
        <w:keepLines/>
        <w:widowControl w:val="0"/>
        <w:contextualSpacing/>
        <w:jc w:val="both"/>
        <w:rPr>
          <w:rFonts w:ascii="Tahoma" w:hAnsi="Tahoma" w:cs="Tahoma"/>
          <w:b/>
          <w:i/>
          <w:sz w:val="18"/>
          <w:szCs w:val="18"/>
          <w:u w:val="single"/>
        </w:rPr>
      </w:pPr>
      <w:r w:rsidRPr="007124F0">
        <w:rPr>
          <w:rFonts w:ascii="Tahoma" w:hAnsi="Tahoma" w:cs="Tahoma"/>
          <w:b/>
          <w:i/>
          <w:sz w:val="18"/>
          <w:szCs w:val="18"/>
          <w:u w:val="single"/>
        </w:rPr>
        <w:t xml:space="preserve">Navodilo: </w:t>
      </w:r>
    </w:p>
    <w:p w14:paraId="5CAD6B64" w14:textId="77777777" w:rsidR="00563339" w:rsidRPr="007124F0" w:rsidRDefault="00563339" w:rsidP="00FD1326">
      <w:pPr>
        <w:keepLines/>
        <w:widowControl w:val="0"/>
        <w:contextualSpacing/>
        <w:jc w:val="both"/>
        <w:rPr>
          <w:rFonts w:ascii="Tahoma" w:hAnsi="Tahoma" w:cs="Tahoma"/>
          <w:i/>
          <w:iCs/>
          <w:sz w:val="18"/>
          <w:szCs w:val="22"/>
        </w:rPr>
      </w:pPr>
      <w:r w:rsidRPr="007124F0">
        <w:rPr>
          <w:rFonts w:ascii="Tahoma" w:hAnsi="Tahoma" w:cs="Tahoma"/>
          <w:i/>
          <w:iCs/>
          <w:sz w:val="18"/>
          <w:szCs w:val="22"/>
        </w:rPr>
        <w:t xml:space="preserve">Izjavo izpolni in podpiše </w:t>
      </w:r>
      <w:r w:rsidRPr="007124F0">
        <w:rPr>
          <w:rFonts w:ascii="Tahoma" w:hAnsi="Tahoma" w:cs="Tahoma"/>
          <w:i/>
          <w:iCs/>
          <w:sz w:val="18"/>
          <w:szCs w:val="22"/>
          <w:u w:val="single"/>
        </w:rPr>
        <w:t>ponudnik</w:t>
      </w:r>
      <w:r w:rsidRPr="007124F0">
        <w:rPr>
          <w:rFonts w:ascii="Tahoma" w:hAnsi="Tahoma" w:cs="Tahoma"/>
          <w:i/>
          <w:iCs/>
          <w:sz w:val="18"/>
          <w:szCs w:val="22"/>
        </w:rPr>
        <w:t xml:space="preserve">, kot tudi vsi </w:t>
      </w:r>
      <w:r w:rsidRPr="007124F0">
        <w:rPr>
          <w:rFonts w:ascii="Tahoma" w:hAnsi="Tahoma" w:cs="Tahoma"/>
          <w:i/>
          <w:iCs/>
          <w:sz w:val="18"/>
          <w:szCs w:val="22"/>
          <w:u w:val="single"/>
        </w:rPr>
        <w:t>posamezni člani skupine ponudnikov</w:t>
      </w:r>
      <w:r w:rsidRPr="007124F0">
        <w:rPr>
          <w:rFonts w:ascii="Tahoma" w:hAnsi="Tahoma" w:cs="Tahoma"/>
          <w:i/>
          <w:iCs/>
          <w:sz w:val="18"/>
          <w:szCs w:val="22"/>
        </w:rPr>
        <w:t xml:space="preserve"> (partnerji) v primeru skupne ponudbe, </w:t>
      </w:r>
      <w:r w:rsidRPr="007124F0">
        <w:rPr>
          <w:rFonts w:ascii="Tahoma" w:hAnsi="Tahoma" w:cs="Tahoma"/>
          <w:b/>
          <w:i/>
          <w:iCs/>
          <w:sz w:val="18"/>
          <w:szCs w:val="22"/>
        </w:rPr>
        <w:t>ter</w:t>
      </w:r>
      <w:r w:rsidRPr="007124F0">
        <w:rPr>
          <w:rFonts w:ascii="Tahoma" w:hAnsi="Tahoma" w:cs="Tahoma"/>
          <w:i/>
          <w:iCs/>
          <w:sz w:val="18"/>
          <w:szCs w:val="22"/>
        </w:rPr>
        <w:t xml:space="preserve"> vsi </w:t>
      </w:r>
      <w:r w:rsidRPr="007124F0">
        <w:rPr>
          <w:rFonts w:ascii="Tahoma" w:hAnsi="Tahoma" w:cs="Tahoma"/>
          <w:i/>
          <w:iCs/>
          <w:sz w:val="18"/>
          <w:szCs w:val="22"/>
          <w:u w:val="single"/>
        </w:rPr>
        <w:t>podizvajalci</w:t>
      </w:r>
      <w:r w:rsidRPr="007124F0">
        <w:rPr>
          <w:rFonts w:ascii="Tahoma" w:hAnsi="Tahoma" w:cs="Tahoma"/>
          <w:i/>
          <w:iCs/>
          <w:sz w:val="18"/>
          <w:szCs w:val="22"/>
        </w:rPr>
        <w:t xml:space="preserve"> (če ponudnik izvaja javno naročilo s podizvajalci) in morebitni </w:t>
      </w:r>
      <w:r w:rsidRPr="007124F0">
        <w:rPr>
          <w:rFonts w:ascii="Tahoma" w:hAnsi="Tahoma" w:cs="Tahoma"/>
          <w:i/>
          <w:iCs/>
          <w:sz w:val="18"/>
          <w:szCs w:val="22"/>
          <w:u w:val="single"/>
        </w:rPr>
        <w:t>subjekti</w:t>
      </w:r>
      <w:r w:rsidRPr="007124F0">
        <w:rPr>
          <w:rFonts w:ascii="Tahoma" w:hAnsi="Tahoma" w:cs="Tahoma"/>
          <w:i/>
          <w:iCs/>
          <w:sz w:val="18"/>
          <w:szCs w:val="22"/>
        </w:rPr>
        <w:t>, katerih zmogljivost uporablja ponudnik (v kolikor bo ponudnik uporabil zmogljivosti drugih subjektov za izvedbo javnega naročila).</w:t>
      </w:r>
    </w:p>
    <w:p w14:paraId="03FDC25C" w14:textId="77777777" w:rsidR="00563339" w:rsidRPr="007124F0" w:rsidRDefault="00563339" w:rsidP="00FD1326">
      <w:pPr>
        <w:keepLines/>
        <w:widowControl w:val="0"/>
        <w:tabs>
          <w:tab w:val="left" w:pos="284"/>
        </w:tabs>
        <w:contextualSpacing/>
        <w:jc w:val="both"/>
        <w:rPr>
          <w:rFonts w:ascii="Tahoma" w:hAnsi="Tahoma" w:cs="Tahoma"/>
        </w:rPr>
      </w:pPr>
    </w:p>
    <w:p w14:paraId="3915ED88" w14:textId="77777777" w:rsidR="00563339" w:rsidRPr="007124F0" w:rsidRDefault="00563339" w:rsidP="00FD1326">
      <w:pPr>
        <w:keepLines/>
        <w:widowControl w:val="0"/>
        <w:tabs>
          <w:tab w:val="left" w:pos="284"/>
        </w:tabs>
        <w:contextualSpacing/>
        <w:jc w:val="both"/>
        <w:rPr>
          <w:rFonts w:ascii="Tahoma" w:hAnsi="Tahoma" w:cs="Tahoma"/>
        </w:rPr>
      </w:pPr>
      <w:r w:rsidRPr="007124F0">
        <w:rPr>
          <w:rFonts w:ascii="Tahoma" w:hAnsi="Tahoma" w:cs="Tahoma"/>
          <w:i/>
          <w:sz w:val="18"/>
        </w:rPr>
        <w:t xml:space="preserve">Ponudnik </w:t>
      </w:r>
      <w:r w:rsidRPr="007124F0">
        <w:rPr>
          <w:rFonts w:ascii="Tahoma" w:hAnsi="Tahoma" w:cs="Tahoma"/>
          <w:i/>
          <w:sz w:val="18"/>
          <w:u w:val="single"/>
        </w:rPr>
        <w:t>obrazec</w:t>
      </w:r>
      <w:r w:rsidRPr="007124F0">
        <w:rPr>
          <w:rFonts w:ascii="Tahoma" w:hAnsi="Tahoma" w:cs="Tahoma"/>
          <w:b/>
          <w:i/>
          <w:sz w:val="18"/>
        </w:rPr>
        <w:t xml:space="preserve"> </w:t>
      </w:r>
      <w:r w:rsidRPr="007124F0">
        <w:rPr>
          <w:rFonts w:ascii="Tahoma" w:hAnsi="Tahoma" w:cs="Tahoma"/>
          <w:i/>
          <w:sz w:val="18"/>
        </w:rPr>
        <w:t>v okviru sistema e-JN</w:t>
      </w:r>
      <w:r w:rsidRPr="007124F0">
        <w:rPr>
          <w:rFonts w:ascii="Tahoma" w:hAnsi="Tahoma" w:cs="Tahoma"/>
          <w:b/>
          <w:i/>
          <w:sz w:val="18"/>
        </w:rPr>
        <w:t xml:space="preserve"> </w:t>
      </w:r>
      <w:r w:rsidRPr="007124F0">
        <w:rPr>
          <w:rFonts w:ascii="Tahoma" w:hAnsi="Tahoma" w:cs="Tahoma"/>
          <w:b/>
          <w:i/>
          <w:sz w:val="18"/>
          <w:u w:val="single"/>
        </w:rPr>
        <w:t>naloži v Razdelek »DOKUMENTI«, del »Ostale priloge«!!!</w:t>
      </w:r>
    </w:p>
    <w:p w14:paraId="19465765" w14:textId="77777777" w:rsidR="00563339" w:rsidRPr="007124F0" w:rsidRDefault="00563339" w:rsidP="00FD1326">
      <w:pPr>
        <w:keepLines/>
        <w:widowControl w:val="0"/>
        <w:contextualSpacing/>
        <w:jc w:val="both"/>
        <w:rPr>
          <w:rFonts w:ascii="Tahoma" w:hAnsi="Tahoma" w:cs="Tahoma"/>
          <w:b/>
          <w:i/>
          <w:sz w:val="18"/>
          <w:szCs w:val="18"/>
          <w:u w:val="single"/>
        </w:rPr>
      </w:pPr>
    </w:p>
    <w:p w14:paraId="3A938121" w14:textId="77777777" w:rsidR="00563339" w:rsidRPr="007124F0" w:rsidRDefault="00563339" w:rsidP="00FD1326">
      <w:pPr>
        <w:keepLines/>
        <w:widowControl w:val="0"/>
        <w:jc w:val="both"/>
        <w:rPr>
          <w:rFonts w:ascii="Tahoma" w:hAnsi="Tahoma" w:cs="Tahoma"/>
          <w:b/>
          <w:i/>
          <w:sz w:val="18"/>
          <w:szCs w:val="18"/>
          <w:u w:val="single"/>
        </w:rPr>
      </w:pPr>
      <w:r w:rsidRPr="007124F0">
        <w:rPr>
          <w:rFonts w:ascii="Tahoma" w:hAnsi="Tahoma" w:cs="Tahoma"/>
          <w:b/>
          <w:i/>
          <w:sz w:val="18"/>
          <w:szCs w:val="18"/>
          <w:u w:val="single"/>
        </w:rPr>
        <w:t xml:space="preserve">Opomba:  </w:t>
      </w:r>
      <w:r w:rsidRPr="007124F0">
        <w:rPr>
          <w:rFonts w:ascii="Tahoma" w:hAnsi="Tahoma" w:cs="Tahoma"/>
          <w:i/>
          <w:iCs/>
          <w:sz w:val="18"/>
          <w:szCs w:val="22"/>
        </w:rPr>
        <w:t xml:space="preserve">V skladu z odgovorom Komisije za preprečevanje korupcije na vprašanje št. 214 z dne 23.2.2012 v zadevi pod št. 0672-1/2012-39 (objavljeno na spletni strani </w:t>
      </w:r>
      <w:hyperlink r:id="rId19">
        <w:r w:rsidRPr="007124F0">
          <w:rPr>
            <w:rFonts w:ascii="Tahoma" w:hAnsi="Tahoma" w:cs="Tahoma"/>
            <w:i/>
            <w:iCs/>
            <w:sz w:val="18"/>
            <w:szCs w:val="22"/>
          </w:rPr>
          <w:t>https://www.kpk-rs.si/sl/pogosta-vprasanja</w:t>
        </w:r>
      </w:hyperlink>
      <w:r w:rsidRPr="007124F0">
        <w:rPr>
          <w:rFonts w:ascii="Tahoma" w:hAnsi="Tahoma" w:cs="Tahoma"/>
          <w:i/>
          <w:iCs/>
          <w:sz w:val="18"/>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47CD94BF" w14:textId="77777777" w:rsidR="00563339" w:rsidRPr="007124F0" w:rsidRDefault="00563339" w:rsidP="00FD1326">
      <w:pPr>
        <w:keepLines/>
        <w:widowControl w:val="0"/>
        <w:rPr>
          <w:rFonts w:ascii="Tahoma" w:hAnsi="Tahoma" w:cs="Tahoma"/>
          <w:bCs/>
          <w:i/>
          <w:sz w:val="18"/>
          <w:szCs w:val="18"/>
        </w:rPr>
      </w:pPr>
    </w:p>
    <w:p w14:paraId="34D04159" w14:textId="77777777" w:rsidR="00563339" w:rsidRDefault="00563339" w:rsidP="00FD1326">
      <w:pPr>
        <w:keepLines/>
        <w:widowControl w:val="0"/>
        <w:jc w:val="both"/>
        <w:rPr>
          <w:rFonts w:ascii="Tahoma" w:hAnsi="Tahoma" w:cs="Tahoma"/>
          <w:sz w:val="18"/>
          <w:szCs w:val="18"/>
        </w:rPr>
      </w:pPr>
      <w:r w:rsidRPr="007124F0">
        <w:rPr>
          <w:rFonts w:ascii="Tahoma" w:hAnsi="Tahoma" w:cs="Tahoma"/>
          <w:bCs/>
          <w:i/>
          <w:sz w:val="18"/>
          <w:szCs w:val="18"/>
        </w:rPr>
        <w:t xml:space="preserve">* </w:t>
      </w:r>
      <w:r w:rsidRPr="007124F0">
        <w:rPr>
          <w:rFonts w:ascii="Tahoma" w:hAnsi="Tahoma" w:cs="Tahoma"/>
          <w:i/>
          <w:sz w:val="18"/>
          <w:szCs w:val="18"/>
        </w:rPr>
        <w:t>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institut tihe družbe obstaja.</w:t>
      </w:r>
      <w:r w:rsidRPr="007124F0">
        <w:rPr>
          <w:rFonts w:ascii="Tahoma" w:hAnsi="Tahoma" w:cs="Tahoma"/>
          <w:sz w:val="18"/>
          <w:szCs w:val="18"/>
        </w:rPr>
        <w:t xml:space="preserve"> </w:t>
      </w:r>
    </w:p>
    <w:p w14:paraId="3467C4A1" w14:textId="77777777" w:rsidR="00331106" w:rsidRDefault="00331106" w:rsidP="00FD1326">
      <w:pPr>
        <w:keepLines/>
        <w:widowControl w:val="0"/>
        <w:jc w:val="both"/>
        <w:rPr>
          <w:rFonts w:ascii="Tahoma" w:hAnsi="Tahoma" w:cs="Tahoma"/>
          <w:sz w:val="18"/>
          <w:szCs w:val="18"/>
        </w:rPr>
      </w:pPr>
    </w:p>
    <w:p w14:paraId="0BEF3167" w14:textId="030C31F0" w:rsidR="00331106" w:rsidRDefault="00331106" w:rsidP="00FD1326">
      <w:pPr>
        <w:keepLines/>
        <w:widowControl w:val="0"/>
        <w:jc w:val="both"/>
        <w:rPr>
          <w:rFonts w:ascii="Tahoma" w:hAnsi="Tahoma" w:cs="Tahoma"/>
          <w:sz w:val="18"/>
          <w:szCs w:val="18"/>
        </w:rPr>
      </w:pPr>
    </w:p>
    <w:p w14:paraId="05E477AB" w14:textId="007933D2" w:rsidR="005F14B5" w:rsidRDefault="005F14B5" w:rsidP="00FD1326">
      <w:pPr>
        <w:keepLines/>
        <w:widowControl w:val="0"/>
        <w:jc w:val="both"/>
        <w:rPr>
          <w:rFonts w:ascii="Tahoma" w:hAnsi="Tahoma" w:cs="Tahoma"/>
          <w:sz w:val="18"/>
          <w:szCs w:val="18"/>
        </w:rPr>
      </w:pPr>
    </w:p>
    <w:p w14:paraId="44C59E3C" w14:textId="77777777" w:rsidR="004664DA" w:rsidRDefault="004664DA" w:rsidP="00FD1326">
      <w:pPr>
        <w:keepLines/>
        <w:widowControl w:val="0"/>
        <w:jc w:val="both"/>
        <w:rPr>
          <w:rFonts w:ascii="Tahoma" w:hAnsi="Tahoma" w:cs="Tahoma"/>
          <w:sz w:val="18"/>
          <w:szCs w:val="18"/>
        </w:rPr>
      </w:pPr>
    </w:p>
    <w:p w14:paraId="1C7B0866" w14:textId="77777777" w:rsidR="00207B9C" w:rsidRPr="007124F0" w:rsidRDefault="00207B9C" w:rsidP="00FD1326">
      <w:pPr>
        <w:keepLines/>
        <w:widowControl w:val="0"/>
        <w:jc w:val="both"/>
        <w:rPr>
          <w:rFonts w:ascii="Tahoma" w:hAnsi="Tahoma" w:cs="Tahoma"/>
          <w:sz w:val="18"/>
          <w:szCs w:val="18"/>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550"/>
        <w:gridCol w:w="851"/>
        <w:gridCol w:w="567"/>
      </w:tblGrid>
      <w:tr w:rsidR="00563339" w:rsidRPr="007124F0" w14:paraId="55D513B7" w14:textId="77777777" w:rsidTr="00563339">
        <w:tc>
          <w:tcPr>
            <w:tcW w:w="600" w:type="dxa"/>
            <w:tcBorders>
              <w:top w:val="single" w:sz="4" w:space="0" w:color="auto"/>
              <w:left w:val="single" w:sz="4" w:space="0" w:color="auto"/>
              <w:bottom w:val="single" w:sz="4" w:space="0" w:color="auto"/>
              <w:right w:val="nil"/>
            </w:tcBorders>
          </w:tcPr>
          <w:p w14:paraId="7246F8E2" w14:textId="77777777" w:rsidR="00563339" w:rsidRPr="007124F0" w:rsidRDefault="00563339" w:rsidP="00FD1326">
            <w:pPr>
              <w:keepLines/>
              <w:widowControl w:val="0"/>
              <w:contextualSpacing/>
              <w:jc w:val="both"/>
              <w:rPr>
                <w:rFonts w:ascii="Tahoma" w:hAnsi="Tahoma" w:cs="Tahoma"/>
              </w:rPr>
            </w:pPr>
          </w:p>
        </w:tc>
        <w:tc>
          <w:tcPr>
            <w:tcW w:w="7550" w:type="dxa"/>
            <w:tcBorders>
              <w:top w:val="single" w:sz="4" w:space="0" w:color="auto"/>
              <w:left w:val="nil"/>
              <w:bottom w:val="single" w:sz="4" w:space="0" w:color="auto"/>
              <w:right w:val="single" w:sz="4" w:space="0" w:color="808080"/>
            </w:tcBorders>
            <w:hideMark/>
          </w:tcPr>
          <w:p w14:paraId="27C6E659" w14:textId="77777777" w:rsidR="00563339" w:rsidRPr="007124F0" w:rsidRDefault="00563339" w:rsidP="00FD1326">
            <w:pPr>
              <w:keepLines/>
              <w:widowControl w:val="0"/>
              <w:contextualSpacing/>
              <w:jc w:val="both"/>
              <w:rPr>
                <w:rFonts w:ascii="Tahoma" w:hAnsi="Tahoma" w:cs="Tahoma"/>
              </w:rPr>
            </w:pPr>
            <w:r w:rsidRPr="007124F0">
              <w:rPr>
                <w:rFonts w:ascii="Tahoma" w:hAnsi="Tahoma" w:cs="Tahoma"/>
              </w:rPr>
              <w:t>ESPD OBRAZEC</w:t>
            </w:r>
          </w:p>
        </w:tc>
        <w:tc>
          <w:tcPr>
            <w:tcW w:w="851" w:type="dxa"/>
            <w:tcBorders>
              <w:top w:val="single" w:sz="4" w:space="0" w:color="auto"/>
              <w:left w:val="single" w:sz="4" w:space="0" w:color="808080"/>
              <w:bottom w:val="single" w:sz="4" w:space="0" w:color="auto"/>
              <w:right w:val="nil"/>
            </w:tcBorders>
            <w:hideMark/>
          </w:tcPr>
          <w:p w14:paraId="147F9BB5"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i/>
              </w:rPr>
              <w:t xml:space="preserve">Priloga </w:t>
            </w:r>
          </w:p>
        </w:tc>
        <w:tc>
          <w:tcPr>
            <w:tcW w:w="567" w:type="dxa"/>
            <w:tcBorders>
              <w:top w:val="single" w:sz="4" w:space="0" w:color="auto"/>
              <w:left w:val="nil"/>
              <w:bottom w:val="single" w:sz="4" w:space="0" w:color="auto"/>
              <w:right w:val="single" w:sz="4" w:space="0" w:color="auto"/>
            </w:tcBorders>
            <w:hideMark/>
          </w:tcPr>
          <w:p w14:paraId="7E852B25" w14:textId="77777777" w:rsidR="00563339" w:rsidRPr="007124F0" w:rsidRDefault="00563339" w:rsidP="00FD1326">
            <w:pPr>
              <w:keepLines/>
              <w:widowControl w:val="0"/>
              <w:contextualSpacing/>
              <w:jc w:val="both"/>
              <w:rPr>
                <w:rFonts w:ascii="Tahoma" w:hAnsi="Tahoma" w:cs="Tahoma"/>
                <w:b/>
                <w:i/>
              </w:rPr>
            </w:pPr>
            <w:r w:rsidRPr="007124F0">
              <w:rPr>
                <w:rFonts w:ascii="Tahoma" w:hAnsi="Tahoma" w:cs="Tahoma"/>
                <w:b/>
                <w:i/>
              </w:rPr>
              <w:t>4</w:t>
            </w:r>
          </w:p>
        </w:tc>
      </w:tr>
    </w:tbl>
    <w:p w14:paraId="6A623542" w14:textId="77777777" w:rsidR="00563339" w:rsidRPr="007124F0" w:rsidRDefault="00563339" w:rsidP="00FD1326">
      <w:pPr>
        <w:keepLines/>
        <w:widowControl w:val="0"/>
        <w:contextualSpacing/>
        <w:jc w:val="both"/>
        <w:rPr>
          <w:rFonts w:ascii="Tahoma" w:hAnsi="Tahoma" w:cs="Tahoma"/>
        </w:rPr>
      </w:pPr>
    </w:p>
    <w:p w14:paraId="54A226C0" w14:textId="77777777" w:rsidR="00563339" w:rsidRPr="007124F0" w:rsidRDefault="00563339" w:rsidP="00FD1326">
      <w:pPr>
        <w:keepLines/>
        <w:widowControl w:val="0"/>
        <w:contextualSpacing/>
        <w:jc w:val="both"/>
        <w:rPr>
          <w:rFonts w:ascii="Tahoma" w:hAnsi="Tahoma" w:cs="Tahoma"/>
        </w:rPr>
      </w:pPr>
      <w:r w:rsidRPr="007124F0">
        <w:rPr>
          <w:rFonts w:ascii="Tahoma" w:hAnsi="Tahoma" w:cs="Tahoma"/>
        </w:rPr>
        <w:t>Ponudnik (oz. glavni partner v primeru skupne ponudbe) mora svoj obrazec ESPD izpolniti ter ga v .pdf formatu ali v elektronski obliki (nepodpisan .</w:t>
      </w:r>
      <w:proofErr w:type="spellStart"/>
      <w:r w:rsidRPr="007124F0">
        <w:rPr>
          <w:rFonts w:ascii="Tahoma" w:hAnsi="Tahoma" w:cs="Tahoma"/>
        </w:rPr>
        <w:t>xml</w:t>
      </w:r>
      <w:proofErr w:type="spellEnd"/>
      <w:r w:rsidRPr="007124F0">
        <w:rPr>
          <w:rFonts w:ascii="Tahoma" w:hAnsi="Tahoma" w:cs="Tahoma"/>
        </w:rPr>
        <w:t xml:space="preserve"> format, ki bo podpisan hkrati z oddajo ponudbe) naložiti na informacijski sistem e-JN </w:t>
      </w:r>
      <w:r w:rsidRPr="007124F0">
        <w:rPr>
          <w:rFonts w:ascii="Tahoma" w:hAnsi="Tahoma" w:cs="Tahoma"/>
          <w:b/>
          <w:u w:val="single"/>
        </w:rPr>
        <w:t>v Razdelek »DOKUMENTI«, del »ESPD-ponudnik«</w:t>
      </w:r>
      <w:r w:rsidRPr="007124F0">
        <w:rPr>
          <w:rFonts w:ascii="Tahoma" w:hAnsi="Tahoma" w:cs="Tahoma"/>
          <w:u w:val="single"/>
        </w:rPr>
        <w:t>.</w:t>
      </w:r>
      <w:r w:rsidRPr="007124F0">
        <w:rPr>
          <w:rFonts w:ascii="Tahoma" w:hAnsi="Tahoma" w:cs="Tahoma"/>
        </w:rPr>
        <w:t xml:space="preserve"> </w:t>
      </w:r>
    </w:p>
    <w:p w14:paraId="6BB584AA" w14:textId="77777777" w:rsidR="00563339" w:rsidRPr="007124F0" w:rsidRDefault="00563339" w:rsidP="00FD1326">
      <w:pPr>
        <w:keepLines/>
        <w:widowControl w:val="0"/>
        <w:contextualSpacing/>
        <w:jc w:val="both"/>
        <w:rPr>
          <w:rFonts w:ascii="Tahoma" w:hAnsi="Tahoma" w:cs="Tahoma"/>
          <w:i/>
          <w:sz w:val="14"/>
          <w:szCs w:val="18"/>
        </w:rPr>
      </w:pPr>
    </w:p>
    <w:p w14:paraId="2DAF63B2" w14:textId="77777777" w:rsidR="00563339" w:rsidRPr="007124F0" w:rsidRDefault="00563339" w:rsidP="00FD1326">
      <w:pPr>
        <w:keepLines/>
        <w:widowControl w:val="0"/>
        <w:contextualSpacing/>
        <w:jc w:val="both"/>
        <w:rPr>
          <w:rFonts w:ascii="Tahoma" w:hAnsi="Tahoma" w:cs="Tahoma"/>
          <w:sz w:val="14"/>
        </w:rPr>
      </w:pPr>
      <w:r w:rsidRPr="007124F0">
        <w:rPr>
          <w:rFonts w:ascii="Tahoma" w:hAnsi="Tahoma" w:cs="Tahoma"/>
          <w:i/>
          <w:sz w:val="18"/>
          <w:szCs w:val="18"/>
        </w:rPr>
        <w:t xml:space="preserve">Tudi če ponudnik naloži podpisan ESPD v .pdf format, bo ta hkrati s podpisom ponudbe podpisan še enkrat. </w:t>
      </w:r>
    </w:p>
    <w:p w14:paraId="3C9079E8" w14:textId="77777777" w:rsidR="00563339" w:rsidRPr="007124F0" w:rsidRDefault="00563339" w:rsidP="00FD1326">
      <w:pPr>
        <w:keepLines/>
        <w:widowControl w:val="0"/>
        <w:contextualSpacing/>
        <w:jc w:val="both"/>
        <w:rPr>
          <w:rFonts w:ascii="Tahoma" w:hAnsi="Tahoma" w:cs="Tahoma"/>
        </w:rPr>
      </w:pPr>
    </w:p>
    <w:p w14:paraId="0DA195BF" w14:textId="77777777" w:rsidR="00563339" w:rsidRPr="007124F0" w:rsidRDefault="00563339" w:rsidP="00FD1326">
      <w:pPr>
        <w:keepLines/>
        <w:widowControl w:val="0"/>
        <w:contextualSpacing/>
        <w:jc w:val="both"/>
        <w:rPr>
          <w:rFonts w:ascii="Tahoma" w:hAnsi="Tahoma" w:cs="Tahoma"/>
          <w:bCs/>
          <w:noProof/>
          <w:szCs w:val="18"/>
        </w:rPr>
      </w:pPr>
      <w:r w:rsidRPr="007124F0">
        <w:rPr>
          <w:rFonts w:ascii="Tahoma" w:hAnsi="Tahoma" w:cs="Tahoma"/>
        </w:rPr>
        <w:t xml:space="preserve">Za vse v ponudbi navedene </w:t>
      </w:r>
      <w:r w:rsidRPr="007124F0">
        <w:rPr>
          <w:rFonts w:ascii="Tahoma" w:hAnsi="Tahoma" w:cs="Tahoma"/>
          <w:u w:val="single"/>
        </w:rPr>
        <w:t>partnerje</w:t>
      </w:r>
      <w:r w:rsidRPr="007124F0">
        <w:rPr>
          <w:rFonts w:ascii="Tahoma" w:hAnsi="Tahoma" w:cs="Tahoma"/>
        </w:rPr>
        <w:t xml:space="preserve"> </w:t>
      </w:r>
      <w:r w:rsidRPr="007124F0">
        <w:rPr>
          <w:rFonts w:ascii="Tahoma" w:hAnsi="Tahoma" w:cs="Tahoma"/>
          <w:i/>
          <w:sz w:val="18"/>
        </w:rPr>
        <w:t>(v primeru skupne ponudbe)</w:t>
      </w:r>
      <w:r w:rsidRPr="007124F0">
        <w:rPr>
          <w:rFonts w:ascii="Tahoma" w:hAnsi="Tahoma" w:cs="Tahoma"/>
        </w:rPr>
        <w:t xml:space="preserve">, in/ali </w:t>
      </w:r>
      <w:r w:rsidRPr="007124F0">
        <w:rPr>
          <w:rFonts w:ascii="Tahoma" w:hAnsi="Tahoma" w:cs="Tahoma"/>
          <w:u w:val="single"/>
        </w:rPr>
        <w:t>podizvajalce</w:t>
      </w:r>
      <w:r w:rsidRPr="007124F0">
        <w:rPr>
          <w:rFonts w:ascii="Tahoma" w:hAnsi="Tahoma" w:cs="Tahoma"/>
          <w:iCs/>
          <w:sz w:val="18"/>
          <w:szCs w:val="22"/>
        </w:rPr>
        <w:t xml:space="preserve"> </w:t>
      </w:r>
      <w:r w:rsidRPr="007124F0">
        <w:rPr>
          <w:rFonts w:ascii="Tahoma" w:hAnsi="Tahoma" w:cs="Tahoma"/>
          <w:i/>
          <w:iCs/>
          <w:sz w:val="16"/>
          <w:szCs w:val="22"/>
        </w:rPr>
        <w:t>(</w:t>
      </w:r>
      <w:r w:rsidRPr="007124F0">
        <w:rPr>
          <w:rFonts w:ascii="Tahoma" w:hAnsi="Tahoma" w:cs="Tahoma"/>
          <w:i/>
          <w:iCs/>
          <w:sz w:val="18"/>
        </w:rPr>
        <w:t>če ponudnik izvaja javno naročilo s podizvajalci)</w:t>
      </w:r>
      <w:r w:rsidRPr="007124F0">
        <w:rPr>
          <w:rFonts w:ascii="Tahoma" w:hAnsi="Tahoma" w:cs="Tahoma"/>
          <w:iCs/>
        </w:rPr>
        <w:t xml:space="preserve"> in/ali </w:t>
      </w:r>
      <w:r w:rsidRPr="007124F0">
        <w:rPr>
          <w:rFonts w:ascii="Tahoma" w:hAnsi="Tahoma" w:cs="Tahoma"/>
          <w:iCs/>
          <w:u w:val="single"/>
        </w:rPr>
        <w:t>subjekte, katerih zmogljivost uporablja ponudnik</w:t>
      </w:r>
      <w:r w:rsidRPr="007124F0">
        <w:rPr>
          <w:rFonts w:ascii="Tahoma" w:hAnsi="Tahoma" w:cs="Tahoma"/>
          <w:iCs/>
        </w:rPr>
        <w:t xml:space="preserve"> </w:t>
      </w:r>
      <w:r w:rsidRPr="007124F0">
        <w:rPr>
          <w:rFonts w:ascii="Tahoma" w:hAnsi="Tahoma" w:cs="Tahoma"/>
          <w:i/>
          <w:iCs/>
          <w:sz w:val="18"/>
        </w:rPr>
        <w:t>(v kolikor bo ponudnik uporabil zmogljivosti drugih subjektov za izvedbo javnega naročila)</w:t>
      </w:r>
      <w:r w:rsidRPr="007124F0">
        <w:rPr>
          <w:rFonts w:ascii="Tahoma" w:hAnsi="Tahoma" w:cs="Tahoma"/>
          <w:iCs/>
        </w:rPr>
        <w:t>,</w:t>
      </w:r>
      <w:r w:rsidRPr="007124F0">
        <w:rPr>
          <w:rFonts w:ascii="Tahoma" w:hAnsi="Tahoma" w:cs="Tahoma"/>
        </w:rPr>
        <w:t xml:space="preserve"> mora ponudnik ročno/fizično podpisane ESPD obrazce (za vsakega od ostalih sodelujočih) v .pdf obliki ali v .</w:t>
      </w:r>
      <w:proofErr w:type="spellStart"/>
      <w:r w:rsidRPr="007124F0">
        <w:rPr>
          <w:rFonts w:ascii="Tahoma" w:hAnsi="Tahoma" w:cs="Tahoma"/>
        </w:rPr>
        <w:t>xml</w:t>
      </w:r>
      <w:proofErr w:type="spellEnd"/>
      <w:r w:rsidRPr="007124F0">
        <w:rPr>
          <w:rFonts w:ascii="Tahoma" w:hAnsi="Tahoma" w:cs="Tahoma"/>
        </w:rPr>
        <w:t xml:space="preserve"> formatu (elektronsko podpisan) naložiti na informacijski sistem e-JN </w:t>
      </w:r>
      <w:r w:rsidRPr="007124F0">
        <w:rPr>
          <w:rFonts w:ascii="Tahoma" w:hAnsi="Tahoma" w:cs="Tahoma"/>
          <w:b/>
        </w:rPr>
        <w:t>v Razdelek »SODELUJOČI«, del »ESPD – ostali sodelujoči«</w:t>
      </w:r>
      <w:r w:rsidRPr="007124F0">
        <w:rPr>
          <w:rFonts w:ascii="Tahoma" w:hAnsi="Tahoma" w:cs="Tahoma"/>
        </w:rPr>
        <w:t>.</w:t>
      </w:r>
    </w:p>
    <w:p w14:paraId="0AFA7969" w14:textId="77777777" w:rsidR="00CC702A" w:rsidRPr="007124F0" w:rsidRDefault="00CC702A" w:rsidP="00FD1326">
      <w:pPr>
        <w:keepLines/>
        <w:widowControl w:val="0"/>
        <w:jc w:val="both"/>
        <w:rPr>
          <w:rFonts w:ascii="Tahoma" w:hAnsi="Tahoma" w:cs="Tahoma"/>
          <w:bCs/>
          <w:szCs w:val="18"/>
        </w:rPr>
      </w:pPr>
    </w:p>
    <w:p w14:paraId="46106D63" w14:textId="77777777" w:rsidR="0037044D" w:rsidRPr="007124F0" w:rsidRDefault="0037044D" w:rsidP="00FD1326">
      <w:pPr>
        <w:keepLines/>
        <w:widowControl w:val="0"/>
        <w:jc w:val="both"/>
        <w:rPr>
          <w:rFonts w:ascii="Tahoma" w:hAnsi="Tahoma" w:cs="Tahoma"/>
          <w:bCs/>
          <w:i/>
          <w:noProof/>
          <w:sz w:val="18"/>
          <w:szCs w:val="18"/>
        </w:rPr>
      </w:pPr>
    </w:p>
    <w:p w14:paraId="7F414A4D" w14:textId="77777777" w:rsidR="0037044D" w:rsidRPr="007124F0" w:rsidRDefault="0037044D" w:rsidP="00FD1326">
      <w:pPr>
        <w:keepLines/>
        <w:widowControl w:val="0"/>
        <w:jc w:val="both"/>
        <w:rPr>
          <w:rFonts w:ascii="Tahoma" w:hAnsi="Tahoma" w:cs="Tahoma"/>
          <w:bCs/>
          <w:i/>
          <w:noProof/>
          <w:sz w:val="18"/>
          <w:szCs w:val="18"/>
        </w:rPr>
      </w:pPr>
    </w:p>
    <w:p w14:paraId="06CC55ED" w14:textId="77777777" w:rsidR="0037044D" w:rsidRPr="007124F0" w:rsidRDefault="0037044D" w:rsidP="00FD1326">
      <w:pPr>
        <w:keepLines/>
        <w:widowControl w:val="0"/>
        <w:rPr>
          <w:noProof/>
        </w:rPr>
      </w:pPr>
      <w:r w:rsidRPr="007124F0">
        <w:rPr>
          <w:noProof/>
        </w:rPr>
        <w:br w:type="page"/>
      </w:r>
    </w:p>
    <w:p w14:paraId="68091294" w14:textId="77777777" w:rsidR="0037044D" w:rsidRPr="007124F0" w:rsidRDefault="0037044D" w:rsidP="00FD1326">
      <w:pPr>
        <w:keepLines/>
        <w:widowControl w:val="0"/>
        <w:rPr>
          <w:rFonts w:ascii="Tahoma" w:hAnsi="Tahoma" w:cs="Tahoma"/>
          <w:b/>
          <w:bCs/>
          <w:i/>
          <w:noProof/>
          <w:sz w:val="8"/>
          <w:szCs w:val="18"/>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37044D" w:rsidRPr="007124F0" w14:paraId="42C8C094" w14:textId="77777777" w:rsidTr="0037044D">
        <w:tc>
          <w:tcPr>
            <w:tcW w:w="600" w:type="dxa"/>
            <w:tcBorders>
              <w:top w:val="single" w:sz="4" w:space="0" w:color="auto"/>
              <w:left w:val="single" w:sz="4" w:space="0" w:color="auto"/>
              <w:bottom w:val="single" w:sz="4" w:space="0" w:color="auto"/>
              <w:right w:val="nil"/>
            </w:tcBorders>
          </w:tcPr>
          <w:p w14:paraId="3F1A9B6C" w14:textId="77777777" w:rsidR="0037044D" w:rsidRPr="007124F0" w:rsidRDefault="0037044D" w:rsidP="00FD1326">
            <w:pPr>
              <w:keepLines/>
              <w:widowControl w:val="0"/>
              <w:jc w:val="right"/>
              <w:rPr>
                <w:rFonts w:ascii="Tahoma" w:hAnsi="Tahoma" w:cs="Tahoma"/>
                <w:noProof/>
              </w:rPr>
            </w:pPr>
            <w:r w:rsidRPr="007124F0">
              <w:rPr>
                <w:noProof/>
              </w:rPr>
              <w:br w:type="page"/>
            </w:r>
            <w:r w:rsidRPr="007124F0">
              <w:rPr>
                <w:noProof/>
              </w:rPr>
              <w:br w:type="page"/>
            </w:r>
            <w:r w:rsidRPr="007124F0">
              <w:rPr>
                <w:noProof/>
              </w:rPr>
              <w:br w:type="page"/>
            </w:r>
            <w:r w:rsidRPr="007124F0">
              <w:rPr>
                <w:noProof/>
              </w:rPr>
              <w:br w:type="page"/>
            </w:r>
            <w:r w:rsidRPr="007124F0">
              <w:rPr>
                <w:rFonts w:ascii="Tahoma" w:hAnsi="Tahoma" w:cs="Tahoma"/>
                <w:b/>
                <w:noProof/>
              </w:rPr>
              <w:br w:type="page"/>
            </w:r>
          </w:p>
        </w:tc>
        <w:tc>
          <w:tcPr>
            <w:tcW w:w="7657" w:type="dxa"/>
            <w:tcBorders>
              <w:top w:val="single" w:sz="4" w:space="0" w:color="auto"/>
              <w:left w:val="nil"/>
              <w:bottom w:val="single" w:sz="4" w:space="0" w:color="auto"/>
              <w:right w:val="single" w:sz="4" w:space="0" w:color="808080"/>
            </w:tcBorders>
            <w:hideMark/>
          </w:tcPr>
          <w:p w14:paraId="7AC94809" w14:textId="77777777" w:rsidR="0037044D" w:rsidRPr="007124F0" w:rsidRDefault="0037044D" w:rsidP="00FD1326">
            <w:pPr>
              <w:keepLines/>
              <w:widowControl w:val="0"/>
              <w:rPr>
                <w:rFonts w:ascii="Tahoma" w:hAnsi="Tahoma" w:cs="Tahoma"/>
                <w:noProof/>
              </w:rPr>
            </w:pPr>
            <w:r w:rsidRPr="007124F0">
              <w:rPr>
                <w:rFonts w:ascii="Tahoma" w:hAnsi="Tahoma" w:cs="Tahoma"/>
                <w:noProof/>
              </w:rPr>
              <w:t xml:space="preserve">SEZNAM PODIZVAJALCEV  </w:t>
            </w:r>
          </w:p>
        </w:tc>
        <w:tc>
          <w:tcPr>
            <w:tcW w:w="912" w:type="dxa"/>
            <w:tcBorders>
              <w:top w:val="single" w:sz="4" w:space="0" w:color="auto"/>
              <w:left w:val="single" w:sz="4" w:space="0" w:color="808080"/>
              <w:bottom w:val="single" w:sz="4" w:space="0" w:color="auto"/>
              <w:right w:val="nil"/>
            </w:tcBorders>
            <w:hideMark/>
          </w:tcPr>
          <w:p w14:paraId="16DD7E41" w14:textId="77777777" w:rsidR="0037044D" w:rsidRPr="007124F0" w:rsidRDefault="0037044D" w:rsidP="00FD1326">
            <w:pPr>
              <w:keepLines/>
              <w:widowControl w:val="0"/>
              <w:jc w:val="right"/>
              <w:rPr>
                <w:rFonts w:ascii="Tahoma" w:hAnsi="Tahoma" w:cs="Tahoma"/>
                <w:b/>
                <w:noProof/>
              </w:rPr>
            </w:pPr>
            <w:r w:rsidRPr="007124F0">
              <w:rPr>
                <w:rFonts w:ascii="Tahoma" w:hAnsi="Tahoma" w:cs="Tahoma"/>
                <w:b/>
                <w:i/>
                <w:noProof/>
              </w:rPr>
              <w:t xml:space="preserve">Priloga </w:t>
            </w:r>
          </w:p>
        </w:tc>
        <w:tc>
          <w:tcPr>
            <w:tcW w:w="551" w:type="dxa"/>
            <w:tcBorders>
              <w:top w:val="single" w:sz="4" w:space="0" w:color="auto"/>
              <w:left w:val="nil"/>
              <w:bottom w:val="single" w:sz="4" w:space="0" w:color="auto"/>
              <w:right w:val="single" w:sz="4" w:space="0" w:color="auto"/>
            </w:tcBorders>
            <w:hideMark/>
          </w:tcPr>
          <w:p w14:paraId="4A413631" w14:textId="77777777" w:rsidR="0037044D" w:rsidRPr="007124F0" w:rsidRDefault="0037044D" w:rsidP="00FD1326">
            <w:pPr>
              <w:keepLines/>
              <w:widowControl w:val="0"/>
              <w:rPr>
                <w:rFonts w:ascii="Tahoma" w:hAnsi="Tahoma" w:cs="Tahoma"/>
                <w:b/>
                <w:i/>
                <w:noProof/>
              </w:rPr>
            </w:pPr>
            <w:r w:rsidRPr="007124F0">
              <w:rPr>
                <w:rFonts w:ascii="Tahoma" w:hAnsi="Tahoma" w:cs="Tahoma"/>
                <w:b/>
                <w:i/>
                <w:noProof/>
              </w:rPr>
              <w:t>5</w:t>
            </w:r>
          </w:p>
        </w:tc>
      </w:tr>
    </w:tbl>
    <w:p w14:paraId="2A90D23F" w14:textId="77777777" w:rsidR="0037044D" w:rsidRPr="007124F0" w:rsidRDefault="0037044D" w:rsidP="00FD1326">
      <w:pPr>
        <w:keepLines/>
        <w:widowControl w:val="0"/>
        <w:rPr>
          <w:rFonts w:ascii="Tahoma" w:hAnsi="Tahoma" w:cs="Tahoma"/>
          <w:noProof/>
          <w:sz w:val="14"/>
          <w:szCs w:val="26"/>
        </w:rPr>
      </w:pPr>
    </w:p>
    <w:p w14:paraId="10DE849F" w14:textId="77777777" w:rsidR="00EB1891" w:rsidRPr="007124F0" w:rsidRDefault="00EB1891" w:rsidP="00FD1326">
      <w:pPr>
        <w:keepLines/>
        <w:widowControl w:val="0"/>
        <w:jc w:val="both"/>
        <w:rPr>
          <w:rFonts w:ascii="Tahoma" w:hAnsi="Tahoma" w:cs="Tahoma"/>
        </w:rPr>
      </w:pPr>
      <w:r w:rsidRPr="007124F0">
        <w:rPr>
          <w:rFonts w:ascii="Tahoma" w:hAnsi="Tahoma" w:cs="Tahoma"/>
        </w:rPr>
        <w:t>Ponudnik mora v prilogi navesti podizvajalce, s katerimi nastopa v skupnem nastopu in izpolniti vse zahtevane podatke. Prilogo podpišeta tako ponudnik kot podizvajalec.</w:t>
      </w:r>
    </w:p>
    <w:p w14:paraId="4392710C" w14:textId="77777777" w:rsidR="00EB1891" w:rsidRPr="007124F0" w:rsidRDefault="00EB1891" w:rsidP="00FD1326">
      <w:pPr>
        <w:keepLines/>
        <w:widowControl w:val="0"/>
        <w:rPr>
          <w:rFonts w:ascii="Tahoma" w:hAnsi="Tahoma" w:cs="Tahoma"/>
          <w:sz w:val="16"/>
          <w:szCs w:val="26"/>
        </w:rPr>
      </w:pPr>
    </w:p>
    <w:tbl>
      <w:tblPr>
        <w:tblW w:w="95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3"/>
        <w:gridCol w:w="2693"/>
        <w:gridCol w:w="2627"/>
      </w:tblGrid>
      <w:tr w:rsidR="00EB1891" w:rsidRPr="007124F0" w14:paraId="16EE17A4" w14:textId="77777777" w:rsidTr="0070430B">
        <w:trPr>
          <w:trHeight w:val="389"/>
          <w:jc w:val="center"/>
        </w:trPr>
        <w:tc>
          <w:tcPr>
            <w:tcW w:w="9573" w:type="dxa"/>
            <w:gridSpan w:val="3"/>
            <w:tcBorders>
              <w:top w:val="single" w:sz="4" w:space="0" w:color="auto"/>
              <w:left w:val="single" w:sz="4" w:space="0" w:color="auto"/>
              <w:bottom w:val="single" w:sz="4" w:space="0" w:color="auto"/>
              <w:right w:val="single" w:sz="4" w:space="0" w:color="auto"/>
            </w:tcBorders>
            <w:vAlign w:val="center"/>
          </w:tcPr>
          <w:p w14:paraId="6407B66B" w14:textId="1B59181D" w:rsidR="00EB1891" w:rsidRPr="007124F0" w:rsidRDefault="00EB1891" w:rsidP="00FD1326">
            <w:pPr>
              <w:keepLines/>
              <w:widowControl w:val="0"/>
              <w:jc w:val="center"/>
              <w:rPr>
                <w:rFonts w:ascii="Tahoma" w:hAnsi="Tahoma" w:cs="Tahoma"/>
                <w:sz w:val="18"/>
                <w:szCs w:val="18"/>
              </w:rPr>
            </w:pPr>
            <w:r w:rsidRPr="007124F0">
              <w:rPr>
                <w:rFonts w:ascii="Tahoma" w:hAnsi="Tahoma" w:cs="Tahoma"/>
                <w:sz w:val="18"/>
                <w:szCs w:val="18"/>
              </w:rPr>
              <w:t xml:space="preserve">Javno naročilo: </w:t>
            </w:r>
            <w:r w:rsidR="00473F90">
              <w:rPr>
                <w:rFonts w:ascii="Tahoma" w:hAnsi="Tahoma" w:cs="Tahoma"/>
                <w:b/>
                <w:sz w:val="18"/>
                <w:szCs w:val="18"/>
              </w:rPr>
              <w:t>VKS-</w:t>
            </w:r>
            <w:r w:rsidR="004876C4">
              <w:rPr>
                <w:rFonts w:ascii="Tahoma" w:hAnsi="Tahoma" w:cs="Tahoma"/>
                <w:b/>
                <w:sz w:val="18"/>
                <w:szCs w:val="18"/>
              </w:rPr>
              <w:t>6/25</w:t>
            </w:r>
            <w:r w:rsidRPr="007124F0">
              <w:rPr>
                <w:rFonts w:ascii="Tahoma" w:hAnsi="Tahoma" w:cs="Tahoma"/>
                <w:b/>
                <w:sz w:val="18"/>
                <w:szCs w:val="18"/>
              </w:rPr>
              <w:t>–«</w:t>
            </w:r>
            <w:r w:rsidR="00F43C71">
              <w:rPr>
                <w:rFonts w:ascii="Tahoma" w:hAnsi="Tahoma" w:cs="Tahoma"/>
                <w:b/>
                <w:sz w:val="18"/>
                <w:szCs w:val="18"/>
              </w:rPr>
              <w:t>Dobava sezonskega cvetja, trajnic in substratov ter dendrološkega materiala</w:t>
            </w:r>
            <w:r w:rsidRPr="007124F0">
              <w:rPr>
                <w:rFonts w:ascii="Tahoma" w:hAnsi="Tahoma" w:cs="Tahoma"/>
                <w:b/>
                <w:sz w:val="18"/>
                <w:szCs w:val="18"/>
              </w:rPr>
              <w:t xml:space="preserve">«  </w:t>
            </w:r>
          </w:p>
        </w:tc>
      </w:tr>
      <w:tr w:rsidR="00EB1891" w:rsidRPr="007124F0" w14:paraId="08ED8C5A" w14:textId="77777777" w:rsidTr="00EB1891">
        <w:trPr>
          <w:trHeight w:val="560"/>
          <w:jc w:val="center"/>
        </w:trPr>
        <w:tc>
          <w:tcPr>
            <w:tcW w:w="4253" w:type="dxa"/>
            <w:tcBorders>
              <w:top w:val="single" w:sz="4" w:space="0" w:color="auto"/>
              <w:left w:val="single" w:sz="4" w:space="0" w:color="auto"/>
              <w:bottom w:val="single" w:sz="4" w:space="0" w:color="auto"/>
              <w:right w:val="single" w:sz="4" w:space="0" w:color="auto"/>
            </w:tcBorders>
            <w:vAlign w:val="center"/>
          </w:tcPr>
          <w:p w14:paraId="470DB037" w14:textId="77777777" w:rsidR="00EB1891" w:rsidRPr="007124F0" w:rsidRDefault="00EB1891" w:rsidP="00FD1326">
            <w:pPr>
              <w:keepLines/>
              <w:widowControl w:val="0"/>
              <w:rPr>
                <w:rFonts w:ascii="Tahoma" w:hAnsi="Tahoma" w:cs="Tahoma"/>
                <w:sz w:val="18"/>
                <w:szCs w:val="18"/>
              </w:rPr>
            </w:pPr>
            <w:r w:rsidRPr="007124F0">
              <w:rPr>
                <w:rFonts w:ascii="Tahoma" w:hAnsi="Tahoma" w:cs="Tahoma"/>
                <w:sz w:val="18"/>
                <w:szCs w:val="18"/>
              </w:rPr>
              <w:t>Naziv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732E0C50" w14:textId="77777777" w:rsidR="00EB1891" w:rsidRPr="007124F0" w:rsidRDefault="00EB1891" w:rsidP="00FD1326">
            <w:pPr>
              <w:keepLines/>
              <w:widowControl w:val="0"/>
              <w:rPr>
                <w:rFonts w:ascii="Tahoma" w:hAnsi="Tahoma" w:cs="Tahoma"/>
                <w:sz w:val="18"/>
                <w:szCs w:val="18"/>
              </w:rPr>
            </w:pPr>
          </w:p>
          <w:p w14:paraId="489B4D33" w14:textId="77777777" w:rsidR="00EB1891" w:rsidRPr="007124F0" w:rsidRDefault="00EB1891" w:rsidP="00FD1326">
            <w:pPr>
              <w:keepLines/>
              <w:widowControl w:val="0"/>
              <w:rPr>
                <w:rFonts w:ascii="Tahoma" w:hAnsi="Tahoma" w:cs="Tahoma"/>
                <w:sz w:val="18"/>
                <w:szCs w:val="18"/>
              </w:rPr>
            </w:pPr>
          </w:p>
        </w:tc>
      </w:tr>
      <w:tr w:rsidR="00EB1891" w:rsidRPr="007124F0" w14:paraId="1FE523C3" w14:textId="77777777" w:rsidTr="00EB1891">
        <w:trPr>
          <w:trHeight w:val="540"/>
          <w:jc w:val="center"/>
        </w:trPr>
        <w:tc>
          <w:tcPr>
            <w:tcW w:w="4253" w:type="dxa"/>
            <w:tcBorders>
              <w:top w:val="single" w:sz="4" w:space="0" w:color="auto"/>
              <w:left w:val="single" w:sz="4" w:space="0" w:color="auto"/>
              <w:bottom w:val="single" w:sz="4" w:space="0" w:color="auto"/>
              <w:right w:val="single" w:sz="4" w:space="0" w:color="auto"/>
            </w:tcBorders>
            <w:vAlign w:val="center"/>
          </w:tcPr>
          <w:p w14:paraId="1C2DFE9D" w14:textId="77777777" w:rsidR="00EB1891" w:rsidRPr="007124F0" w:rsidRDefault="00EB1891" w:rsidP="00FD1326">
            <w:pPr>
              <w:keepLines/>
              <w:widowControl w:val="0"/>
              <w:rPr>
                <w:rFonts w:ascii="Tahoma" w:hAnsi="Tahoma" w:cs="Tahoma"/>
                <w:sz w:val="18"/>
                <w:szCs w:val="18"/>
              </w:rPr>
            </w:pPr>
            <w:r w:rsidRPr="007124F0">
              <w:rPr>
                <w:rFonts w:ascii="Tahoma" w:hAnsi="Tahoma" w:cs="Tahoma"/>
                <w:sz w:val="18"/>
                <w:szCs w:val="18"/>
              </w:rPr>
              <w:t>Polni naslov</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2B8D7D11" w14:textId="77777777" w:rsidR="00EB1891" w:rsidRPr="007124F0" w:rsidRDefault="00EB1891" w:rsidP="00FD1326">
            <w:pPr>
              <w:keepLines/>
              <w:widowControl w:val="0"/>
              <w:rPr>
                <w:rFonts w:ascii="Tahoma" w:hAnsi="Tahoma" w:cs="Tahoma"/>
                <w:sz w:val="18"/>
                <w:szCs w:val="18"/>
              </w:rPr>
            </w:pPr>
          </w:p>
          <w:p w14:paraId="6E03B935" w14:textId="77777777" w:rsidR="00EB1891" w:rsidRPr="007124F0" w:rsidRDefault="00EB1891" w:rsidP="00FD1326">
            <w:pPr>
              <w:keepLines/>
              <w:widowControl w:val="0"/>
              <w:rPr>
                <w:rFonts w:ascii="Tahoma" w:hAnsi="Tahoma" w:cs="Tahoma"/>
                <w:sz w:val="18"/>
                <w:szCs w:val="18"/>
              </w:rPr>
            </w:pPr>
          </w:p>
        </w:tc>
      </w:tr>
      <w:tr w:rsidR="00EB1891" w:rsidRPr="007124F0" w14:paraId="72AFCE22" w14:textId="77777777" w:rsidTr="00EB1891">
        <w:trPr>
          <w:trHeight w:val="463"/>
          <w:jc w:val="center"/>
        </w:trPr>
        <w:tc>
          <w:tcPr>
            <w:tcW w:w="4253" w:type="dxa"/>
            <w:tcBorders>
              <w:top w:val="single" w:sz="4" w:space="0" w:color="auto"/>
              <w:left w:val="single" w:sz="4" w:space="0" w:color="auto"/>
              <w:bottom w:val="single" w:sz="4" w:space="0" w:color="auto"/>
              <w:right w:val="single" w:sz="4" w:space="0" w:color="auto"/>
            </w:tcBorders>
            <w:vAlign w:val="center"/>
          </w:tcPr>
          <w:p w14:paraId="3499ACE8" w14:textId="77777777" w:rsidR="00EB1891" w:rsidRPr="007124F0" w:rsidRDefault="00EB1891" w:rsidP="00FD1326">
            <w:pPr>
              <w:keepLines/>
              <w:widowControl w:val="0"/>
              <w:rPr>
                <w:rFonts w:ascii="Tahoma" w:hAnsi="Tahoma" w:cs="Tahoma"/>
                <w:sz w:val="18"/>
                <w:szCs w:val="18"/>
              </w:rPr>
            </w:pPr>
            <w:r w:rsidRPr="007124F0">
              <w:rPr>
                <w:rFonts w:ascii="Tahoma" w:hAnsi="Tahoma" w:cs="Tahoma"/>
                <w:sz w:val="18"/>
                <w:szCs w:val="18"/>
              </w:rPr>
              <w:t xml:space="preserve">Matična </w:t>
            </w:r>
            <w:r w:rsidRPr="007124F0">
              <w:rPr>
                <w:rFonts w:ascii="Tahoma" w:hAnsi="Tahoma" w:cs="Tahoma"/>
                <w:sz w:val="18"/>
                <w:szCs w:val="18"/>
                <w:u w:val="single"/>
              </w:rPr>
              <w:t>in</w:t>
            </w:r>
            <w:r w:rsidRPr="007124F0">
              <w:rPr>
                <w:rFonts w:ascii="Tahoma" w:hAnsi="Tahoma" w:cs="Tahoma"/>
                <w:sz w:val="18"/>
                <w:szCs w:val="18"/>
              </w:rPr>
              <w:t xml:space="preserve"> davčna številka podizvajalca</w:t>
            </w:r>
          </w:p>
        </w:tc>
        <w:tc>
          <w:tcPr>
            <w:tcW w:w="2693" w:type="dxa"/>
            <w:tcBorders>
              <w:top w:val="single" w:sz="4" w:space="0" w:color="auto"/>
              <w:left w:val="single" w:sz="4" w:space="0" w:color="auto"/>
              <w:bottom w:val="single" w:sz="4" w:space="0" w:color="auto"/>
              <w:right w:val="single" w:sz="4" w:space="0" w:color="auto"/>
            </w:tcBorders>
            <w:vAlign w:val="center"/>
          </w:tcPr>
          <w:p w14:paraId="068B1B8C" w14:textId="77777777" w:rsidR="00EB1891" w:rsidRPr="007124F0" w:rsidRDefault="00EB1891" w:rsidP="00FD1326">
            <w:pPr>
              <w:keepLines/>
              <w:widowControl w:val="0"/>
              <w:rPr>
                <w:rFonts w:ascii="Tahoma" w:hAnsi="Tahoma" w:cs="Tahoma"/>
                <w:sz w:val="18"/>
                <w:szCs w:val="18"/>
              </w:rPr>
            </w:pPr>
          </w:p>
        </w:tc>
        <w:tc>
          <w:tcPr>
            <w:tcW w:w="2627" w:type="dxa"/>
            <w:tcBorders>
              <w:top w:val="single" w:sz="4" w:space="0" w:color="auto"/>
              <w:left w:val="single" w:sz="4" w:space="0" w:color="auto"/>
              <w:bottom w:val="single" w:sz="4" w:space="0" w:color="auto"/>
              <w:right w:val="single" w:sz="4" w:space="0" w:color="auto"/>
            </w:tcBorders>
            <w:vAlign w:val="center"/>
          </w:tcPr>
          <w:p w14:paraId="21AC867B" w14:textId="77777777" w:rsidR="00EB1891" w:rsidRPr="007124F0" w:rsidRDefault="00EB1891" w:rsidP="00FD1326">
            <w:pPr>
              <w:keepLines/>
              <w:widowControl w:val="0"/>
              <w:rPr>
                <w:rFonts w:ascii="Tahoma" w:hAnsi="Tahoma" w:cs="Tahoma"/>
                <w:sz w:val="18"/>
                <w:szCs w:val="18"/>
              </w:rPr>
            </w:pPr>
          </w:p>
        </w:tc>
      </w:tr>
      <w:tr w:rsidR="00EB1891" w:rsidRPr="007124F0" w14:paraId="24CBA9B2" w14:textId="77777777" w:rsidTr="00EB1891">
        <w:trPr>
          <w:trHeight w:val="217"/>
          <w:jc w:val="center"/>
        </w:trPr>
        <w:tc>
          <w:tcPr>
            <w:tcW w:w="4253" w:type="dxa"/>
            <w:vMerge w:val="restart"/>
            <w:tcBorders>
              <w:top w:val="single" w:sz="4" w:space="0" w:color="auto"/>
              <w:left w:val="single" w:sz="4" w:space="0" w:color="auto"/>
              <w:right w:val="single" w:sz="4" w:space="0" w:color="auto"/>
            </w:tcBorders>
            <w:vAlign w:val="center"/>
          </w:tcPr>
          <w:p w14:paraId="5D83EA0F" w14:textId="77777777" w:rsidR="00EB1891" w:rsidRPr="007124F0" w:rsidRDefault="00EB1891" w:rsidP="00FD1326">
            <w:pPr>
              <w:keepLines/>
              <w:widowControl w:val="0"/>
              <w:jc w:val="both"/>
              <w:rPr>
                <w:rFonts w:ascii="Tahoma" w:hAnsi="Tahoma" w:cs="Tahoma"/>
                <w:sz w:val="16"/>
                <w:szCs w:val="18"/>
              </w:rPr>
            </w:pPr>
            <w:r w:rsidRPr="007124F0">
              <w:rPr>
                <w:rFonts w:ascii="Tahoma" w:hAnsi="Tahoma" w:cs="Tahoma"/>
                <w:sz w:val="16"/>
                <w:szCs w:val="18"/>
              </w:rPr>
              <w:t xml:space="preserve">VSE osebe, ki so člani upravnega, vodstvenega ali nadzornega organa gospodarskega subjekta ali ki imajo pooblastila za njegovo zastopanje ali odločanje ali nadzor v njem, </w:t>
            </w:r>
            <w:r w:rsidRPr="007124F0">
              <w:rPr>
                <w:rFonts w:ascii="Tahoma" w:hAnsi="Tahoma" w:cs="Tahoma"/>
                <w:b/>
                <w:sz w:val="16"/>
                <w:szCs w:val="18"/>
              </w:rPr>
              <w:t>ter</w:t>
            </w:r>
            <w:r w:rsidRPr="007124F0">
              <w:rPr>
                <w:rFonts w:ascii="Tahoma" w:hAnsi="Tahoma" w:cs="Tahoma"/>
                <w:sz w:val="16"/>
                <w:szCs w:val="18"/>
              </w:rPr>
              <w:t xml:space="preserve"> njihov </w:t>
            </w:r>
            <w:r w:rsidRPr="007124F0">
              <w:rPr>
                <w:rFonts w:ascii="Tahoma" w:hAnsi="Tahoma" w:cs="Tahoma"/>
                <w:b/>
                <w:sz w:val="16"/>
                <w:szCs w:val="18"/>
              </w:rPr>
              <w:t>EMŠO</w:t>
            </w:r>
          </w:p>
          <w:p w14:paraId="28B71718" w14:textId="77777777" w:rsidR="00EB1891" w:rsidRPr="007124F0" w:rsidRDefault="00EB1891" w:rsidP="00FD1326">
            <w:pPr>
              <w:keepLines/>
              <w:widowControl w:val="0"/>
              <w:rPr>
                <w:rFonts w:ascii="Tahoma" w:hAnsi="Tahoma" w:cs="Tahoma"/>
                <w:sz w:val="8"/>
                <w:szCs w:val="18"/>
              </w:rPr>
            </w:pPr>
          </w:p>
          <w:p w14:paraId="12FDBECD" w14:textId="77777777" w:rsidR="00EB1891" w:rsidRPr="007124F0" w:rsidRDefault="00EB1891" w:rsidP="00FD1326">
            <w:pPr>
              <w:keepLines/>
              <w:widowControl w:val="0"/>
              <w:rPr>
                <w:rFonts w:ascii="Tahoma" w:hAnsi="Tahoma" w:cs="Tahoma"/>
                <w:i/>
                <w:sz w:val="16"/>
                <w:szCs w:val="18"/>
              </w:rPr>
            </w:pPr>
            <w:r w:rsidRPr="007124F0">
              <w:rPr>
                <w:rFonts w:ascii="Tahoma" w:hAnsi="Tahoma" w:cs="Tahoma"/>
                <w:i/>
                <w:sz w:val="16"/>
                <w:szCs w:val="18"/>
              </w:rPr>
              <w:t>/v primeru, da ste podatke vnesli v ESPD ali priložili lastno izjavo, ni potrebno izpolniti!/</w:t>
            </w:r>
          </w:p>
          <w:p w14:paraId="2B8D721A" w14:textId="77777777" w:rsidR="00EB1891" w:rsidRPr="007124F0" w:rsidRDefault="00EB1891" w:rsidP="00FD1326">
            <w:pPr>
              <w:keepLines/>
              <w:widowControl w:val="0"/>
              <w:rPr>
                <w:rFonts w:ascii="Tahoma" w:hAnsi="Tahoma" w:cs="Tahoma"/>
                <w:i/>
                <w:sz w:val="8"/>
                <w:szCs w:val="18"/>
              </w:rPr>
            </w:pPr>
          </w:p>
          <w:p w14:paraId="6C5F08B0" w14:textId="77777777" w:rsidR="00EB1891" w:rsidRPr="007124F0" w:rsidRDefault="00EB1891" w:rsidP="00FD1326">
            <w:pPr>
              <w:keepLines/>
              <w:widowControl w:val="0"/>
              <w:rPr>
                <w:rFonts w:ascii="Tahoma" w:hAnsi="Tahoma" w:cs="Tahoma"/>
                <w:sz w:val="18"/>
                <w:szCs w:val="18"/>
              </w:rPr>
            </w:pPr>
            <w:r w:rsidRPr="007124F0">
              <w:rPr>
                <w:rFonts w:ascii="Tahoma" w:hAnsi="Tahoma" w:cs="Tahoma"/>
                <w:i/>
                <w:sz w:val="16"/>
                <w:szCs w:val="18"/>
              </w:rPr>
              <w:t>EMŠO se potrebuje zgolj zaradi potreb pri preverjanju nekaznovanosti v e-Dosje-u</w:t>
            </w:r>
          </w:p>
        </w:tc>
        <w:tc>
          <w:tcPr>
            <w:tcW w:w="2693" w:type="dxa"/>
            <w:tcBorders>
              <w:top w:val="single" w:sz="4" w:space="0" w:color="auto"/>
              <w:left w:val="single" w:sz="4" w:space="0" w:color="auto"/>
              <w:bottom w:val="single" w:sz="4" w:space="0" w:color="auto"/>
              <w:right w:val="single" w:sz="4" w:space="0" w:color="auto"/>
            </w:tcBorders>
            <w:vAlign w:val="center"/>
          </w:tcPr>
          <w:p w14:paraId="14DD3F73" w14:textId="77777777" w:rsidR="00EB1891" w:rsidRPr="007124F0" w:rsidRDefault="00EB1891" w:rsidP="00FD1326">
            <w:pPr>
              <w:keepLines/>
              <w:widowControl w:val="0"/>
              <w:jc w:val="center"/>
              <w:rPr>
                <w:rFonts w:ascii="Tahoma" w:hAnsi="Tahoma" w:cs="Tahoma"/>
                <w:sz w:val="18"/>
                <w:szCs w:val="18"/>
              </w:rPr>
            </w:pPr>
            <w:r w:rsidRPr="007124F0">
              <w:rPr>
                <w:rFonts w:ascii="Tahoma" w:hAnsi="Tahoma" w:cs="Tahoma"/>
                <w:sz w:val="18"/>
                <w:szCs w:val="18"/>
              </w:rPr>
              <w:t>Ime in priimek</w:t>
            </w:r>
          </w:p>
        </w:tc>
        <w:tc>
          <w:tcPr>
            <w:tcW w:w="2627" w:type="dxa"/>
            <w:tcBorders>
              <w:top w:val="single" w:sz="4" w:space="0" w:color="auto"/>
              <w:left w:val="single" w:sz="4" w:space="0" w:color="auto"/>
              <w:bottom w:val="single" w:sz="4" w:space="0" w:color="auto"/>
              <w:right w:val="single" w:sz="4" w:space="0" w:color="auto"/>
            </w:tcBorders>
            <w:vAlign w:val="center"/>
          </w:tcPr>
          <w:p w14:paraId="06D7EDD5" w14:textId="77777777" w:rsidR="00EB1891" w:rsidRPr="007124F0" w:rsidRDefault="00EB1891" w:rsidP="00FD1326">
            <w:pPr>
              <w:keepLines/>
              <w:widowControl w:val="0"/>
              <w:jc w:val="center"/>
              <w:rPr>
                <w:rFonts w:ascii="Tahoma" w:hAnsi="Tahoma" w:cs="Tahoma"/>
                <w:sz w:val="18"/>
                <w:szCs w:val="18"/>
              </w:rPr>
            </w:pPr>
            <w:r w:rsidRPr="007124F0">
              <w:rPr>
                <w:rFonts w:ascii="Tahoma" w:hAnsi="Tahoma" w:cs="Tahoma"/>
                <w:sz w:val="18"/>
                <w:szCs w:val="18"/>
              </w:rPr>
              <w:t>EMŠO</w:t>
            </w:r>
          </w:p>
        </w:tc>
      </w:tr>
      <w:tr w:rsidR="00EB1891" w:rsidRPr="007124F0" w14:paraId="2DBF84C1" w14:textId="77777777" w:rsidTr="0070430B">
        <w:trPr>
          <w:trHeight w:val="1827"/>
          <w:jc w:val="center"/>
        </w:trPr>
        <w:tc>
          <w:tcPr>
            <w:tcW w:w="4253" w:type="dxa"/>
            <w:vMerge/>
            <w:tcBorders>
              <w:left w:val="single" w:sz="4" w:space="0" w:color="auto"/>
              <w:bottom w:val="single" w:sz="4" w:space="0" w:color="auto"/>
              <w:right w:val="single" w:sz="4" w:space="0" w:color="auto"/>
            </w:tcBorders>
            <w:vAlign w:val="center"/>
          </w:tcPr>
          <w:p w14:paraId="3439D6AD" w14:textId="77777777" w:rsidR="00EB1891" w:rsidRPr="007124F0" w:rsidRDefault="00EB1891" w:rsidP="00FD1326">
            <w:pPr>
              <w:keepLines/>
              <w:widowControl w:val="0"/>
              <w:jc w:val="both"/>
              <w:rPr>
                <w:rFonts w:ascii="Tahoma" w:hAnsi="Tahoma" w:cs="Tahoma"/>
                <w:sz w:val="16"/>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29ED697D" w14:textId="77777777" w:rsidR="00EB1891" w:rsidRPr="007124F0" w:rsidRDefault="00EB1891" w:rsidP="00FD1326">
            <w:pPr>
              <w:keepLines/>
              <w:widowControl w:val="0"/>
              <w:rPr>
                <w:rFonts w:ascii="Tahoma" w:hAnsi="Tahoma" w:cs="Tahoma"/>
                <w:sz w:val="18"/>
                <w:szCs w:val="18"/>
              </w:rPr>
            </w:pPr>
          </w:p>
        </w:tc>
        <w:tc>
          <w:tcPr>
            <w:tcW w:w="2627" w:type="dxa"/>
            <w:tcBorders>
              <w:top w:val="single" w:sz="4" w:space="0" w:color="auto"/>
              <w:left w:val="single" w:sz="4" w:space="0" w:color="auto"/>
              <w:bottom w:val="single" w:sz="4" w:space="0" w:color="auto"/>
              <w:right w:val="single" w:sz="4" w:space="0" w:color="auto"/>
            </w:tcBorders>
            <w:vAlign w:val="center"/>
          </w:tcPr>
          <w:p w14:paraId="13F4B48F" w14:textId="77777777" w:rsidR="00EB1891" w:rsidRPr="007124F0" w:rsidRDefault="00EB1891" w:rsidP="00FD1326">
            <w:pPr>
              <w:keepLines/>
              <w:widowControl w:val="0"/>
              <w:rPr>
                <w:rFonts w:ascii="Tahoma" w:hAnsi="Tahoma" w:cs="Tahoma"/>
                <w:sz w:val="18"/>
                <w:szCs w:val="18"/>
              </w:rPr>
            </w:pPr>
          </w:p>
        </w:tc>
      </w:tr>
      <w:tr w:rsidR="00EB1891" w:rsidRPr="007124F0" w14:paraId="594C19B8" w14:textId="77777777" w:rsidTr="00282773">
        <w:trPr>
          <w:trHeight w:val="1723"/>
          <w:jc w:val="center"/>
        </w:trPr>
        <w:tc>
          <w:tcPr>
            <w:tcW w:w="4253" w:type="dxa"/>
            <w:tcBorders>
              <w:top w:val="single" w:sz="4" w:space="0" w:color="auto"/>
              <w:left w:val="single" w:sz="4" w:space="0" w:color="auto"/>
              <w:bottom w:val="single" w:sz="4" w:space="0" w:color="auto"/>
              <w:right w:val="single" w:sz="4" w:space="0" w:color="auto"/>
            </w:tcBorders>
            <w:vAlign w:val="center"/>
          </w:tcPr>
          <w:p w14:paraId="2754996F" w14:textId="77777777" w:rsidR="00EB1891" w:rsidRPr="007124F0" w:rsidRDefault="00EB1891" w:rsidP="00FD1326">
            <w:pPr>
              <w:keepLines/>
              <w:widowControl w:val="0"/>
              <w:jc w:val="center"/>
              <w:rPr>
                <w:rFonts w:ascii="Tahoma" w:hAnsi="Tahoma" w:cs="Tahoma"/>
                <w:sz w:val="18"/>
                <w:szCs w:val="18"/>
              </w:rPr>
            </w:pPr>
          </w:p>
          <w:p w14:paraId="738F0F70" w14:textId="77777777" w:rsidR="00EB1891" w:rsidRPr="007124F0" w:rsidRDefault="00EB1891" w:rsidP="00FD1326">
            <w:pPr>
              <w:keepLines/>
              <w:widowControl w:val="0"/>
              <w:jc w:val="center"/>
              <w:rPr>
                <w:rFonts w:ascii="Tahoma" w:hAnsi="Tahoma" w:cs="Tahoma"/>
                <w:sz w:val="18"/>
                <w:szCs w:val="18"/>
              </w:rPr>
            </w:pPr>
          </w:p>
          <w:p w14:paraId="52502CE7" w14:textId="77777777" w:rsidR="00EB1891" w:rsidRPr="007124F0" w:rsidRDefault="00EB1891" w:rsidP="00FD1326">
            <w:pPr>
              <w:keepLines/>
              <w:widowControl w:val="0"/>
              <w:jc w:val="center"/>
              <w:rPr>
                <w:rFonts w:ascii="Tahoma" w:hAnsi="Tahoma" w:cs="Tahoma"/>
                <w:sz w:val="18"/>
                <w:szCs w:val="18"/>
              </w:rPr>
            </w:pPr>
          </w:p>
          <w:p w14:paraId="68D78570" w14:textId="77777777" w:rsidR="00EB1891" w:rsidRPr="007124F0" w:rsidRDefault="00EB1891" w:rsidP="00FD1326">
            <w:pPr>
              <w:keepLines/>
              <w:widowControl w:val="0"/>
              <w:jc w:val="center"/>
              <w:rPr>
                <w:rFonts w:ascii="Tahoma" w:hAnsi="Tahoma" w:cs="Tahoma"/>
                <w:sz w:val="18"/>
                <w:szCs w:val="18"/>
              </w:rPr>
            </w:pPr>
          </w:p>
          <w:p w14:paraId="2F270CA1" w14:textId="77777777" w:rsidR="00EB1891" w:rsidRPr="007124F0" w:rsidRDefault="00EB1891" w:rsidP="00FD1326">
            <w:pPr>
              <w:keepLines/>
              <w:widowControl w:val="0"/>
              <w:rPr>
                <w:rFonts w:ascii="Tahoma" w:hAnsi="Tahoma" w:cs="Tahoma"/>
                <w:sz w:val="18"/>
                <w:szCs w:val="18"/>
              </w:rPr>
            </w:pPr>
            <w:r w:rsidRPr="007124F0">
              <w:rPr>
                <w:rFonts w:ascii="Tahoma" w:hAnsi="Tahoma" w:cs="Tahoma"/>
                <w:sz w:val="18"/>
                <w:szCs w:val="18"/>
              </w:rPr>
              <w:t>Vsak del javnega naročila (storitev/gradnja/blago), ki se oddaja v podizvajanje (vrsta/opis del)</w:t>
            </w:r>
          </w:p>
          <w:p w14:paraId="081C4865" w14:textId="77777777" w:rsidR="00EB1891" w:rsidRPr="007124F0" w:rsidRDefault="00EB1891" w:rsidP="00FD1326">
            <w:pPr>
              <w:keepLines/>
              <w:widowControl w:val="0"/>
              <w:jc w:val="center"/>
              <w:rPr>
                <w:rFonts w:ascii="Tahoma" w:hAnsi="Tahoma" w:cs="Tahoma"/>
                <w:sz w:val="18"/>
                <w:szCs w:val="18"/>
              </w:rPr>
            </w:pPr>
          </w:p>
          <w:p w14:paraId="4011FE3E" w14:textId="77777777" w:rsidR="00EB1891" w:rsidRPr="007124F0" w:rsidRDefault="00EB1891" w:rsidP="00FD1326">
            <w:pPr>
              <w:keepLines/>
              <w:widowControl w:val="0"/>
              <w:jc w:val="center"/>
              <w:rPr>
                <w:rFonts w:ascii="Tahoma" w:hAnsi="Tahoma" w:cs="Tahoma"/>
                <w:sz w:val="18"/>
                <w:szCs w:val="18"/>
              </w:rPr>
            </w:pPr>
          </w:p>
          <w:p w14:paraId="0D53692B" w14:textId="77777777" w:rsidR="00EB1891" w:rsidRPr="007124F0" w:rsidRDefault="00EB1891" w:rsidP="00FD1326">
            <w:pPr>
              <w:keepLines/>
              <w:widowControl w:val="0"/>
              <w:rPr>
                <w:rFonts w:ascii="Tahoma" w:hAnsi="Tahoma" w:cs="Tahoma"/>
                <w:sz w:val="18"/>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53F64586" w14:textId="77777777" w:rsidR="00EB1891" w:rsidRPr="007124F0" w:rsidRDefault="00EB1891" w:rsidP="00FD1326">
            <w:pPr>
              <w:keepLines/>
              <w:widowControl w:val="0"/>
              <w:rPr>
                <w:rFonts w:ascii="Tahoma" w:hAnsi="Tahoma" w:cs="Tahoma"/>
                <w:sz w:val="18"/>
                <w:szCs w:val="18"/>
              </w:rPr>
            </w:pPr>
          </w:p>
          <w:p w14:paraId="29D61AA5" w14:textId="77777777" w:rsidR="00EB1891" w:rsidRPr="007124F0" w:rsidRDefault="00EB1891" w:rsidP="00FD1326">
            <w:pPr>
              <w:keepLines/>
              <w:widowControl w:val="0"/>
              <w:rPr>
                <w:rFonts w:ascii="Tahoma" w:hAnsi="Tahoma" w:cs="Tahoma"/>
                <w:sz w:val="18"/>
                <w:szCs w:val="18"/>
              </w:rPr>
            </w:pPr>
          </w:p>
          <w:p w14:paraId="15C8F42D" w14:textId="77777777" w:rsidR="00EB1891" w:rsidRPr="007124F0" w:rsidRDefault="00EB1891" w:rsidP="00FD1326">
            <w:pPr>
              <w:keepLines/>
              <w:widowControl w:val="0"/>
              <w:rPr>
                <w:rFonts w:ascii="Tahoma" w:hAnsi="Tahoma" w:cs="Tahoma"/>
                <w:sz w:val="18"/>
                <w:szCs w:val="18"/>
              </w:rPr>
            </w:pPr>
          </w:p>
        </w:tc>
      </w:tr>
      <w:tr w:rsidR="00282773" w:rsidRPr="007124F0" w14:paraId="121FCB45" w14:textId="77777777" w:rsidTr="00282773">
        <w:trPr>
          <w:trHeight w:val="319"/>
          <w:jc w:val="center"/>
        </w:trPr>
        <w:tc>
          <w:tcPr>
            <w:tcW w:w="4253" w:type="dxa"/>
            <w:tcBorders>
              <w:top w:val="single" w:sz="4" w:space="0" w:color="auto"/>
              <w:left w:val="single" w:sz="4" w:space="0" w:color="auto"/>
              <w:bottom w:val="double" w:sz="4" w:space="0" w:color="auto"/>
              <w:right w:val="single" w:sz="4" w:space="0" w:color="auto"/>
            </w:tcBorders>
            <w:vAlign w:val="center"/>
          </w:tcPr>
          <w:p w14:paraId="57838A99" w14:textId="77777777" w:rsidR="00282773" w:rsidRPr="007124F0" w:rsidRDefault="00282773" w:rsidP="00FD1326">
            <w:pPr>
              <w:keepLines/>
              <w:widowControl w:val="0"/>
              <w:rPr>
                <w:rFonts w:ascii="Tahoma" w:hAnsi="Tahoma" w:cs="Tahoma"/>
                <w:sz w:val="18"/>
                <w:szCs w:val="18"/>
              </w:rPr>
            </w:pPr>
            <w:r w:rsidRPr="007124F0">
              <w:rPr>
                <w:rFonts w:ascii="Tahoma" w:hAnsi="Tahoma" w:cs="Tahoma"/>
                <w:sz w:val="18"/>
                <w:szCs w:val="18"/>
              </w:rPr>
              <w:t>Za sklop št. (navedite)</w:t>
            </w:r>
          </w:p>
        </w:tc>
        <w:tc>
          <w:tcPr>
            <w:tcW w:w="5320" w:type="dxa"/>
            <w:gridSpan w:val="2"/>
            <w:tcBorders>
              <w:top w:val="single" w:sz="4" w:space="0" w:color="auto"/>
              <w:left w:val="single" w:sz="4" w:space="0" w:color="auto"/>
              <w:bottom w:val="double" w:sz="4" w:space="0" w:color="auto"/>
              <w:right w:val="single" w:sz="4" w:space="0" w:color="auto"/>
            </w:tcBorders>
            <w:vAlign w:val="center"/>
          </w:tcPr>
          <w:p w14:paraId="6C68F8DB" w14:textId="77777777" w:rsidR="00282773" w:rsidRPr="007124F0" w:rsidRDefault="00282773" w:rsidP="00FD1326">
            <w:pPr>
              <w:keepLines/>
              <w:widowControl w:val="0"/>
              <w:rPr>
                <w:sz w:val="18"/>
                <w:szCs w:val="18"/>
              </w:rPr>
            </w:pPr>
          </w:p>
        </w:tc>
      </w:tr>
      <w:tr w:rsidR="00EB1891" w:rsidRPr="007124F0" w14:paraId="30D2A1E2" w14:textId="77777777" w:rsidTr="003A48E1">
        <w:trPr>
          <w:trHeight w:val="562"/>
          <w:jc w:val="center"/>
        </w:trPr>
        <w:tc>
          <w:tcPr>
            <w:tcW w:w="4253" w:type="dxa"/>
            <w:tcBorders>
              <w:top w:val="single" w:sz="4" w:space="0" w:color="auto"/>
              <w:left w:val="single" w:sz="4" w:space="0" w:color="auto"/>
              <w:bottom w:val="double" w:sz="4" w:space="0" w:color="auto"/>
              <w:right w:val="single" w:sz="4" w:space="0" w:color="auto"/>
            </w:tcBorders>
            <w:vAlign w:val="center"/>
          </w:tcPr>
          <w:p w14:paraId="68C5C425" w14:textId="77777777" w:rsidR="00EB1891" w:rsidRPr="007124F0" w:rsidRDefault="00EB1891" w:rsidP="00FD1326">
            <w:pPr>
              <w:keepLines/>
              <w:widowControl w:val="0"/>
              <w:rPr>
                <w:rFonts w:ascii="Tahoma" w:hAnsi="Tahoma" w:cs="Tahoma"/>
                <w:sz w:val="18"/>
                <w:szCs w:val="18"/>
              </w:rPr>
            </w:pPr>
            <w:r w:rsidRPr="007124F0">
              <w:rPr>
                <w:rFonts w:ascii="Tahoma" w:hAnsi="Tahoma" w:cs="Tahoma"/>
                <w:sz w:val="18"/>
                <w:szCs w:val="18"/>
              </w:rPr>
              <w:t>Okvirna količina/delež (%) javnega naroči</w:t>
            </w:r>
            <w:r w:rsidR="003A48E1" w:rsidRPr="007124F0">
              <w:rPr>
                <w:rFonts w:ascii="Tahoma" w:hAnsi="Tahoma" w:cs="Tahoma"/>
                <w:sz w:val="18"/>
                <w:szCs w:val="18"/>
              </w:rPr>
              <w:t xml:space="preserve">la, ki se oddaja v podizvajanje </w:t>
            </w:r>
            <w:r w:rsidRPr="007124F0">
              <w:rPr>
                <w:rFonts w:ascii="Tahoma" w:hAnsi="Tahoma" w:cs="Tahoma"/>
                <w:i/>
                <w:sz w:val="16"/>
                <w:szCs w:val="18"/>
              </w:rPr>
              <w:t>(obligatorno manj kot 100%)</w:t>
            </w:r>
          </w:p>
        </w:tc>
        <w:tc>
          <w:tcPr>
            <w:tcW w:w="5320" w:type="dxa"/>
            <w:gridSpan w:val="2"/>
            <w:tcBorders>
              <w:top w:val="single" w:sz="4" w:space="0" w:color="auto"/>
              <w:left w:val="single" w:sz="4" w:space="0" w:color="auto"/>
              <w:bottom w:val="double" w:sz="4" w:space="0" w:color="auto"/>
              <w:right w:val="single" w:sz="4" w:space="0" w:color="auto"/>
            </w:tcBorders>
            <w:vAlign w:val="center"/>
          </w:tcPr>
          <w:p w14:paraId="0602B47C" w14:textId="77777777" w:rsidR="00EB1891" w:rsidRPr="007124F0" w:rsidRDefault="00EB1891" w:rsidP="00FD1326">
            <w:pPr>
              <w:keepLines/>
              <w:widowControl w:val="0"/>
              <w:rPr>
                <w:sz w:val="18"/>
                <w:szCs w:val="18"/>
              </w:rPr>
            </w:pPr>
          </w:p>
        </w:tc>
      </w:tr>
      <w:tr w:rsidR="00EB1891" w:rsidRPr="007124F0" w14:paraId="0730CD6E" w14:textId="77777777" w:rsidTr="00EB1891">
        <w:trPr>
          <w:trHeight w:val="334"/>
          <w:jc w:val="center"/>
        </w:trPr>
        <w:tc>
          <w:tcPr>
            <w:tcW w:w="4253" w:type="dxa"/>
            <w:vMerge w:val="restart"/>
            <w:tcBorders>
              <w:top w:val="double" w:sz="4" w:space="0" w:color="auto"/>
              <w:left w:val="single" w:sz="4" w:space="0" w:color="auto"/>
              <w:right w:val="single" w:sz="4" w:space="0" w:color="auto"/>
            </w:tcBorders>
            <w:vAlign w:val="center"/>
          </w:tcPr>
          <w:p w14:paraId="1B9934B8" w14:textId="77777777" w:rsidR="00EB1891" w:rsidRPr="007124F0" w:rsidRDefault="00EB1891" w:rsidP="00FD1326">
            <w:pPr>
              <w:keepLines/>
              <w:widowControl w:val="0"/>
              <w:jc w:val="both"/>
              <w:rPr>
                <w:rFonts w:ascii="Tahoma" w:hAnsi="Tahoma" w:cs="Tahoma"/>
                <w:sz w:val="18"/>
                <w:szCs w:val="17"/>
              </w:rPr>
            </w:pPr>
            <w:r w:rsidRPr="007124F0">
              <w:rPr>
                <w:rFonts w:ascii="Tahoma" w:hAnsi="Tahoma" w:cs="Tahoma"/>
                <w:sz w:val="18"/>
                <w:szCs w:val="17"/>
              </w:rPr>
              <w:t xml:space="preserve">V skladu </w:t>
            </w:r>
            <w:r w:rsidR="00B53916" w:rsidRPr="007124F0">
              <w:rPr>
                <w:rFonts w:ascii="Tahoma" w:hAnsi="Tahoma" w:cs="Tahoma"/>
                <w:sz w:val="18"/>
                <w:szCs w:val="17"/>
              </w:rPr>
              <w:t>z</w:t>
            </w:r>
            <w:r w:rsidRPr="007124F0">
              <w:rPr>
                <w:rFonts w:ascii="Tahoma" w:hAnsi="Tahoma" w:cs="Tahoma"/>
                <w:sz w:val="18"/>
                <w:szCs w:val="17"/>
              </w:rPr>
              <w:t xml:space="preserve"> 94. členom ZJN-3 kot podizvajalec zahtevamo neposredno plačilo s strani naročnika </w:t>
            </w:r>
          </w:p>
        </w:tc>
        <w:tc>
          <w:tcPr>
            <w:tcW w:w="5320" w:type="dxa"/>
            <w:gridSpan w:val="2"/>
            <w:tcBorders>
              <w:top w:val="double" w:sz="4" w:space="0" w:color="auto"/>
              <w:left w:val="single" w:sz="4" w:space="0" w:color="auto"/>
              <w:bottom w:val="single" w:sz="4" w:space="0" w:color="auto"/>
              <w:right w:val="single" w:sz="4" w:space="0" w:color="auto"/>
            </w:tcBorders>
            <w:vAlign w:val="center"/>
          </w:tcPr>
          <w:p w14:paraId="5F88339C" w14:textId="77777777" w:rsidR="00EB1891" w:rsidRPr="007124F0" w:rsidRDefault="00EB1891" w:rsidP="00FD1326">
            <w:pPr>
              <w:keepLines/>
              <w:widowControl w:val="0"/>
              <w:jc w:val="center"/>
              <w:rPr>
                <w:rFonts w:ascii="Tahoma" w:hAnsi="Tahoma" w:cs="Tahoma"/>
                <w:b/>
                <w:sz w:val="18"/>
                <w:szCs w:val="18"/>
              </w:rPr>
            </w:pPr>
            <w:r w:rsidRPr="007124F0">
              <w:rPr>
                <w:rFonts w:ascii="Tahoma" w:hAnsi="Tahoma" w:cs="Tahoma"/>
                <w:b/>
                <w:sz w:val="16"/>
                <w:szCs w:val="18"/>
              </w:rPr>
              <w:t xml:space="preserve">Obkrožite/označite </w:t>
            </w:r>
          </w:p>
        </w:tc>
      </w:tr>
      <w:tr w:rsidR="00EB1891" w:rsidRPr="007124F0" w14:paraId="74C3C350" w14:textId="77777777" w:rsidTr="00EB1891">
        <w:trPr>
          <w:trHeight w:val="334"/>
          <w:jc w:val="center"/>
        </w:trPr>
        <w:tc>
          <w:tcPr>
            <w:tcW w:w="4253" w:type="dxa"/>
            <w:vMerge/>
            <w:tcBorders>
              <w:left w:val="single" w:sz="4" w:space="0" w:color="auto"/>
              <w:bottom w:val="single" w:sz="4" w:space="0" w:color="auto"/>
              <w:right w:val="single" w:sz="4" w:space="0" w:color="auto"/>
            </w:tcBorders>
            <w:vAlign w:val="center"/>
          </w:tcPr>
          <w:p w14:paraId="76459BB2" w14:textId="77777777" w:rsidR="00EB1891" w:rsidRPr="007124F0" w:rsidRDefault="00EB1891" w:rsidP="00FD1326">
            <w:pPr>
              <w:keepLines/>
              <w:widowControl w:val="0"/>
              <w:rPr>
                <w:rFonts w:ascii="Tahoma" w:hAnsi="Tahoma" w:cs="Tahoma"/>
                <w:sz w:val="18"/>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6772F858" w14:textId="77777777" w:rsidR="00EB1891" w:rsidRPr="007124F0" w:rsidRDefault="00EB1891" w:rsidP="00FD1326">
            <w:pPr>
              <w:keepLines/>
              <w:widowControl w:val="0"/>
              <w:jc w:val="center"/>
              <w:rPr>
                <w:rFonts w:ascii="Tahoma" w:hAnsi="Tahoma" w:cs="Tahoma"/>
                <w:sz w:val="18"/>
                <w:szCs w:val="18"/>
              </w:rPr>
            </w:pPr>
            <w:r w:rsidRPr="007124F0">
              <w:rPr>
                <w:rFonts w:ascii="Tahoma" w:hAnsi="Tahoma" w:cs="Tahoma"/>
                <w:sz w:val="18"/>
                <w:szCs w:val="18"/>
              </w:rPr>
              <w:t>DA</w:t>
            </w:r>
          </w:p>
        </w:tc>
        <w:tc>
          <w:tcPr>
            <w:tcW w:w="2627" w:type="dxa"/>
            <w:tcBorders>
              <w:top w:val="single" w:sz="4" w:space="0" w:color="auto"/>
              <w:left w:val="single" w:sz="4" w:space="0" w:color="auto"/>
              <w:bottom w:val="single" w:sz="4" w:space="0" w:color="auto"/>
              <w:right w:val="single" w:sz="4" w:space="0" w:color="auto"/>
            </w:tcBorders>
            <w:vAlign w:val="center"/>
          </w:tcPr>
          <w:p w14:paraId="40AE2B66" w14:textId="77777777" w:rsidR="00EB1891" w:rsidRPr="007124F0" w:rsidRDefault="00EB1891" w:rsidP="00FD1326">
            <w:pPr>
              <w:keepLines/>
              <w:widowControl w:val="0"/>
              <w:jc w:val="center"/>
              <w:rPr>
                <w:rFonts w:ascii="Tahoma" w:hAnsi="Tahoma" w:cs="Tahoma"/>
                <w:sz w:val="18"/>
                <w:szCs w:val="18"/>
              </w:rPr>
            </w:pPr>
            <w:r w:rsidRPr="007124F0">
              <w:rPr>
                <w:rFonts w:ascii="Tahoma" w:hAnsi="Tahoma" w:cs="Tahoma"/>
                <w:sz w:val="18"/>
                <w:szCs w:val="18"/>
              </w:rPr>
              <w:t>NE</w:t>
            </w:r>
          </w:p>
        </w:tc>
      </w:tr>
      <w:tr w:rsidR="00EB1891" w:rsidRPr="007124F0" w14:paraId="57E6C0CB" w14:textId="77777777" w:rsidTr="00EB1891">
        <w:trPr>
          <w:trHeight w:val="428"/>
          <w:jc w:val="center"/>
        </w:trPr>
        <w:tc>
          <w:tcPr>
            <w:tcW w:w="4253" w:type="dxa"/>
            <w:tcBorders>
              <w:top w:val="single" w:sz="4" w:space="0" w:color="auto"/>
              <w:left w:val="single" w:sz="4" w:space="0" w:color="auto"/>
              <w:bottom w:val="single" w:sz="4" w:space="0" w:color="auto"/>
              <w:right w:val="single" w:sz="4" w:space="0" w:color="auto"/>
            </w:tcBorders>
            <w:vAlign w:val="center"/>
          </w:tcPr>
          <w:p w14:paraId="1528DD69" w14:textId="77777777" w:rsidR="00EB1891" w:rsidRPr="007124F0" w:rsidRDefault="00EB1891" w:rsidP="00FD1326">
            <w:pPr>
              <w:keepLines/>
              <w:widowControl w:val="0"/>
              <w:rPr>
                <w:rFonts w:ascii="Tahoma" w:hAnsi="Tahoma" w:cs="Tahoma"/>
                <w:sz w:val="18"/>
                <w:szCs w:val="18"/>
              </w:rPr>
            </w:pPr>
            <w:r w:rsidRPr="007124F0">
              <w:rPr>
                <w:rFonts w:ascii="Tahoma" w:hAnsi="Tahoma" w:cs="Tahoma"/>
                <w:sz w:val="18"/>
                <w:szCs w:val="18"/>
              </w:rPr>
              <w:t>Transakcijski račun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5BC2B6AC" w14:textId="77777777" w:rsidR="00EB1891" w:rsidRPr="007124F0" w:rsidRDefault="00EB1891" w:rsidP="00FD1326">
            <w:pPr>
              <w:keepLines/>
              <w:widowControl w:val="0"/>
              <w:rPr>
                <w:rFonts w:ascii="Tahoma" w:hAnsi="Tahoma" w:cs="Tahoma"/>
                <w:sz w:val="18"/>
                <w:szCs w:val="18"/>
              </w:rPr>
            </w:pPr>
          </w:p>
        </w:tc>
      </w:tr>
    </w:tbl>
    <w:p w14:paraId="4A7F238E" w14:textId="77777777" w:rsidR="00EB1891" w:rsidRPr="007124F0" w:rsidRDefault="00EB1891" w:rsidP="00FD1326">
      <w:pPr>
        <w:keepLines/>
        <w:widowControl w:val="0"/>
        <w:tabs>
          <w:tab w:val="left" w:pos="567"/>
          <w:tab w:val="left" w:pos="851"/>
          <w:tab w:val="left" w:pos="993"/>
        </w:tabs>
        <w:jc w:val="both"/>
        <w:rPr>
          <w:rFonts w:ascii="Tahoma" w:hAnsi="Tahoma" w:cs="Tahoma"/>
          <w:sz w:val="14"/>
          <w:lang w:eastAsia="ar-SA"/>
        </w:rPr>
      </w:pPr>
    </w:p>
    <w:p w14:paraId="0A83E970" w14:textId="77777777" w:rsidR="0070430B" w:rsidRPr="007124F0" w:rsidRDefault="0070430B" w:rsidP="00FD1326">
      <w:pPr>
        <w:keepLines/>
        <w:widowControl w:val="0"/>
        <w:tabs>
          <w:tab w:val="left" w:pos="567"/>
          <w:tab w:val="left" w:pos="851"/>
          <w:tab w:val="left" w:pos="993"/>
        </w:tabs>
        <w:jc w:val="both"/>
        <w:rPr>
          <w:rFonts w:ascii="Tahoma" w:hAnsi="Tahoma" w:cs="Tahoma"/>
          <w:sz w:val="19"/>
          <w:szCs w:val="19"/>
          <w:lang w:eastAsia="ar-SA"/>
        </w:rPr>
      </w:pPr>
      <w:r w:rsidRPr="007124F0">
        <w:rPr>
          <w:rFonts w:ascii="Tahoma" w:hAnsi="Tahoma" w:cs="Tahoma"/>
          <w:sz w:val="19"/>
          <w:szCs w:val="19"/>
          <w:lang w:eastAsia="ar-SA"/>
        </w:rPr>
        <w:t xml:space="preserve">Zgoraj navedeni podizvajalec izjavljamo </w:t>
      </w:r>
      <w:r w:rsidRPr="007124F0">
        <w:rPr>
          <w:rFonts w:ascii="Tahoma" w:hAnsi="Tahoma" w:cs="Tahoma"/>
          <w:sz w:val="19"/>
          <w:szCs w:val="19"/>
        </w:rPr>
        <w:t>(</w:t>
      </w:r>
      <w:r w:rsidR="00A330BD" w:rsidRPr="007124F0">
        <w:rPr>
          <w:rFonts w:ascii="Tahoma" w:hAnsi="Tahoma" w:cs="Tahoma"/>
          <w:sz w:val="19"/>
          <w:szCs w:val="19"/>
        </w:rPr>
        <w:t>za</w:t>
      </w:r>
      <w:r w:rsidR="00A67E8A" w:rsidRPr="007124F0">
        <w:rPr>
          <w:rFonts w:ascii="Tahoma" w:hAnsi="Tahoma" w:cs="Tahoma"/>
          <w:sz w:val="19"/>
          <w:szCs w:val="19"/>
        </w:rPr>
        <w:t xml:space="preserve"> sklop kjer</w:t>
      </w:r>
      <w:r w:rsidR="00A330BD" w:rsidRPr="007124F0">
        <w:rPr>
          <w:rFonts w:ascii="Tahoma" w:hAnsi="Tahoma" w:cs="Tahoma"/>
          <w:sz w:val="19"/>
          <w:szCs w:val="19"/>
        </w:rPr>
        <w:t xml:space="preserve"> v okviru ponudbe</w:t>
      </w:r>
      <w:r w:rsidR="00A67E8A" w:rsidRPr="007124F0">
        <w:rPr>
          <w:rFonts w:ascii="Tahoma" w:hAnsi="Tahoma" w:cs="Tahoma"/>
          <w:sz w:val="19"/>
          <w:szCs w:val="19"/>
        </w:rPr>
        <w:t xml:space="preserve"> sodelujemo</w:t>
      </w:r>
      <w:r w:rsidRPr="007124F0">
        <w:rPr>
          <w:rFonts w:ascii="Tahoma" w:hAnsi="Tahoma" w:cs="Tahoma"/>
          <w:sz w:val="19"/>
          <w:szCs w:val="19"/>
        </w:rPr>
        <w:t>)</w:t>
      </w:r>
      <w:r w:rsidRPr="007124F0">
        <w:rPr>
          <w:rFonts w:ascii="Tahoma" w:hAnsi="Tahoma" w:cs="Tahoma"/>
          <w:sz w:val="19"/>
          <w:szCs w:val="19"/>
          <w:lang w:eastAsia="ar-SA"/>
        </w:rPr>
        <w:t>, da se strinjamo z vsemi pogoji in zahtevami razpisne dokumentacije, ki se nanašajo na podizvajalca/e oziroma da v celoti izpolnjujemo le-te.</w:t>
      </w:r>
    </w:p>
    <w:p w14:paraId="019F21EB" w14:textId="77777777" w:rsidR="0070430B" w:rsidRPr="007124F0" w:rsidRDefault="00A67E8A" w:rsidP="00FD1326">
      <w:pPr>
        <w:keepLines/>
        <w:widowControl w:val="0"/>
        <w:tabs>
          <w:tab w:val="left" w:pos="567"/>
          <w:tab w:val="left" w:pos="851"/>
          <w:tab w:val="left" w:pos="993"/>
        </w:tabs>
        <w:jc w:val="both"/>
        <w:rPr>
          <w:rFonts w:ascii="Tahoma" w:hAnsi="Tahoma" w:cs="Tahoma"/>
          <w:sz w:val="14"/>
          <w:lang w:eastAsia="ar-SA"/>
        </w:rPr>
      </w:pPr>
      <w:r w:rsidRPr="007124F0">
        <w:rPr>
          <w:rFonts w:ascii="Tahoma" w:hAnsi="Tahoma" w:cs="Tahoma"/>
          <w:sz w:val="14"/>
          <w:lang w:eastAsia="ar-SA"/>
        </w:rPr>
        <w:t xml:space="preserve"> </w:t>
      </w:r>
    </w:p>
    <w:p w14:paraId="50E4D8A3" w14:textId="77777777" w:rsidR="00EB1891" w:rsidRPr="007124F0" w:rsidRDefault="00EB1891" w:rsidP="00FD1326">
      <w:pPr>
        <w:keepLines/>
        <w:widowControl w:val="0"/>
        <w:tabs>
          <w:tab w:val="left" w:pos="567"/>
          <w:tab w:val="left" w:pos="851"/>
          <w:tab w:val="left" w:pos="993"/>
        </w:tabs>
        <w:jc w:val="both"/>
        <w:rPr>
          <w:rFonts w:ascii="Tahoma" w:hAnsi="Tahoma" w:cs="Tahoma"/>
          <w:sz w:val="12"/>
          <w:lang w:eastAsia="ar-SA"/>
        </w:rPr>
      </w:pPr>
    </w:p>
    <w:p w14:paraId="7657BBC1" w14:textId="77777777" w:rsidR="00EB1891" w:rsidRPr="007124F0" w:rsidRDefault="00EB1891" w:rsidP="00FD1326">
      <w:pPr>
        <w:keepLines/>
        <w:widowControl w:val="0"/>
        <w:tabs>
          <w:tab w:val="left" w:pos="5400"/>
        </w:tabs>
        <w:rPr>
          <w:rFonts w:ascii="Tahoma" w:hAnsi="Tahoma" w:cs="Tahoma"/>
        </w:rPr>
      </w:pPr>
      <w:r w:rsidRPr="007124F0">
        <w:rPr>
          <w:rFonts w:ascii="Tahoma" w:hAnsi="Tahoma" w:cs="Tahoma"/>
        </w:rPr>
        <w:t>Datum: ___________________</w:t>
      </w:r>
      <w:r w:rsidRPr="007124F0">
        <w:rPr>
          <w:rFonts w:ascii="Tahoma" w:hAnsi="Tahoma" w:cs="Tahoma"/>
        </w:rPr>
        <w:tab/>
      </w:r>
    </w:p>
    <w:p w14:paraId="1ECADEEA" w14:textId="77777777" w:rsidR="00EB1891" w:rsidRPr="007124F0" w:rsidRDefault="00EB1891" w:rsidP="00FD1326">
      <w:pPr>
        <w:keepLines/>
        <w:widowControl w:val="0"/>
        <w:tabs>
          <w:tab w:val="left" w:pos="5400"/>
        </w:tabs>
        <w:rPr>
          <w:rFonts w:ascii="Tahoma" w:hAnsi="Tahoma" w:cs="Tahoma"/>
          <w:sz w:val="16"/>
        </w:rPr>
      </w:pPr>
    </w:p>
    <w:p w14:paraId="67D67DF6" w14:textId="77777777" w:rsidR="00EB1891" w:rsidRPr="007124F0" w:rsidRDefault="00EB1891" w:rsidP="00FD1326">
      <w:pPr>
        <w:keepLines/>
        <w:widowControl w:val="0"/>
        <w:tabs>
          <w:tab w:val="left" w:pos="5400"/>
        </w:tabs>
        <w:rPr>
          <w:rFonts w:ascii="Tahoma" w:hAnsi="Tahoma" w:cs="Tahoma"/>
        </w:rPr>
      </w:pPr>
    </w:p>
    <w:p w14:paraId="2AAB4718" w14:textId="77777777" w:rsidR="00EB1891" w:rsidRPr="007124F0" w:rsidRDefault="00EB1891" w:rsidP="00FD1326">
      <w:pPr>
        <w:keepLines/>
        <w:widowControl w:val="0"/>
        <w:tabs>
          <w:tab w:val="left" w:pos="5400"/>
        </w:tabs>
        <w:rPr>
          <w:rFonts w:ascii="Tahoma" w:hAnsi="Tahoma" w:cs="Tahoma"/>
        </w:rPr>
      </w:pPr>
      <w:r w:rsidRPr="007124F0">
        <w:rPr>
          <w:rFonts w:ascii="Tahoma" w:hAnsi="Tahoma" w:cs="Tahoma"/>
        </w:rPr>
        <w:t xml:space="preserve">Podpis odgovorne osebe </w:t>
      </w:r>
      <w:r w:rsidRPr="007124F0">
        <w:rPr>
          <w:rFonts w:ascii="Tahoma" w:hAnsi="Tahoma" w:cs="Tahoma"/>
          <w:b/>
        </w:rPr>
        <w:t>ponudnika</w:t>
      </w:r>
      <w:r w:rsidRPr="007124F0">
        <w:rPr>
          <w:rFonts w:ascii="Tahoma" w:hAnsi="Tahoma" w:cs="Tahoma"/>
        </w:rPr>
        <w:t xml:space="preserve">: </w:t>
      </w:r>
      <w:r w:rsidRPr="007124F0">
        <w:rPr>
          <w:rFonts w:ascii="Tahoma" w:hAnsi="Tahoma" w:cs="Tahoma"/>
        </w:rPr>
        <w:tab/>
      </w:r>
      <w:r w:rsidRPr="007124F0">
        <w:rPr>
          <w:rFonts w:ascii="Tahoma" w:hAnsi="Tahoma" w:cs="Tahoma"/>
        </w:rPr>
        <w:tab/>
        <w:t xml:space="preserve">Podpis odgovorne osebe </w:t>
      </w:r>
      <w:r w:rsidRPr="007124F0">
        <w:rPr>
          <w:rFonts w:ascii="Tahoma" w:hAnsi="Tahoma" w:cs="Tahoma"/>
          <w:b/>
        </w:rPr>
        <w:t>podizvajalca</w:t>
      </w:r>
      <w:r w:rsidRPr="007124F0">
        <w:rPr>
          <w:rFonts w:ascii="Tahoma" w:hAnsi="Tahoma" w:cs="Tahoma"/>
        </w:rPr>
        <w:t>:</w:t>
      </w:r>
    </w:p>
    <w:p w14:paraId="07D33FCF" w14:textId="77777777" w:rsidR="00EB1891" w:rsidRPr="007124F0" w:rsidRDefault="00EB1891" w:rsidP="00FD1326">
      <w:pPr>
        <w:keepLines/>
        <w:widowControl w:val="0"/>
        <w:tabs>
          <w:tab w:val="left" w:pos="5400"/>
        </w:tabs>
        <w:rPr>
          <w:rFonts w:ascii="Tahoma" w:hAnsi="Tahoma" w:cs="Tahoma"/>
          <w:sz w:val="32"/>
        </w:rPr>
      </w:pPr>
    </w:p>
    <w:p w14:paraId="4E43A4BE" w14:textId="77777777" w:rsidR="00EB1891" w:rsidRPr="007124F0" w:rsidRDefault="00EB1891" w:rsidP="00FD1326">
      <w:pPr>
        <w:keepLines/>
        <w:widowControl w:val="0"/>
        <w:rPr>
          <w:rFonts w:ascii="Tahoma" w:hAnsi="Tahoma" w:cs="Tahoma"/>
        </w:rPr>
      </w:pPr>
      <w:r w:rsidRPr="007124F0">
        <w:rPr>
          <w:rFonts w:ascii="Tahoma" w:hAnsi="Tahoma" w:cs="Tahoma"/>
        </w:rPr>
        <w:t>_______________________________</w:t>
      </w:r>
      <w:r w:rsidRPr="007124F0">
        <w:rPr>
          <w:rFonts w:ascii="Tahoma" w:hAnsi="Tahoma" w:cs="Tahoma"/>
        </w:rPr>
        <w:tab/>
      </w:r>
      <w:r w:rsidRPr="007124F0">
        <w:rPr>
          <w:rFonts w:ascii="Tahoma" w:hAnsi="Tahoma" w:cs="Tahoma"/>
        </w:rPr>
        <w:tab/>
      </w:r>
      <w:r w:rsidRPr="007124F0">
        <w:rPr>
          <w:rFonts w:ascii="Tahoma" w:hAnsi="Tahoma" w:cs="Tahoma"/>
        </w:rPr>
        <w:tab/>
      </w:r>
      <w:r w:rsidRPr="007124F0">
        <w:rPr>
          <w:rFonts w:ascii="Tahoma" w:hAnsi="Tahoma" w:cs="Tahoma"/>
        </w:rPr>
        <w:tab/>
        <w:t>_______________________________</w:t>
      </w:r>
    </w:p>
    <w:p w14:paraId="1413DDE0" w14:textId="77777777" w:rsidR="00EB1891" w:rsidRPr="007124F0" w:rsidRDefault="00EB1891" w:rsidP="00FD1326">
      <w:pPr>
        <w:keepLines/>
        <w:widowControl w:val="0"/>
        <w:tabs>
          <w:tab w:val="left" w:pos="284"/>
        </w:tabs>
        <w:jc w:val="both"/>
        <w:rPr>
          <w:rFonts w:ascii="Tahoma" w:hAnsi="Tahoma" w:cs="Tahoma"/>
          <w:b/>
          <w:sz w:val="12"/>
        </w:rPr>
      </w:pPr>
      <w:r w:rsidRPr="007124F0">
        <w:rPr>
          <w:rFonts w:ascii="Tahoma" w:hAnsi="Tahoma" w:cs="Tahoma"/>
          <w:b/>
        </w:rPr>
        <w:tab/>
      </w:r>
      <w:r w:rsidRPr="007124F0">
        <w:rPr>
          <w:rFonts w:ascii="Tahoma" w:hAnsi="Tahoma" w:cs="Tahoma"/>
          <w:b/>
        </w:rPr>
        <w:tab/>
        <w:t xml:space="preserve">   </w:t>
      </w:r>
    </w:p>
    <w:p w14:paraId="59338D7A" w14:textId="77777777" w:rsidR="00EB1891" w:rsidRPr="007124F0" w:rsidRDefault="00EB1891" w:rsidP="00FD1326">
      <w:pPr>
        <w:keepLines/>
        <w:widowControl w:val="0"/>
        <w:tabs>
          <w:tab w:val="left" w:pos="284"/>
        </w:tabs>
        <w:rPr>
          <w:rFonts w:ascii="Tahoma" w:hAnsi="Tahoma" w:cs="Tahoma"/>
          <w:b/>
        </w:rPr>
      </w:pPr>
      <w:r w:rsidRPr="007124F0">
        <w:rPr>
          <w:rFonts w:ascii="Tahoma" w:hAnsi="Tahoma" w:cs="Tahoma"/>
        </w:rPr>
        <w:tab/>
      </w:r>
      <w:r w:rsidRPr="007124F0">
        <w:rPr>
          <w:rFonts w:ascii="Tahoma" w:hAnsi="Tahoma" w:cs="Tahoma"/>
        </w:rPr>
        <w:tab/>
      </w:r>
      <w:r w:rsidRPr="007124F0">
        <w:rPr>
          <w:rFonts w:ascii="Tahoma" w:hAnsi="Tahoma" w:cs="Tahoma"/>
        </w:rPr>
        <w:tab/>
        <w:t xml:space="preserve">Žig: </w:t>
      </w:r>
      <w:r w:rsidRPr="007124F0">
        <w:rPr>
          <w:rFonts w:ascii="Tahoma" w:hAnsi="Tahoma" w:cs="Tahoma"/>
        </w:rPr>
        <w:tab/>
      </w:r>
      <w:r w:rsidRPr="007124F0">
        <w:rPr>
          <w:rFonts w:ascii="Tahoma" w:hAnsi="Tahoma" w:cs="Tahoma"/>
        </w:rPr>
        <w:tab/>
      </w:r>
      <w:r w:rsidRPr="007124F0">
        <w:rPr>
          <w:rFonts w:ascii="Tahoma" w:hAnsi="Tahoma" w:cs="Tahoma"/>
        </w:rPr>
        <w:tab/>
      </w:r>
      <w:r w:rsidRPr="007124F0">
        <w:rPr>
          <w:rFonts w:ascii="Tahoma" w:hAnsi="Tahoma" w:cs="Tahoma"/>
        </w:rPr>
        <w:tab/>
      </w:r>
      <w:r w:rsidRPr="007124F0">
        <w:rPr>
          <w:rFonts w:ascii="Tahoma" w:hAnsi="Tahoma" w:cs="Tahoma"/>
        </w:rPr>
        <w:tab/>
      </w:r>
      <w:r w:rsidRPr="007124F0">
        <w:rPr>
          <w:rFonts w:ascii="Tahoma" w:hAnsi="Tahoma" w:cs="Tahoma"/>
        </w:rPr>
        <w:tab/>
      </w:r>
      <w:r w:rsidRPr="007124F0">
        <w:rPr>
          <w:rFonts w:ascii="Tahoma" w:hAnsi="Tahoma" w:cs="Tahoma"/>
        </w:rPr>
        <w:tab/>
      </w:r>
      <w:r w:rsidRPr="007124F0">
        <w:rPr>
          <w:rFonts w:ascii="Tahoma" w:hAnsi="Tahoma" w:cs="Tahoma"/>
        </w:rPr>
        <w:tab/>
        <w:t xml:space="preserve"> Žig:</w:t>
      </w:r>
    </w:p>
    <w:p w14:paraId="29C75684" w14:textId="77777777" w:rsidR="00E35262" w:rsidRPr="007124F0" w:rsidRDefault="00E35262" w:rsidP="00FD1326">
      <w:pPr>
        <w:keepLines/>
        <w:widowControl w:val="0"/>
        <w:rPr>
          <w:rFonts w:ascii="Tahoma" w:hAnsi="Tahoma" w:cs="Tahoma"/>
          <w:szCs w:val="18"/>
          <w:lang w:eastAsia="ar-SA"/>
        </w:rPr>
      </w:pPr>
    </w:p>
    <w:p w14:paraId="5F4ECD95" w14:textId="77777777" w:rsidR="00EB1891" w:rsidRPr="007124F0" w:rsidRDefault="00EB1891" w:rsidP="00FD1326">
      <w:pPr>
        <w:keepLines/>
        <w:widowControl w:val="0"/>
        <w:ind w:left="851" w:hanging="851"/>
        <w:rPr>
          <w:rFonts w:ascii="Tahoma" w:hAnsi="Tahoma" w:cs="Tahoma"/>
          <w:i/>
          <w:sz w:val="16"/>
          <w:szCs w:val="18"/>
          <w:lang w:eastAsia="ar-SA"/>
        </w:rPr>
      </w:pPr>
      <w:r w:rsidRPr="007124F0">
        <w:rPr>
          <w:rFonts w:ascii="Tahoma" w:hAnsi="Tahoma" w:cs="Tahoma"/>
          <w:b/>
          <w:i/>
          <w:sz w:val="16"/>
          <w:szCs w:val="18"/>
          <w:lang w:eastAsia="ar-SA"/>
        </w:rPr>
        <w:t xml:space="preserve">Opomba:  </w:t>
      </w:r>
      <w:r w:rsidRPr="007124F0">
        <w:rPr>
          <w:rFonts w:ascii="Tahoma" w:hAnsi="Tahoma" w:cs="Tahoma"/>
          <w:i/>
          <w:sz w:val="16"/>
          <w:szCs w:val="18"/>
          <w:lang w:eastAsia="ar-SA"/>
        </w:rPr>
        <w:t xml:space="preserve">Obrazec velja tudi za primer, da se je gospodarski subjekt odločil oddati del javnega naročila v podizvajanje in za izvedbo  tega dela uporablja podizvajalčeve zmogljivosti, zato podizvajalcu ni potrebno izpolniti še priloge 6. </w:t>
      </w:r>
    </w:p>
    <w:p w14:paraId="6D31BFD7" w14:textId="77777777" w:rsidR="00282773" w:rsidRPr="007124F0" w:rsidRDefault="00282773" w:rsidP="00FD1326">
      <w:pPr>
        <w:keepLines/>
        <w:widowControl w:val="0"/>
        <w:tabs>
          <w:tab w:val="left" w:pos="851"/>
        </w:tabs>
        <w:rPr>
          <w:rFonts w:ascii="Tahoma" w:hAnsi="Tahoma" w:cs="Tahoma"/>
          <w:b/>
          <w:i/>
          <w:noProof/>
          <w:sz w:val="10"/>
          <w:szCs w:val="18"/>
          <w:lang w:eastAsia="ar-SA"/>
        </w:rPr>
      </w:pPr>
    </w:p>
    <w:p w14:paraId="28999ED5" w14:textId="77777777" w:rsidR="0037044D" w:rsidRPr="007124F0" w:rsidRDefault="0037044D" w:rsidP="00FD1326">
      <w:pPr>
        <w:keepLines/>
        <w:widowControl w:val="0"/>
        <w:tabs>
          <w:tab w:val="left" w:pos="851"/>
        </w:tabs>
        <w:rPr>
          <w:noProof/>
          <w:sz w:val="18"/>
        </w:rPr>
      </w:pPr>
      <w:r w:rsidRPr="007124F0">
        <w:rPr>
          <w:rFonts w:ascii="Tahoma" w:hAnsi="Tahoma" w:cs="Tahoma"/>
          <w:b/>
          <w:i/>
          <w:noProof/>
          <w:sz w:val="16"/>
          <w:szCs w:val="18"/>
          <w:lang w:eastAsia="ar-SA"/>
        </w:rPr>
        <w:t>Navodilo</w:t>
      </w:r>
      <w:r w:rsidRPr="007124F0">
        <w:rPr>
          <w:rFonts w:ascii="Tahoma" w:hAnsi="Tahoma" w:cs="Tahoma"/>
          <w:i/>
          <w:noProof/>
          <w:sz w:val="16"/>
          <w:szCs w:val="18"/>
          <w:lang w:eastAsia="ar-SA"/>
        </w:rPr>
        <w:t xml:space="preserve">: </w:t>
      </w:r>
      <w:r w:rsidRPr="007124F0">
        <w:rPr>
          <w:rFonts w:ascii="Tahoma" w:hAnsi="Tahoma" w:cs="Tahoma"/>
          <w:i/>
          <w:noProof/>
          <w:sz w:val="16"/>
          <w:szCs w:val="18"/>
          <w:lang w:eastAsia="ar-SA"/>
        </w:rPr>
        <w:tab/>
        <w:t>Obrazec se po potrebi kopira!</w:t>
      </w:r>
      <w:r w:rsidRPr="007124F0">
        <w:rPr>
          <w:noProof/>
          <w:sz w:val="18"/>
        </w:rPr>
        <w:t xml:space="preserve"> </w:t>
      </w:r>
    </w:p>
    <w:p w14:paraId="286F1172" w14:textId="429BBAAA" w:rsidR="0037044D" w:rsidRDefault="0037044D" w:rsidP="00FD1326">
      <w:pPr>
        <w:keepLines/>
        <w:widowControl w:val="0"/>
        <w:tabs>
          <w:tab w:val="left" w:pos="851"/>
        </w:tabs>
        <w:rPr>
          <w:rFonts w:ascii="Tahoma" w:hAnsi="Tahoma" w:cs="Tahoma"/>
          <w:b/>
          <w:i/>
          <w:noProof/>
          <w:sz w:val="16"/>
          <w:u w:val="single"/>
        </w:rPr>
      </w:pPr>
      <w:r w:rsidRPr="007124F0">
        <w:rPr>
          <w:rFonts w:ascii="Tahoma" w:hAnsi="Tahoma" w:cs="Tahoma"/>
          <w:i/>
          <w:noProof/>
          <w:sz w:val="16"/>
        </w:rPr>
        <w:tab/>
        <w:t xml:space="preserve">Ponudnik </w:t>
      </w:r>
      <w:r w:rsidRPr="007124F0">
        <w:rPr>
          <w:rFonts w:ascii="Tahoma" w:hAnsi="Tahoma" w:cs="Tahoma"/>
          <w:i/>
          <w:noProof/>
          <w:sz w:val="16"/>
          <w:u w:val="single"/>
        </w:rPr>
        <w:t>obrazec</w:t>
      </w:r>
      <w:r w:rsidRPr="007124F0">
        <w:rPr>
          <w:rFonts w:ascii="Tahoma" w:hAnsi="Tahoma" w:cs="Tahoma"/>
          <w:b/>
          <w:i/>
          <w:noProof/>
          <w:sz w:val="16"/>
        </w:rPr>
        <w:t xml:space="preserve"> </w:t>
      </w:r>
      <w:r w:rsidRPr="007124F0">
        <w:rPr>
          <w:rFonts w:ascii="Tahoma" w:hAnsi="Tahoma" w:cs="Tahoma"/>
          <w:i/>
          <w:noProof/>
          <w:sz w:val="16"/>
        </w:rPr>
        <w:t>v okviru sistema e-JN</w:t>
      </w:r>
      <w:r w:rsidRPr="007124F0">
        <w:rPr>
          <w:rFonts w:ascii="Tahoma" w:hAnsi="Tahoma" w:cs="Tahoma"/>
          <w:b/>
          <w:i/>
          <w:noProof/>
          <w:sz w:val="16"/>
        </w:rPr>
        <w:t xml:space="preserve"> </w:t>
      </w:r>
      <w:r w:rsidRPr="007124F0">
        <w:rPr>
          <w:rFonts w:ascii="Tahoma" w:hAnsi="Tahoma" w:cs="Tahoma"/>
          <w:b/>
          <w:i/>
          <w:noProof/>
          <w:sz w:val="16"/>
          <w:u w:val="single"/>
        </w:rPr>
        <w:t xml:space="preserve">naloži ločeno v </w:t>
      </w:r>
      <w:r w:rsidR="00BA38F2" w:rsidRPr="007124F0">
        <w:rPr>
          <w:rFonts w:ascii="Tahoma" w:hAnsi="Tahoma" w:cs="Tahoma"/>
          <w:b/>
          <w:i/>
          <w:noProof/>
          <w:sz w:val="16"/>
          <w:u w:val="single"/>
        </w:rPr>
        <w:t>Razdelek »DOKUMENTI«, del »Ostale priloge«</w:t>
      </w:r>
      <w:r w:rsidRPr="007124F0">
        <w:rPr>
          <w:rFonts w:ascii="Tahoma" w:hAnsi="Tahoma" w:cs="Tahoma"/>
          <w:b/>
          <w:i/>
          <w:noProof/>
          <w:sz w:val="16"/>
          <w:u w:val="single"/>
        </w:rPr>
        <w:t>!!!</w:t>
      </w:r>
    </w:p>
    <w:p w14:paraId="6B54E778" w14:textId="77777777" w:rsidR="008506C5" w:rsidRPr="007124F0" w:rsidRDefault="008506C5" w:rsidP="00FD1326">
      <w:pPr>
        <w:keepLines/>
        <w:widowControl w:val="0"/>
        <w:tabs>
          <w:tab w:val="left" w:pos="851"/>
        </w:tabs>
        <w:rPr>
          <w:noProof/>
          <w:sz w:val="18"/>
        </w:rPr>
      </w:pPr>
    </w:p>
    <w:tbl>
      <w:tblPr>
        <w:tblW w:w="9745" w:type="dxa"/>
        <w:tblLayout w:type="fixed"/>
        <w:tblCellMar>
          <w:left w:w="70" w:type="dxa"/>
          <w:right w:w="70" w:type="dxa"/>
        </w:tblCellMar>
        <w:tblLook w:val="0000" w:firstRow="0" w:lastRow="0" w:firstColumn="0" w:lastColumn="0" w:noHBand="0" w:noVBand="0"/>
      </w:tblPr>
      <w:tblGrid>
        <w:gridCol w:w="599"/>
        <w:gridCol w:w="6716"/>
        <w:gridCol w:w="2430"/>
      </w:tblGrid>
      <w:tr w:rsidR="0037044D" w:rsidRPr="007124F0" w14:paraId="3858B87C" w14:textId="77777777" w:rsidTr="0037044D">
        <w:tc>
          <w:tcPr>
            <w:tcW w:w="599" w:type="dxa"/>
            <w:tcBorders>
              <w:top w:val="single" w:sz="4" w:space="0" w:color="000000"/>
              <w:left w:val="single" w:sz="4" w:space="0" w:color="000000"/>
              <w:bottom w:val="single" w:sz="4" w:space="0" w:color="000000"/>
            </w:tcBorders>
          </w:tcPr>
          <w:p w14:paraId="47FD0181" w14:textId="77777777" w:rsidR="0037044D" w:rsidRPr="007124F0" w:rsidRDefault="0037044D" w:rsidP="00FD1326">
            <w:pPr>
              <w:keepLines/>
              <w:widowControl w:val="0"/>
              <w:snapToGrid w:val="0"/>
              <w:jc w:val="right"/>
              <w:rPr>
                <w:rFonts w:ascii="Tahoma" w:hAnsi="Tahoma" w:cs="Tahoma"/>
                <w:noProof/>
              </w:rPr>
            </w:pPr>
          </w:p>
        </w:tc>
        <w:tc>
          <w:tcPr>
            <w:tcW w:w="6716" w:type="dxa"/>
            <w:tcBorders>
              <w:top w:val="single" w:sz="4" w:space="0" w:color="000000"/>
              <w:bottom w:val="single" w:sz="4" w:space="0" w:color="000000"/>
            </w:tcBorders>
          </w:tcPr>
          <w:p w14:paraId="502F8974" w14:textId="77777777" w:rsidR="0037044D" w:rsidRPr="007124F0" w:rsidRDefault="0037044D" w:rsidP="00FD1326">
            <w:pPr>
              <w:keepLines/>
              <w:widowControl w:val="0"/>
              <w:snapToGrid w:val="0"/>
              <w:rPr>
                <w:rFonts w:ascii="Tahoma" w:hAnsi="Tahoma" w:cs="Tahoma"/>
                <w:noProof/>
              </w:rPr>
            </w:pPr>
            <w:r w:rsidRPr="007124F0">
              <w:rPr>
                <w:rFonts w:ascii="Tahoma" w:hAnsi="Tahoma" w:cs="Tahoma"/>
                <w:noProof/>
              </w:rPr>
              <w:t>POOBLASTILO PONUDNIKA</w:t>
            </w:r>
          </w:p>
        </w:tc>
        <w:tc>
          <w:tcPr>
            <w:tcW w:w="2430" w:type="dxa"/>
            <w:tcBorders>
              <w:top w:val="single" w:sz="4" w:space="0" w:color="000000"/>
              <w:left w:val="single" w:sz="4" w:space="0" w:color="808080"/>
              <w:bottom w:val="single" w:sz="4" w:space="0" w:color="000000"/>
              <w:right w:val="single" w:sz="4" w:space="0" w:color="000000"/>
            </w:tcBorders>
          </w:tcPr>
          <w:p w14:paraId="4AB90DF1" w14:textId="77777777" w:rsidR="0037044D" w:rsidRPr="007124F0" w:rsidRDefault="0037044D" w:rsidP="00FD1326">
            <w:pPr>
              <w:keepLines/>
              <w:widowControl w:val="0"/>
              <w:rPr>
                <w:rFonts w:ascii="Tahoma" w:hAnsi="Tahoma" w:cs="Tahoma"/>
                <w:noProof/>
              </w:rPr>
            </w:pPr>
            <w:r w:rsidRPr="007124F0">
              <w:rPr>
                <w:rFonts w:ascii="Tahoma" w:hAnsi="Tahoma" w:cs="Tahoma"/>
                <w:b/>
                <w:noProof/>
              </w:rPr>
              <w:t>Obrazec 1 k prilogi 5</w:t>
            </w:r>
          </w:p>
        </w:tc>
      </w:tr>
    </w:tbl>
    <w:p w14:paraId="3EAA3008" w14:textId="77777777" w:rsidR="0037044D" w:rsidRPr="007124F0" w:rsidRDefault="0037044D" w:rsidP="00FD1326">
      <w:pPr>
        <w:keepLines/>
        <w:widowControl w:val="0"/>
        <w:ind w:right="-143"/>
        <w:jc w:val="both"/>
        <w:rPr>
          <w:rFonts w:ascii="Tahoma" w:hAnsi="Tahoma" w:cs="Tahoma"/>
          <w:noProof/>
        </w:rPr>
      </w:pPr>
    </w:p>
    <w:p w14:paraId="22018B95" w14:textId="77777777" w:rsidR="0037044D" w:rsidRPr="007124F0" w:rsidRDefault="0037044D" w:rsidP="00FD1326">
      <w:pPr>
        <w:keepLines/>
        <w:widowControl w:val="0"/>
        <w:rPr>
          <w:rFonts w:ascii="Tahoma" w:hAnsi="Tahoma" w:cs="Tahoma"/>
          <w:noProof/>
        </w:rPr>
      </w:pPr>
      <w:r w:rsidRPr="007124F0">
        <w:rPr>
          <w:rFonts w:ascii="Tahoma" w:hAnsi="Tahoma" w:cs="Tahoma"/>
          <w:noProof/>
        </w:rPr>
        <w:t>Ponudnik: _____________________________________________________________________________</w:t>
      </w:r>
    </w:p>
    <w:p w14:paraId="3054A374" w14:textId="77777777" w:rsidR="0037044D" w:rsidRPr="007124F0" w:rsidRDefault="0037044D" w:rsidP="00FD1326">
      <w:pPr>
        <w:keepLines/>
        <w:widowControl w:val="0"/>
        <w:rPr>
          <w:rFonts w:ascii="Tahoma" w:hAnsi="Tahoma" w:cs="Tahoma"/>
          <w:noProof/>
        </w:rPr>
      </w:pPr>
    </w:p>
    <w:p w14:paraId="3A0F6831" w14:textId="226FD935" w:rsidR="0037044D" w:rsidRPr="007124F0" w:rsidRDefault="0037044D" w:rsidP="00FD1326">
      <w:pPr>
        <w:keepLines/>
        <w:widowControl w:val="0"/>
        <w:ind w:right="-285"/>
        <w:jc w:val="both"/>
        <w:rPr>
          <w:rFonts w:ascii="Tahoma" w:hAnsi="Tahoma" w:cs="Tahoma"/>
          <w:b/>
          <w:noProof/>
        </w:rPr>
      </w:pPr>
      <w:r w:rsidRPr="007124F0">
        <w:rPr>
          <w:rFonts w:ascii="Tahoma" w:hAnsi="Tahoma" w:cs="Tahoma"/>
          <w:noProof/>
        </w:rPr>
        <w:t>za izvedbo javnega naročila</w:t>
      </w:r>
      <w:r w:rsidRPr="007124F0">
        <w:rPr>
          <w:rFonts w:ascii="Tahoma" w:hAnsi="Tahoma" w:cs="Tahoma"/>
          <w:b/>
          <w:noProof/>
        </w:rPr>
        <w:t xml:space="preserve"> </w:t>
      </w:r>
      <w:r w:rsidRPr="007124F0">
        <w:rPr>
          <w:rFonts w:ascii="Tahoma" w:hAnsi="Tahoma" w:cs="Tahoma"/>
          <w:noProof/>
        </w:rPr>
        <w:t>št.</w:t>
      </w:r>
      <w:r w:rsidRPr="007124F0">
        <w:rPr>
          <w:rFonts w:ascii="Tahoma" w:hAnsi="Tahoma" w:cs="Tahoma"/>
          <w:b/>
          <w:noProof/>
          <w:sz w:val="24"/>
        </w:rPr>
        <w:t xml:space="preserve"> </w:t>
      </w:r>
      <w:r w:rsidR="00473F90">
        <w:rPr>
          <w:rFonts w:ascii="Tahoma" w:hAnsi="Tahoma" w:cs="Tahoma"/>
          <w:b/>
          <w:noProof/>
        </w:rPr>
        <w:t>VKS-</w:t>
      </w:r>
      <w:r w:rsidR="004876C4">
        <w:rPr>
          <w:rFonts w:ascii="Tahoma" w:hAnsi="Tahoma" w:cs="Tahoma"/>
          <w:b/>
          <w:noProof/>
        </w:rPr>
        <w:t>6/25</w:t>
      </w:r>
      <w:r w:rsidR="00017595" w:rsidRPr="007124F0">
        <w:rPr>
          <w:rFonts w:ascii="Tahoma" w:hAnsi="Tahoma" w:cs="Tahoma"/>
          <w:b/>
          <w:noProof/>
          <w:sz w:val="18"/>
        </w:rPr>
        <w:t>–»</w:t>
      </w:r>
      <w:r w:rsidR="00F43C71">
        <w:rPr>
          <w:rFonts w:ascii="Tahoma" w:hAnsi="Tahoma" w:cs="Tahoma"/>
          <w:b/>
          <w:noProof/>
          <w:sz w:val="18"/>
        </w:rPr>
        <w:t>Dobava sezonskega cvetja, trajnic in substratov ter dendrološkega materiala</w:t>
      </w:r>
      <w:r w:rsidRPr="007124F0">
        <w:rPr>
          <w:rFonts w:ascii="Tahoma" w:hAnsi="Tahoma" w:cs="Tahoma"/>
          <w:b/>
          <w:noProof/>
          <w:sz w:val="18"/>
        </w:rPr>
        <w:t xml:space="preserve">« </w:t>
      </w:r>
      <w:r w:rsidRPr="007124F0">
        <w:rPr>
          <w:rFonts w:ascii="Tahoma" w:hAnsi="Tahoma" w:cs="Tahoma"/>
          <w:b/>
          <w:noProof/>
        </w:rPr>
        <w:t xml:space="preserve"> </w:t>
      </w:r>
      <w:r w:rsidRPr="007124F0">
        <w:rPr>
          <w:rFonts w:ascii="Tahoma" w:hAnsi="Tahoma" w:cs="Tahoma"/>
          <w:noProof/>
        </w:rPr>
        <w:t>ter v skladu s 94. členom ZJN-3</w:t>
      </w:r>
    </w:p>
    <w:p w14:paraId="7C1CEB7A" w14:textId="77777777" w:rsidR="0037044D" w:rsidRPr="007124F0" w:rsidRDefault="0037044D" w:rsidP="00FD1326">
      <w:pPr>
        <w:keepLines/>
        <w:widowControl w:val="0"/>
        <w:rPr>
          <w:rFonts w:ascii="Tahoma" w:hAnsi="Tahoma" w:cs="Tahoma"/>
          <w:noProof/>
        </w:rPr>
      </w:pPr>
    </w:p>
    <w:p w14:paraId="7C8292B0" w14:textId="77777777" w:rsidR="0037044D" w:rsidRPr="007124F0" w:rsidRDefault="0037044D" w:rsidP="00FD1326">
      <w:pPr>
        <w:keepLines/>
        <w:widowControl w:val="0"/>
        <w:jc w:val="center"/>
        <w:rPr>
          <w:rFonts w:ascii="Tahoma" w:hAnsi="Tahoma" w:cs="Tahoma"/>
          <w:b/>
          <w:noProof/>
        </w:rPr>
      </w:pPr>
      <w:r w:rsidRPr="007124F0">
        <w:rPr>
          <w:rFonts w:ascii="Tahoma" w:hAnsi="Tahoma" w:cs="Tahoma"/>
          <w:b/>
          <w:noProof/>
        </w:rPr>
        <w:t>POOBLAŠČAMO</w:t>
      </w:r>
    </w:p>
    <w:p w14:paraId="38427561" w14:textId="77777777" w:rsidR="0037044D" w:rsidRPr="007124F0" w:rsidRDefault="0037044D" w:rsidP="00FD1326">
      <w:pPr>
        <w:keepLines/>
        <w:widowControl w:val="0"/>
        <w:jc w:val="both"/>
        <w:rPr>
          <w:rFonts w:ascii="Tahoma" w:hAnsi="Tahoma" w:cs="Tahoma"/>
          <w:noProof/>
        </w:rPr>
      </w:pPr>
    </w:p>
    <w:p w14:paraId="689DE56D" w14:textId="440E3350" w:rsidR="009D212E" w:rsidRPr="008A3D17" w:rsidRDefault="009D212E" w:rsidP="009D212E">
      <w:pPr>
        <w:keepNext/>
        <w:keepLines/>
        <w:spacing w:line="276" w:lineRule="auto"/>
        <w:jc w:val="both"/>
        <w:rPr>
          <w:rFonts w:ascii="Tahoma" w:hAnsi="Tahoma" w:cs="Tahoma"/>
        </w:rPr>
      </w:pPr>
      <w:r w:rsidRPr="008A3D17">
        <w:rPr>
          <w:rFonts w:ascii="Tahoma" w:hAnsi="Tahoma" w:cs="Tahoma"/>
        </w:rPr>
        <w:t xml:space="preserve">naročnika </w:t>
      </w:r>
      <w:r w:rsidR="00473F90">
        <w:rPr>
          <w:rFonts w:ascii="Tahoma" w:hAnsi="Tahoma" w:cs="Tahoma"/>
          <w:bCs/>
        </w:rPr>
        <w:t>JAVNO PODJETJE VODOVOD KANALIZACIJA SNAGA d.o.o.</w:t>
      </w:r>
      <w:r w:rsidRPr="008A3D17">
        <w:rPr>
          <w:rFonts w:ascii="Tahoma" w:hAnsi="Tahoma" w:cs="Tahoma"/>
          <w:bCs/>
        </w:rPr>
        <w:t xml:space="preserve">, </w:t>
      </w:r>
      <w:r w:rsidR="00473F90">
        <w:rPr>
          <w:rFonts w:ascii="Tahoma" w:hAnsi="Tahoma" w:cs="Tahoma"/>
          <w:bCs/>
        </w:rPr>
        <w:t>Vodovodna cesta 90</w:t>
      </w:r>
      <w:r w:rsidRPr="008A3D17">
        <w:rPr>
          <w:rFonts w:ascii="Tahoma" w:hAnsi="Tahoma" w:cs="Tahoma"/>
          <w:bCs/>
        </w:rPr>
        <w:t>, 1000 Ljubljana</w:t>
      </w:r>
      <w:r w:rsidRPr="008A3D17">
        <w:rPr>
          <w:rFonts w:ascii="Tahoma" w:hAnsi="Tahoma" w:cs="Tahoma"/>
        </w:rPr>
        <w:t xml:space="preserve">, da na podlagi potrjenega računa neposredno plačuje naše obveznosti do naslednjih podizvajalcev: </w:t>
      </w:r>
    </w:p>
    <w:p w14:paraId="0C77629D" w14:textId="77777777" w:rsidR="0037044D" w:rsidRPr="007124F0" w:rsidRDefault="0037044D" w:rsidP="00FD1326">
      <w:pPr>
        <w:keepLines/>
        <w:widowControl w:val="0"/>
        <w:jc w:val="both"/>
        <w:rPr>
          <w:rFonts w:ascii="Tahoma" w:hAnsi="Tahoma" w:cs="Tahoma"/>
          <w:noProof/>
          <w:sz w:val="10"/>
        </w:rPr>
      </w:pPr>
    </w:p>
    <w:p w14:paraId="5B0ED69C" w14:textId="77777777" w:rsidR="00A66565" w:rsidRPr="007124F0" w:rsidRDefault="00A66565" w:rsidP="00FD1326">
      <w:pPr>
        <w:keepLines/>
        <w:widowControl w:val="0"/>
        <w:jc w:val="both"/>
        <w:rPr>
          <w:rFonts w:ascii="Tahoma" w:hAnsi="Tahoma" w:cs="Tahoma"/>
          <w:noProof/>
          <w:sz w:val="1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9214"/>
      </w:tblGrid>
      <w:tr w:rsidR="0037044D" w:rsidRPr="007124F0" w14:paraId="5BCF7FD6" w14:textId="77777777" w:rsidTr="0037044D">
        <w:trPr>
          <w:trHeight w:val="375"/>
        </w:trPr>
        <w:tc>
          <w:tcPr>
            <w:tcW w:w="392" w:type="dxa"/>
            <w:shd w:val="clear" w:color="auto" w:fill="auto"/>
            <w:vAlign w:val="center"/>
          </w:tcPr>
          <w:p w14:paraId="634BF3A4" w14:textId="77777777" w:rsidR="0037044D" w:rsidRPr="007124F0" w:rsidRDefault="0037044D" w:rsidP="00FD1326">
            <w:pPr>
              <w:keepLines/>
              <w:widowControl w:val="0"/>
              <w:ind w:right="-60"/>
              <w:rPr>
                <w:rFonts w:ascii="Tahoma" w:hAnsi="Tahoma" w:cs="Tahoma"/>
                <w:noProof/>
              </w:rPr>
            </w:pPr>
            <w:r w:rsidRPr="007124F0">
              <w:rPr>
                <w:rFonts w:ascii="Tahoma" w:hAnsi="Tahoma" w:cs="Tahoma"/>
                <w:noProof/>
                <w:sz w:val="18"/>
              </w:rPr>
              <w:t>Št.</w:t>
            </w:r>
            <w:r w:rsidRPr="007124F0">
              <w:rPr>
                <w:rFonts w:ascii="Tahoma" w:hAnsi="Tahoma" w:cs="Tahoma"/>
                <w:noProof/>
              </w:rPr>
              <w:t xml:space="preserve"> </w:t>
            </w:r>
          </w:p>
        </w:tc>
        <w:tc>
          <w:tcPr>
            <w:tcW w:w="9214" w:type="dxa"/>
            <w:shd w:val="clear" w:color="auto" w:fill="auto"/>
            <w:vAlign w:val="center"/>
          </w:tcPr>
          <w:p w14:paraId="73CEB3AA" w14:textId="77777777" w:rsidR="0037044D" w:rsidRPr="007124F0" w:rsidRDefault="0037044D" w:rsidP="00FD1326">
            <w:pPr>
              <w:keepLines/>
              <w:widowControl w:val="0"/>
              <w:jc w:val="center"/>
              <w:rPr>
                <w:rFonts w:ascii="Tahoma" w:hAnsi="Tahoma" w:cs="Tahoma"/>
                <w:noProof/>
              </w:rPr>
            </w:pPr>
            <w:r w:rsidRPr="007124F0">
              <w:rPr>
                <w:rFonts w:ascii="Tahoma" w:hAnsi="Tahoma" w:cs="Tahoma"/>
                <w:noProof/>
                <w:sz w:val="18"/>
              </w:rPr>
              <w:t>NAZIV PODIZVAJALCA</w:t>
            </w:r>
          </w:p>
        </w:tc>
      </w:tr>
      <w:tr w:rsidR="0037044D" w:rsidRPr="007124F0" w14:paraId="65D689BD" w14:textId="77777777" w:rsidTr="0037044D">
        <w:tc>
          <w:tcPr>
            <w:tcW w:w="392" w:type="dxa"/>
            <w:shd w:val="clear" w:color="auto" w:fill="auto"/>
            <w:vAlign w:val="center"/>
          </w:tcPr>
          <w:p w14:paraId="426810FB" w14:textId="77777777" w:rsidR="0037044D" w:rsidRPr="007124F0" w:rsidRDefault="0037044D" w:rsidP="00FD1326">
            <w:pPr>
              <w:keepLines/>
              <w:widowControl w:val="0"/>
              <w:jc w:val="center"/>
              <w:rPr>
                <w:rFonts w:ascii="Tahoma" w:hAnsi="Tahoma" w:cs="Tahoma"/>
                <w:noProof/>
                <w:sz w:val="16"/>
              </w:rPr>
            </w:pPr>
          </w:p>
          <w:p w14:paraId="2D6037AA" w14:textId="77777777" w:rsidR="0037044D" w:rsidRPr="007124F0" w:rsidRDefault="0037044D" w:rsidP="00FD1326">
            <w:pPr>
              <w:keepLines/>
              <w:widowControl w:val="0"/>
              <w:jc w:val="center"/>
              <w:rPr>
                <w:rFonts w:ascii="Tahoma" w:hAnsi="Tahoma" w:cs="Tahoma"/>
                <w:noProof/>
                <w:sz w:val="16"/>
              </w:rPr>
            </w:pPr>
            <w:r w:rsidRPr="007124F0">
              <w:rPr>
                <w:rFonts w:ascii="Tahoma" w:hAnsi="Tahoma" w:cs="Tahoma"/>
                <w:noProof/>
                <w:sz w:val="16"/>
              </w:rPr>
              <w:t>1.</w:t>
            </w:r>
          </w:p>
          <w:p w14:paraId="5F443D5D" w14:textId="77777777" w:rsidR="0037044D" w:rsidRPr="007124F0" w:rsidRDefault="0037044D" w:rsidP="00FD1326">
            <w:pPr>
              <w:keepLines/>
              <w:widowControl w:val="0"/>
              <w:jc w:val="center"/>
              <w:rPr>
                <w:rFonts w:ascii="Tahoma" w:hAnsi="Tahoma" w:cs="Tahoma"/>
                <w:noProof/>
                <w:sz w:val="16"/>
              </w:rPr>
            </w:pPr>
          </w:p>
        </w:tc>
        <w:tc>
          <w:tcPr>
            <w:tcW w:w="9214" w:type="dxa"/>
            <w:shd w:val="clear" w:color="auto" w:fill="auto"/>
            <w:vAlign w:val="center"/>
          </w:tcPr>
          <w:p w14:paraId="57F2F2FF" w14:textId="77777777" w:rsidR="0037044D" w:rsidRPr="007124F0" w:rsidRDefault="0037044D" w:rsidP="00FD1326">
            <w:pPr>
              <w:keepLines/>
              <w:widowControl w:val="0"/>
              <w:rPr>
                <w:rFonts w:ascii="Tahoma" w:hAnsi="Tahoma" w:cs="Tahoma"/>
                <w:noProof/>
              </w:rPr>
            </w:pPr>
          </w:p>
          <w:p w14:paraId="1E611527" w14:textId="77777777" w:rsidR="0037044D" w:rsidRPr="007124F0" w:rsidRDefault="0037044D" w:rsidP="00FD1326">
            <w:pPr>
              <w:keepLines/>
              <w:widowControl w:val="0"/>
              <w:rPr>
                <w:rFonts w:ascii="Tahoma" w:hAnsi="Tahoma" w:cs="Tahoma"/>
                <w:noProof/>
              </w:rPr>
            </w:pPr>
          </w:p>
          <w:p w14:paraId="0D753DF5" w14:textId="77777777" w:rsidR="0037044D" w:rsidRPr="007124F0" w:rsidRDefault="0037044D" w:rsidP="00FD1326">
            <w:pPr>
              <w:keepLines/>
              <w:widowControl w:val="0"/>
              <w:rPr>
                <w:rFonts w:ascii="Tahoma" w:hAnsi="Tahoma" w:cs="Tahoma"/>
                <w:noProof/>
              </w:rPr>
            </w:pPr>
          </w:p>
        </w:tc>
      </w:tr>
      <w:tr w:rsidR="0037044D" w:rsidRPr="007124F0" w14:paraId="453B22BB" w14:textId="77777777" w:rsidTr="0037044D">
        <w:tc>
          <w:tcPr>
            <w:tcW w:w="392" w:type="dxa"/>
            <w:shd w:val="clear" w:color="auto" w:fill="auto"/>
            <w:vAlign w:val="center"/>
          </w:tcPr>
          <w:p w14:paraId="726EF82A" w14:textId="77777777" w:rsidR="0037044D" w:rsidRPr="007124F0" w:rsidRDefault="0037044D" w:rsidP="00FD1326">
            <w:pPr>
              <w:keepLines/>
              <w:widowControl w:val="0"/>
              <w:jc w:val="center"/>
              <w:rPr>
                <w:rFonts w:ascii="Tahoma" w:hAnsi="Tahoma" w:cs="Tahoma"/>
                <w:noProof/>
                <w:sz w:val="16"/>
              </w:rPr>
            </w:pPr>
          </w:p>
          <w:p w14:paraId="263361AA" w14:textId="77777777" w:rsidR="0037044D" w:rsidRPr="007124F0" w:rsidRDefault="0037044D" w:rsidP="00FD1326">
            <w:pPr>
              <w:keepLines/>
              <w:widowControl w:val="0"/>
              <w:jc w:val="center"/>
              <w:rPr>
                <w:rFonts w:ascii="Tahoma" w:hAnsi="Tahoma" w:cs="Tahoma"/>
                <w:noProof/>
                <w:sz w:val="16"/>
              </w:rPr>
            </w:pPr>
            <w:r w:rsidRPr="007124F0">
              <w:rPr>
                <w:rFonts w:ascii="Tahoma" w:hAnsi="Tahoma" w:cs="Tahoma"/>
                <w:noProof/>
                <w:sz w:val="16"/>
              </w:rPr>
              <w:t>2.</w:t>
            </w:r>
          </w:p>
          <w:p w14:paraId="1C367AB8" w14:textId="77777777" w:rsidR="0037044D" w:rsidRPr="007124F0" w:rsidRDefault="0037044D" w:rsidP="00FD1326">
            <w:pPr>
              <w:keepLines/>
              <w:widowControl w:val="0"/>
              <w:jc w:val="center"/>
              <w:rPr>
                <w:rFonts w:ascii="Tahoma" w:hAnsi="Tahoma" w:cs="Tahoma"/>
                <w:noProof/>
                <w:sz w:val="16"/>
              </w:rPr>
            </w:pPr>
          </w:p>
        </w:tc>
        <w:tc>
          <w:tcPr>
            <w:tcW w:w="9214" w:type="dxa"/>
            <w:shd w:val="clear" w:color="auto" w:fill="auto"/>
            <w:vAlign w:val="center"/>
          </w:tcPr>
          <w:p w14:paraId="710EB504" w14:textId="77777777" w:rsidR="0037044D" w:rsidRPr="007124F0" w:rsidRDefault="0037044D" w:rsidP="00FD1326">
            <w:pPr>
              <w:keepLines/>
              <w:widowControl w:val="0"/>
              <w:rPr>
                <w:rFonts w:ascii="Tahoma" w:hAnsi="Tahoma" w:cs="Tahoma"/>
                <w:noProof/>
              </w:rPr>
            </w:pPr>
          </w:p>
          <w:p w14:paraId="5C4341ED" w14:textId="77777777" w:rsidR="0037044D" w:rsidRPr="007124F0" w:rsidRDefault="0037044D" w:rsidP="00FD1326">
            <w:pPr>
              <w:keepLines/>
              <w:widowControl w:val="0"/>
              <w:rPr>
                <w:rFonts w:ascii="Tahoma" w:hAnsi="Tahoma" w:cs="Tahoma"/>
                <w:noProof/>
              </w:rPr>
            </w:pPr>
          </w:p>
          <w:p w14:paraId="1B451B75" w14:textId="77777777" w:rsidR="0037044D" w:rsidRPr="007124F0" w:rsidRDefault="0037044D" w:rsidP="00FD1326">
            <w:pPr>
              <w:keepLines/>
              <w:widowControl w:val="0"/>
              <w:rPr>
                <w:rFonts w:ascii="Tahoma" w:hAnsi="Tahoma" w:cs="Tahoma"/>
                <w:noProof/>
              </w:rPr>
            </w:pPr>
          </w:p>
        </w:tc>
      </w:tr>
      <w:tr w:rsidR="0037044D" w:rsidRPr="007124F0" w14:paraId="66610552" w14:textId="77777777" w:rsidTr="0037044D">
        <w:tc>
          <w:tcPr>
            <w:tcW w:w="392" w:type="dxa"/>
            <w:shd w:val="clear" w:color="auto" w:fill="auto"/>
            <w:vAlign w:val="center"/>
          </w:tcPr>
          <w:p w14:paraId="08B047DD" w14:textId="77777777" w:rsidR="0037044D" w:rsidRPr="007124F0" w:rsidRDefault="0037044D" w:rsidP="00FD1326">
            <w:pPr>
              <w:keepLines/>
              <w:widowControl w:val="0"/>
              <w:jc w:val="center"/>
              <w:rPr>
                <w:rFonts w:ascii="Tahoma" w:hAnsi="Tahoma" w:cs="Tahoma"/>
                <w:noProof/>
                <w:sz w:val="16"/>
              </w:rPr>
            </w:pPr>
          </w:p>
          <w:p w14:paraId="6DC19A49" w14:textId="77777777" w:rsidR="0037044D" w:rsidRPr="007124F0" w:rsidRDefault="0037044D" w:rsidP="00FD1326">
            <w:pPr>
              <w:keepLines/>
              <w:widowControl w:val="0"/>
              <w:jc w:val="center"/>
              <w:rPr>
                <w:rFonts w:ascii="Tahoma" w:hAnsi="Tahoma" w:cs="Tahoma"/>
                <w:noProof/>
                <w:sz w:val="16"/>
              </w:rPr>
            </w:pPr>
            <w:r w:rsidRPr="007124F0">
              <w:rPr>
                <w:rFonts w:ascii="Tahoma" w:hAnsi="Tahoma" w:cs="Tahoma"/>
                <w:noProof/>
                <w:sz w:val="16"/>
              </w:rPr>
              <w:t>3.</w:t>
            </w:r>
          </w:p>
          <w:p w14:paraId="3748DAC8" w14:textId="77777777" w:rsidR="0037044D" w:rsidRPr="007124F0" w:rsidRDefault="0037044D" w:rsidP="00FD1326">
            <w:pPr>
              <w:keepLines/>
              <w:widowControl w:val="0"/>
              <w:jc w:val="center"/>
              <w:rPr>
                <w:rFonts w:ascii="Tahoma" w:hAnsi="Tahoma" w:cs="Tahoma"/>
                <w:noProof/>
                <w:sz w:val="16"/>
              </w:rPr>
            </w:pPr>
          </w:p>
        </w:tc>
        <w:tc>
          <w:tcPr>
            <w:tcW w:w="9214" w:type="dxa"/>
            <w:shd w:val="clear" w:color="auto" w:fill="auto"/>
            <w:vAlign w:val="center"/>
          </w:tcPr>
          <w:p w14:paraId="00FDF2AB" w14:textId="77777777" w:rsidR="0037044D" w:rsidRPr="007124F0" w:rsidRDefault="0037044D" w:rsidP="00FD1326">
            <w:pPr>
              <w:keepLines/>
              <w:widowControl w:val="0"/>
              <w:rPr>
                <w:rFonts w:ascii="Tahoma" w:hAnsi="Tahoma" w:cs="Tahoma"/>
                <w:noProof/>
              </w:rPr>
            </w:pPr>
          </w:p>
          <w:p w14:paraId="29532C97" w14:textId="77777777" w:rsidR="0037044D" w:rsidRPr="007124F0" w:rsidRDefault="0037044D" w:rsidP="00FD1326">
            <w:pPr>
              <w:keepLines/>
              <w:widowControl w:val="0"/>
              <w:rPr>
                <w:rFonts w:ascii="Tahoma" w:hAnsi="Tahoma" w:cs="Tahoma"/>
                <w:noProof/>
              </w:rPr>
            </w:pPr>
          </w:p>
          <w:p w14:paraId="76E2659C" w14:textId="77777777" w:rsidR="0037044D" w:rsidRPr="007124F0" w:rsidRDefault="0037044D" w:rsidP="00FD1326">
            <w:pPr>
              <w:keepLines/>
              <w:widowControl w:val="0"/>
              <w:rPr>
                <w:rFonts w:ascii="Tahoma" w:hAnsi="Tahoma" w:cs="Tahoma"/>
                <w:noProof/>
              </w:rPr>
            </w:pPr>
          </w:p>
        </w:tc>
      </w:tr>
      <w:tr w:rsidR="0037044D" w:rsidRPr="007124F0" w14:paraId="687FD070" w14:textId="77777777" w:rsidTr="0037044D">
        <w:tc>
          <w:tcPr>
            <w:tcW w:w="392" w:type="dxa"/>
            <w:shd w:val="clear" w:color="auto" w:fill="auto"/>
            <w:vAlign w:val="center"/>
          </w:tcPr>
          <w:p w14:paraId="331615BF" w14:textId="77777777" w:rsidR="0037044D" w:rsidRPr="007124F0" w:rsidRDefault="0037044D" w:rsidP="00FD1326">
            <w:pPr>
              <w:keepLines/>
              <w:widowControl w:val="0"/>
              <w:jc w:val="center"/>
              <w:rPr>
                <w:rFonts w:ascii="Tahoma" w:hAnsi="Tahoma" w:cs="Tahoma"/>
                <w:noProof/>
                <w:sz w:val="16"/>
              </w:rPr>
            </w:pPr>
          </w:p>
          <w:p w14:paraId="714D1CFF" w14:textId="77777777" w:rsidR="0037044D" w:rsidRPr="007124F0" w:rsidRDefault="0037044D" w:rsidP="00FD1326">
            <w:pPr>
              <w:keepLines/>
              <w:widowControl w:val="0"/>
              <w:jc w:val="center"/>
              <w:rPr>
                <w:rFonts w:ascii="Tahoma" w:hAnsi="Tahoma" w:cs="Tahoma"/>
                <w:noProof/>
                <w:sz w:val="16"/>
              </w:rPr>
            </w:pPr>
            <w:r w:rsidRPr="007124F0">
              <w:rPr>
                <w:rFonts w:ascii="Tahoma" w:hAnsi="Tahoma" w:cs="Tahoma"/>
                <w:noProof/>
                <w:sz w:val="16"/>
              </w:rPr>
              <w:t>4.</w:t>
            </w:r>
          </w:p>
          <w:p w14:paraId="365E4FF5" w14:textId="77777777" w:rsidR="0037044D" w:rsidRPr="007124F0" w:rsidRDefault="0037044D" w:rsidP="00FD1326">
            <w:pPr>
              <w:keepLines/>
              <w:widowControl w:val="0"/>
              <w:jc w:val="center"/>
              <w:rPr>
                <w:rFonts w:ascii="Tahoma" w:hAnsi="Tahoma" w:cs="Tahoma"/>
                <w:noProof/>
                <w:sz w:val="16"/>
              </w:rPr>
            </w:pPr>
          </w:p>
        </w:tc>
        <w:tc>
          <w:tcPr>
            <w:tcW w:w="9214" w:type="dxa"/>
            <w:shd w:val="clear" w:color="auto" w:fill="auto"/>
            <w:vAlign w:val="center"/>
          </w:tcPr>
          <w:p w14:paraId="5B2E4471" w14:textId="77777777" w:rsidR="0037044D" w:rsidRPr="007124F0" w:rsidRDefault="0037044D" w:rsidP="00FD1326">
            <w:pPr>
              <w:keepLines/>
              <w:widowControl w:val="0"/>
              <w:rPr>
                <w:rFonts w:ascii="Tahoma" w:hAnsi="Tahoma" w:cs="Tahoma"/>
                <w:noProof/>
              </w:rPr>
            </w:pPr>
          </w:p>
          <w:p w14:paraId="1904861C" w14:textId="77777777" w:rsidR="0037044D" w:rsidRPr="007124F0" w:rsidRDefault="0037044D" w:rsidP="00FD1326">
            <w:pPr>
              <w:keepLines/>
              <w:widowControl w:val="0"/>
              <w:rPr>
                <w:rFonts w:ascii="Tahoma" w:hAnsi="Tahoma" w:cs="Tahoma"/>
                <w:noProof/>
              </w:rPr>
            </w:pPr>
          </w:p>
          <w:p w14:paraId="5D999897" w14:textId="77777777" w:rsidR="0037044D" w:rsidRPr="007124F0" w:rsidRDefault="0037044D" w:rsidP="00FD1326">
            <w:pPr>
              <w:keepLines/>
              <w:widowControl w:val="0"/>
              <w:rPr>
                <w:rFonts w:ascii="Tahoma" w:hAnsi="Tahoma" w:cs="Tahoma"/>
                <w:noProof/>
              </w:rPr>
            </w:pPr>
          </w:p>
        </w:tc>
      </w:tr>
      <w:tr w:rsidR="0037044D" w:rsidRPr="007124F0" w14:paraId="62552993" w14:textId="77777777" w:rsidTr="0037044D">
        <w:trPr>
          <w:trHeight w:val="495"/>
        </w:trPr>
        <w:tc>
          <w:tcPr>
            <w:tcW w:w="392" w:type="dxa"/>
            <w:shd w:val="clear" w:color="auto" w:fill="auto"/>
            <w:vAlign w:val="center"/>
          </w:tcPr>
          <w:p w14:paraId="0A6C54FF" w14:textId="77777777" w:rsidR="0037044D" w:rsidRPr="007124F0" w:rsidRDefault="0037044D" w:rsidP="00FD1326">
            <w:pPr>
              <w:keepLines/>
              <w:widowControl w:val="0"/>
              <w:jc w:val="center"/>
              <w:rPr>
                <w:rFonts w:ascii="Tahoma" w:hAnsi="Tahoma" w:cs="Tahoma"/>
                <w:noProof/>
                <w:sz w:val="16"/>
              </w:rPr>
            </w:pPr>
            <w:r w:rsidRPr="007124F0">
              <w:rPr>
                <w:rFonts w:ascii="Tahoma" w:hAnsi="Tahoma" w:cs="Tahoma"/>
                <w:noProof/>
                <w:sz w:val="16"/>
              </w:rPr>
              <w:t>:</w:t>
            </w:r>
          </w:p>
        </w:tc>
        <w:tc>
          <w:tcPr>
            <w:tcW w:w="9214" w:type="dxa"/>
            <w:shd w:val="clear" w:color="auto" w:fill="auto"/>
            <w:vAlign w:val="center"/>
          </w:tcPr>
          <w:p w14:paraId="79057B39" w14:textId="77777777" w:rsidR="0037044D" w:rsidRPr="007124F0" w:rsidRDefault="0037044D" w:rsidP="00FD1326">
            <w:pPr>
              <w:keepLines/>
              <w:widowControl w:val="0"/>
              <w:rPr>
                <w:rFonts w:ascii="Tahoma" w:hAnsi="Tahoma" w:cs="Tahoma"/>
                <w:noProof/>
              </w:rPr>
            </w:pPr>
          </w:p>
        </w:tc>
      </w:tr>
    </w:tbl>
    <w:p w14:paraId="7828CD95" w14:textId="77777777" w:rsidR="0037044D" w:rsidRPr="007124F0" w:rsidRDefault="0037044D" w:rsidP="00FD1326">
      <w:pPr>
        <w:keepLines/>
        <w:widowControl w:val="0"/>
        <w:jc w:val="both"/>
        <w:rPr>
          <w:rFonts w:ascii="Tahoma" w:hAnsi="Tahoma" w:cs="Tahoma"/>
          <w:noProof/>
        </w:rPr>
      </w:pPr>
    </w:p>
    <w:p w14:paraId="5063BD85" w14:textId="77777777" w:rsidR="0037044D" w:rsidRDefault="0037044D" w:rsidP="00FD1326">
      <w:pPr>
        <w:keepLines/>
        <w:widowControl w:val="0"/>
        <w:rPr>
          <w:b/>
          <w:noProof/>
        </w:rPr>
      </w:pPr>
    </w:p>
    <w:p w14:paraId="1D6A82D7" w14:textId="77777777" w:rsidR="005A3E7C" w:rsidRDefault="005A3E7C" w:rsidP="00FD1326">
      <w:pPr>
        <w:keepLines/>
        <w:widowControl w:val="0"/>
        <w:rPr>
          <w:b/>
          <w:noProof/>
        </w:rPr>
      </w:pPr>
    </w:p>
    <w:p w14:paraId="1A2A3EAF" w14:textId="77777777" w:rsidR="005A3E7C" w:rsidRPr="007124F0" w:rsidRDefault="005A3E7C" w:rsidP="00FD1326">
      <w:pPr>
        <w:keepLines/>
        <w:widowControl w:val="0"/>
        <w:rPr>
          <w:b/>
          <w:noProof/>
        </w:rPr>
      </w:pPr>
    </w:p>
    <w:p w14:paraId="61B38B7A" w14:textId="77777777" w:rsidR="0037044D" w:rsidRPr="007124F0" w:rsidRDefault="0037044D" w:rsidP="00FD1326">
      <w:pPr>
        <w:keepLines/>
        <w:widowControl w:val="0"/>
        <w:rPr>
          <w:rFonts w:ascii="Tahoma" w:hAnsi="Tahoma" w:cs="Tahoma"/>
          <w:noProof/>
        </w:rPr>
      </w:pPr>
      <w:r w:rsidRPr="007124F0">
        <w:rPr>
          <w:rFonts w:ascii="Tahoma" w:hAnsi="Tahoma" w:cs="Tahoma"/>
          <w:noProof/>
        </w:rPr>
        <w:t>__________________________                     Žig                             __________________________</w:t>
      </w:r>
    </w:p>
    <w:p w14:paraId="3FFAA13C" w14:textId="77777777" w:rsidR="0037044D" w:rsidRPr="007124F0" w:rsidRDefault="0037044D" w:rsidP="00FD1326">
      <w:pPr>
        <w:keepLines/>
        <w:widowControl w:val="0"/>
        <w:rPr>
          <w:rFonts w:ascii="Tahoma" w:hAnsi="Tahoma" w:cs="Tahoma"/>
          <w:noProof/>
          <w:sz w:val="18"/>
        </w:rPr>
      </w:pPr>
      <w:r w:rsidRPr="007124F0">
        <w:rPr>
          <w:rFonts w:ascii="Tahoma" w:hAnsi="Tahoma" w:cs="Tahoma"/>
          <w:noProof/>
          <w:sz w:val="18"/>
        </w:rPr>
        <w:t xml:space="preserve">(Kraj in datum)                                                                              </w:t>
      </w:r>
      <w:r w:rsidR="00B96E03" w:rsidRPr="007124F0">
        <w:rPr>
          <w:rFonts w:ascii="Tahoma" w:hAnsi="Tahoma" w:cs="Tahoma"/>
          <w:noProof/>
          <w:sz w:val="18"/>
        </w:rPr>
        <w:t xml:space="preserve">           </w:t>
      </w:r>
      <w:r w:rsidRPr="007124F0">
        <w:rPr>
          <w:rFonts w:ascii="Tahoma" w:hAnsi="Tahoma" w:cs="Tahoma"/>
          <w:noProof/>
          <w:sz w:val="18"/>
        </w:rPr>
        <w:t>(</w:t>
      </w:r>
      <w:r w:rsidR="00B96E03" w:rsidRPr="007124F0">
        <w:rPr>
          <w:rFonts w:ascii="Tahoma" w:hAnsi="Tahoma" w:cs="Tahoma"/>
          <w:noProof/>
          <w:sz w:val="18"/>
        </w:rPr>
        <w:t xml:space="preserve">Podpis odgovorne osebe </w:t>
      </w:r>
      <w:r w:rsidRPr="007124F0">
        <w:rPr>
          <w:rFonts w:ascii="Tahoma" w:hAnsi="Tahoma" w:cs="Tahoma"/>
          <w:noProof/>
          <w:sz w:val="18"/>
        </w:rPr>
        <w:t>ponudnika)</w:t>
      </w:r>
    </w:p>
    <w:p w14:paraId="0D085371" w14:textId="77777777" w:rsidR="0037044D" w:rsidRPr="007124F0" w:rsidRDefault="0037044D" w:rsidP="00FD1326">
      <w:pPr>
        <w:keepLines/>
        <w:widowControl w:val="0"/>
        <w:jc w:val="right"/>
        <w:rPr>
          <w:rFonts w:ascii="Tahoma" w:hAnsi="Tahoma" w:cs="Tahoma"/>
          <w:b/>
          <w:noProof/>
        </w:rPr>
      </w:pPr>
    </w:p>
    <w:p w14:paraId="1375C4F5" w14:textId="77777777" w:rsidR="0037044D" w:rsidRPr="007124F0" w:rsidRDefault="0037044D" w:rsidP="00FD1326">
      <w:pPr>
        <w:keepLines/>
        <w:widowControl w:val="0"/>
        <w:jc w:val="both"/>
        <w:rPr>
          <w:b/>
          <w:noProof/>
        </w:rPr>
      </w:pPr>
    </w:p>
    <w:p w14:paraId="2811B99B" w14:textId="77777777" w:rsidR="0037044D" w:rsidRPr="007124F0" w:rsidRDefault="0037044D" w:rsidP="00FD1326">
      <w:pPr>
        <w:keepLines/>
        <w:widowControl w:val="0"/>
        <w:jc w:val="both"/>
        <w:rPr>
          <w:b/>
          <w:noProof/>
        </w:rPr>
      </w:pPr>
    </w:p>
    <w:p w14:paraId="4B0A378A" w14:textId="77777777" w:rsidR="0037044D" w:rsidRPr="007124F0" w:rsidRDefault="0037044D" w:rsidP="00FD1326">
      <w:pPr>
        <w:keepLines/>
        <w:widowControl w:val="0"/>
        <w:jc w:val="both"/>
        <w:rPr>
          <w:rFonts w:ascii="Tahoma" w:hAnsi="Tahoma" w:cs="Tahoma"/>
          <w:b/>
          <w:i/>
          <w:noProof/>
          <w:sz w:val="18"/>
          <w:szCs w:val="18"/>
          <w:u w:val="single"/>
        </w:rPr>
      </w:pPr>
      <w:r w:rsidRPr="007124F0">
        <w:rPr>
          <w:rFonts w:ascii="Tahoma" w:hAnsi="Tahoma" w:cs="Tahoma"/>
          <w:b/>
          <w:i/>
          <w:noProof/>
          <w:sz w:val="18"/>
          <w:szCs w:val="18"/>
          <w:u w:val="single"/>
        </w:rPr>
        <w:t xml:space="preserve">Opomba: </w:t>
      </w:r>
    </w:p>
    <w:p w14:paraId="620186DE" w14:textId="77777777" w:rsidR="0037044D" w:rsidRPr="007124F0" w:rsidRDefault="0037044D" w:rsidP="00FD1326">
      <w:pPr>
        <w:keepLines/>
        <w:widowControl w:val="0"/>
        <w:jc w:val="both"/>
        <w:rPr>
          <w:b/>
          <w:noProof/>
        </w:rPr>
      </w:pPr>
      <w:r w:rsidRPr="007124F0">
        <w:rPr>
          <w:rFonts w:ascii="Tahoma" w:hAnsi="Tahoma" w:cs="Tahoma"/>
          <w:i/>
          <w:iCs/>
          <w:noProof/>
          <w:sz w:val="18"/>
        </w:rPr>
        <w:t>Obrazec se izpolni in podpiše</w:t>
      </w:r>
      <w:r w:rsidR="002463BF" w:rsidRPr="007124F0">
        <w:rPr>
          <w:rFonts w:ascii="Tahoma" w:hAnsi="Tahoma" w:cs="Tahoma"/>
          <w:i/>
          <w:iCs/>
          <w:noProof/>
          <w:sz w:val="18"/>
        </w:rPr>
        <w:t>,</w:t>
      </w:r>
      <w:r w:rsidRPr="007124F0">
        <w:rPr>
          <w:rFonts w:ascii="Tahoma" w:hAnsi="Tahoma" w:cs="Tahoma"/>
          <w:i/>
          <w:iCs/>
          <w:noProof/>
          <w:sz w:val="18"/>
        </w:rPr>
        <w:t xml:space="preserve"> </w:t>
      </w:r>
      <w:r w:rsidRPr="007124F0">
        <w:rPr>
          <w:rFonts w:ascii="Tahoma" w:hAnsi="Tahoma" w:cs="Tahoma"/>
          <w:i/>
          <w:iCs/>
          <w:noProof/>
          <w:sz w:val="18"/>
          <w:u w:val="single"/>
        </w:rPr>
        <w:t>kadar namerava ponudnik izvesti javno naročilo s podizvajalcem, ki zahteva neposredno plačilo</w:t>
      </w:r>
      <w:r w:rsidRPr="007124F0">
        <w:rPr>
          <w:rFonts w:ascii="Tahoma" w:hAnsi="Tahoma" w:cs="Tahoma"/>
          <w:i/>
          <w:iCs/>
          <w:noProof/>
          <w:sz w:val="18"/>
        </w:rPr>
        <w:t xml:space="preserve"> v skladu s 94. členom ZJN-3, ter posledično služi kot priloga k pogodbi o izvedbi javnega naročila.</w:t>
      </w:r>
    </w:p>
    <w:p w14:paraId="6F9FD567" w14:textId="77777777" w:rsidR="0037044D" w:rsidRPr="007124F0" w:rsidRDefault="0037044D" w:rsidP="00FD1326">
      <w:pPr>
        <w:keepLines/>
        <w:widowControl w:val="0"/>
        <w:jc w:val="both"/>
        <w:rPr>
          <w:rFonts w:ascii="Tahoma" w:hAnsi="Tahoma" w:cs="Tahoma"/>
          <w:i/>
          <w:iCs/>
          <w:noProof/>
          <w:sz w:val="16"/>
        </w:rPr>
      </w:pPr>
    </w:p>
    <w:p w14:paraId="61CAB9B1" w14:textId="77777777" w:rsidR="0037044D" w:rsidRPr="007124F0" w:rsidRDefault="0037044D" w:rsidP="00FD1326">
      <w:pPr>
        <w:keepLines/>
        <w:widowControl w:val="0"/>
        <w:jc w:val="both"/>
        <w:rPr>
          <w:rFonts w:ascii="Tahoma" w:hAnsi="Tahoma" w:cs="Tahoma"/>
          <w:i/>
          <w:iCs/>
          <w:noProof/>
          <w:sz w:val="18"/>
        </w:rPr>
      </w:pPr>
      <w:r w:rsidRPr="007124F0">
        <w:rPr>
          <w:rFonts w:ascii="Tahoma" w:hAnsi="Tahoma" w:cs="Tahoma"/>
          <w:i/>
          <w:iCs/>
          <w:noProof/>
          <w:sz w:val="18"/>
        </w:rPr>
        <w:t xml:space="preserve">V primeru, da ponudnik </w:t>
      </w:r>
      <w:r w:rsidRPr="007124F0">
        <w:rPr>
          <w:rFonts w:ascii="Tahoma" w:hAnsi="Tahoma" w:cs="Tahoma"/>
          <w:i/>
          <w:iCs/>
          <w:noProof/>
          <w:sz w:val="18"/>
          <w:u w:val="single"/>
        </w:rPr>
        <w:t>ne namerava</w:t>
      </w:r>
      <w:r w:rsidRPr="007124F0">
        <w:rPr>
          <w:rFonts w:ascii="Tahoma" w:hAnsi="Tahoma" w:cs="Tahoma"/>
          <w:i/>
          <w:iCs/>
          <w:noProof/>
          <w:sz w:val="18"/>
        </w:rPr>
        <w:t xml:space="preserve"> izvesti javno naročilo s podizvajalcem, </w:t>
      </w:r>
      <w:r w:rsidRPr="007124F0">
        <w:rPr>
          <w:rFonts w:ascii="Tahoma" w:hAnsi="Tahoma" w:cs="Tahoma"/>
          <w:i/>
          <w:iCs/>
          <w:noProof/>
          <w:sz w:val="18"/>
          <w:u w:val="single"/>
        </w:rPr>
        <w:t>ki zahteva neposredno plačilo</w:t>
      </w:r>
      <w:r w:rsidRPr="007124F0">
        <w:rPr>
          <w:rFonts w:ascii="Tahoma" w:hAnsi="Tahoma" w:cs="Tahoma"/>
          <w:i/>
          <w:iCs/>
          <w:noProof/>
          <w:sz w:val="18"/>
        </w:rPr>
        <w:t xml:space="preserve">, obrazca ni potrebno izpolniti.  </w:t>
      </w:r>
    </w:p>
    <w:p w14:paraId="39429D15" w14:textId="77777777" w:rsidR="0037044D" w:rsidRPr="007124F0" w:rsidRDefault="0037044D" w:rsidP="00FD1326">
      <w:pPr>
        <w:keepLines/>
        <w:widowControl w:val="0"/>
        <w:jc w:val="both"/>
        <w:rPr>
          <w:rFonts w:ascii="Tahoma" w:hAnsi="Tahoma" w:cs="Tahoma"/>
          <w:i/>
          <w:iCs/>
          <w:noProof/>
        </w:rPr>
      </w:pPr>
    </w:p>
    <w:p w14:paraId="4B910A0B" w14:textId="77777777" w:rsidR="0037044D" w:rsidRPr="007124F0" w:rsidRDefault="0037044D" w:rsidP="00FD1326">
      <w:pPr>
        <w:keepLines/>
        <w:widowControl w:val="0"/>
        <w:jc w:val="both"/>
        <w:rPr>
          <w:rFonts w:ascii="Tahoma" w:hAnsi="Tahoma" w:cs="Tahoma"/>
          <w:b/>
          <w:i/>
          <w:noProof/>
          <w:sz w:val="18"/>
          <w:szCs w:val="18"/>
          <w:u w:val="single"/>
        </w:rPr>
      </w:pPr>
      <w:r w:rsidRPr="007124F0">
        <w:rPr>
          <w:rFonts w:ascii="Tahoma" w:hAnsi="Tahoma" w:cs="Tahoma"/>
          <w:b/>
          <w:i/>
          <w:noProof/>
          <w:sz w:val="18"/>
          <w:szCs w:val="18"/>
          <w:u w:val="single"/>
        </w:rPr>
        <w:t>Navodilo:</w:t>
      </w:r>
    </w:p>
    <w:p w14:paraId="163B128D" w14:textId="1D66DA54" w:rsidR="0037044D" w:rsidRPr="007124F0" w:rsidRDefault="0037044D" w:rsidP="00FD1326">
      <w:pPr>
        <w:keepLines/>
        <w:widowControl w:val="0"/>
        <w:jc w:val="both"/>
        <w:rPr>
          <w:rFonts w:ascii="Tahoma" w:hAnsi="Tahoma" w:cs="Tahoma"/>
          <w:i/>
          <w:iCs/>
          <w:noProof/>
          <w:sz w:val="18"/>
        </w:rPr>
      </w:pPr>
      <w:r w:rsidRPr="007124F0">
        <w:rPr>
          <w:rFonts w:ascii="Tahoma" w:hAnsi="Tahoma" w:cs="Tahoma"/>
          <w:i/>
          <w:iCs/>
          <w:noProof/>
          <w:sz w:val="18"/>
        </w:rPr>
        <w:t>Glavni izvajalec mora svojemu računu priložiti račun podizvajalca, ki ga je predhodno potrdil.</w:t>
      </w:r>
    </w:p>
    <w:p w14:paraId="73437ACB" w14:textId="77777777" w:rsidR="0037044D" w:rsidRPr="007124F0" w:rsidRDefault="0037044D" w:rsidP="00FD1326">
      <w:pPr>
        <w:keepLines/>
        <w:widowControl w:val="0"/>
        <w:jc w:val="both"/>
        <w:rPr>
          <w:rFonts w:ascii="Tahoma" w:hAnsi="Tahoma" w:cs="Tahoma"/>
          <w:b/>
          <w:i/>
          <w:iCs/>
          <w:noProof/>
          <w:sz w:val="12"/>
        </w:rPr>
      </w:pPr>
    </w:p>
    <w:p w14:paraId="7ECABA33" w14:textId="77777777" w:rsidR="0037044D" w:rsidRPr="007124F0" w:rsidRDefault="0037044D" w:rsidP="00FD1326">
      <w:pPr>
        <w:keepLines/>
        <w:widowControl w:val="0"/>
        <w:jc w:val="both"/>
        <w:rPr>
          <w:rFonts w:ascii="Tahoma" w:hAnsi="Tahoma" w:cs="Tahoma"/>
          <w:i/>
          <w:iCs/>
          <w:noProof/>
          <w:sz w:val="18"/>
        </w:rPr>
      </w:pPr>
      <w:r w:rsidRPr="007124F0">
        <w:rPr>
          <w:rFonts w:ascii="Tahoma" w:hAnsi="Tahoma" w:cs="Tahoma"/>
          <w:i/>
          <w:iCs/>
          <w:noProof/>
          <w:sz w:val="18"/>
        </w:rPr>
        <w:t xml:space="preserve">Ponudnik </w:t>
      </w:r>
      <w:r w:rsidRPr="007124F0">
        <w:rPr>
          <w:rFonts w:ascii="Tahoma" w:hAnsi="Tahoma" w:cs="Tahoma"/>
          <w:i/>
          <w:iCs/>
          <w:noProof/>
          <w:sz w:val="18"/>
          <w:u w:val="single"/>
        </w:rPr>
        <w:t>obrazec</w:t>
      </w:r>
      <w:r w:rsidRPr="007124F0">
        <w:rPr>
          <w:rFonts w:ascii="Tahoma" w:hAnsi="Tahoma" w:cs="Tahoma"/>
          <w:b/>
          <w:i/>
          <w:iCs/>
          <w:noProof/>
          <w:sz w:val="18"/>
        </w:rPr>
        <w:t xml:space="preserve"> </w:t>
      </w:r>
      <w:r w:rsidRPr="007124F0">
        <w:rPr>
          <w:rFonts w:ascii="Tahoma" w:hAnsi="Tahoma" w:cs="Tahoma"/>
          <w:i/>
          <w:iCs/>
          <w:noProof/>
          <w:sz w:val="18"/>
        </w:rPr>
        <w:t>v okviru sistema e-JN</w:t>
      </w:r>
      <w:r w:rsidRPr="007124F0">
        <w:rPr>
          <w:rFonts w:ascii="Tahoma" w:hAnsi="Tahoma" w:cs="Tahoma"/>
          <w:b/>
          <w:i/>
          <w:iCs/>
          <w:noProof/>
          <w:sz w:val="18"/>
        </w:rPr>
        <w:t xml:space="preserve"> </w:t>
      </w:r>
      <w:r w:rsidRPr="007124F0">
        <w:rPr>
          <w:rFonts w:ascii="Tahoma" w:hAnsi="Tahoma" w:cs="Tahoma"/>
          <w:b/>
          <w:i/>
          <w:iCs/>
          <w:noProof/>
          <w:sz w:val="18"/>
          <w:u w:val="single"/>
        </w:rPr>
        <w:t xml:space="preserve">naloži v </w:t>
      </w:r>
      <w:r w:rsidR="00BA38F2" w:rsidRPr="007124F0">
        <w:rPr>
          <w:rFonts w:ascii="Tahoma" w:hAnsi="Tahoma" w:cs="Tahoma"/>
          <w:b/>
          <w:i/>
          <w:iCs/>
          <w:noProof/>
          <w:sz w:val="18"/>
          <w:u w:val="single"/>
        </w:rPr>
        <w:t>Razdelek »DOKUMENTI«, del »Ostale priloge«</w:t>
      </w:r>
      <w:r w:rsidRPr="007124F0">
        <w:rPr>
          <w:rFonts w:ascii="Tahoma" w:hAnsi="Tahoma" w:cs="Tahoma"/>
          <w:b/>
          <w:i/>
          <w:iCs/>
          <w:noProof/>
          <w:sz w:val="18"/>
          <w:u w:val="single"/>
        </w:rPr>
        <w:t>!!!</w:t>
      </w:r>
    </w:p>
    <w:p w14:paraId="42562B7E" w14:textId="77777777" w:rsidR="0037044D" w:rsidRPr="007124F0" w:rsidRDefault="0037044D" w:rsidP="00FD1326">
      <w:pPr>
        <w:keepLines/>
        <w:widowControl w:val="0"/>
        <w:jc w:val="both"/>
        <w:rPr>
          <w:rFonts w:ascii="Tahoma" w:hAnsi="Tahoma" w:cs="Tahoma"/>
          <w:i/>
          <w:iCs/>
          <w:noProof/>
          <w:sz w:val="18"/>
        </w:rPr>
      </w:pPr>
      <w:r w:rsidRPr="007124F0">
        <w:rPr>
          <w:rFonts w:ascii="Tahoma" w:hAnsi="Tahoma" w:cs="Tahoma"/>
          <w:i/>
          <w:iCs/>
          <w:noProof/>
          <w:sz w:val="18"/>
        </w:rPr>
        <w:br w:type="page"/>
      </w:r>
    </w:p>
    <w:tbl>
      <w:tblPr>
        <w:tblW w:w="9583" w:type="dxa"/>
        <w:tblInd w:w="-15" w:type="dxa"/>
        <w:tblLayout w:type="fixed"/>
        <w:tblCellMar>
          <w:left w:w="70" w:type="dxa"/>
          <w:right w:w="70" w:type="dxa"/>
        </w:tblCellMar>
        <w:tblLook w:val="0000" w:firstRow="0" w:lastRow="0" w:firstColumn="0" w:lastColumn="0" w:noHBand="0" w:noVBand="0"/>
      </w:tblPr>
      <w:tblGrid>
        <w:gridCol w:w="599"/>
        <w:gridCol w:w="6716"/>
        <w:gridCol w:w="2268"/>
      </w:tblGrid>
      <w:tr w:rsidR="0037044D" w:rsidRPr="007124F0" w14:paraId="56AA594B" w14:textId="77777777" w:rsidTr="0037044D">
        <w:tc>
          <w:tcPr>
            <w:tcW w:w="599" w:type="dxa"/>
            <w:tcBorders>
              <w:top w:val="single" w:sz="4" w:space="0" w:color="000000"/>
              <w:left w:val="single" w:sz="4" w:space="0" w:color="000000"/>
              <w:bottom w:val="single" w:sz="4" w:space="0" w:color="000000"/>
            </w:tcBorders>
          </w:tcPr>
          <w:p w14:paraId="7ECF4913" w14:textId="77777777" w:rsidR="0037044D" w:rsidRPr="007124F0" w:rsidRDefault="0037044D" w:rsidP="00FD1326">
            <w:pPr>
              <w:keepLines/>
              <w:widowControl w:val="0"/>
              <w:rPr>
                <w:rFonts w:ascii="Tahoma" w:hAnsi="Tahoma" w:cs="Tahoma"/>
                <w:noProof/>
              </w:rPr>
            </w:pPr>
          </w:p>
        </w:tc>
        <w:tc>
          <w:tcPr>
            <w:tcW w:w="6716" w:type="dxa"/>
            <w:tcBorders>
              <w:top w:val="single" w:sz="4" w:space="0" w:color="000000"/>
              <w:bottom w:val="single" w:sz="4" w:space="0" w:color="000000"/>
            </w:tcBorders>
          </w:tcPr>
          <w:p w14:paraId="713368F7" w14:textId="77777777" w:rsidR="0037044D" w:rsidRPr="007124F0" w:rsidRDefault="0037044D" w:rsidP="00FD1326">
            <w:pPr>
              <w:keepLines/>
              <w:widowControl w:val="0"/>
              <w:rPr>
                <w:rFonts w:ascii="Tahoma" w:hAnsi="Tahoma" w:cs="Tahoma"/>
                <w:noProof/>
              </w:rPr>
            </w:pPr>
            <w:r w:rsidRPr="007124F0">
              <w:rPr>
                <w:rFonts w:ascii="Tahoma" w:hAnsi="Tahoma" w:cs="Tahoma"/>
                <w:noProof/>
              </w:rPr>
              <w:t>SOGLASJE PODIZVAJALCEV</w:t>
            </w:r>
          </w:p>
        </w:tc>
        <w:tc>
          <w:tcPr>
            <w:tcW w:w="2268" w:type="dxa"/>
            <w:tcBorders>
              <w:top w:val="single" w:sz="4" w:space="0" w:color="000000"/>
              <w:left w:val="single" w:sz="4" w:space="0" w:color="808080"/>
              <w:bottom w:val="single" w:sz="4" w:space="0" w:color="000000"/>
              <w:right w:val="single" w:sz="4" w:space="0" w:color="000000"/>
            </w:tcBorders>
          </w:tcPr>
          <w:p w14:paraId="5C4ED0BA" w14:textId="77777777" w:rsidR="0037044D" w:rsidRPr="007124F0" w:rsidRDefault="0037044D" w:rsidP="00FD1326">
            <w:pPr>
              <w:keepLines/>
              <w:widowControl w:val="0"/>
              <w:rPr>
                <w:rFonts w:ascii="Tahoma" w:hAnsi="Tahoma" w:cs="Tahoma"/>
                <w:b/>
                <w:noProof/>
              </w:rPr>
            </w:pPr>
            <w:r w:rsidRPr="007124F0">
              <w:rPr>
                <w:rFonts w:ascii="Tahoma" w:hAnsi="Tahoma" w:cs="Tahoma"/>
                <w:b/>
                <w:noProof/>
              </w:rPr>
              <w:t>Obrazec 2 k prilogi 5</w:t>
            </w:r>
          </w:p>
        </w:tc>
      </w:tr>
    </w:tbl>
    <w:p w14:paraId="60307766" w14:textId="77777777" w:rsidR="0037044D" w:rsidRPr="007124F0" w:rsidRDefault="0037044D" w:rsidP="00FD1326">
      <w:pPr>
        <w:keepLines/>
        <w:widowControl w:val="0"/>
        <w:rPr>
          <w:rFonts w:ascii="Tahoma" w:hAnsi="Tahoma" w:cs="Tahoma"/>
          <w:b/>
          <w:noProof/>
          <w:sz w:val="28"/>
        </w:rPr>
      </w:pPr>
    </w:p>
    <w:p w14:paraId="3E616623" w14:textId="77777777" w:rsidR="0037044D" w:rsidRPr="007124F0" w:rsidRDefault="0037044D" w:rsidP="00FD1326">
      <w:pPr>
        <w:keepLines/>
        <w:widowControl w:val="0"/>
        <w:rPr>
          <w:rFonts w:ascii="Tahoma" w:hAnsi="Tahoma" w:cs="Tahoma"/>
          <w:noProof/>
        </w:rPr>
      </w:pPr>
      <w:r w:rsidRPr="007124F0">
        <w:rPr>
          <w:rFonts w:ascii="Tahoma" w:hAnsi="Tahoma" w:cs="Tahoma"/>
          <w:noProof/>
        </w:rPr>
        <w:t xml:space="preserve">Podizvajalec :__________________________________________________________________________, </w:t>
      </w:r>
    </w:p>
    <w:p w14:paraId="39981DA3" w14:textId="77777777" w:rsidR="0037044D" w:rsidRPr="007124F0" w:rsidRDefault="0037044D" w:rsidP="00FD1326">
      <w:pPr>
        <w:keepLines/>
        <w:widowControl w:val="0"/>
        <w:rPr>
          <w:rFonts w:ascii="Tahoma" w:hAnsi="Tahoma" w:cs="Tahoma"/>
          <w:noProof/>
        </w:rPr>
      </w:pPr>
    </w:p>
    <w:p w14:paraId="1BB5D6A6" w14:textId="77777777" w:rsidR="0037044D" w:rsidRPr="007124F0" w:rsidRDefault="0037044D" w:rsidP="00FD1326">
      <w:pPr>
        <w:keepLines/>
        <w:widowControl w:val="0"/>
        <w:rPr>
          <w:rFonts w:ascii="Tahoma" w:hAnsi="Tahoma" w:cs="Tahoma"/>
          <w:noProof/>
        </w:rPr>
      </w:pPr>
      <w:r w:rsidRPr="007124F0">
        <w:rPr>
          <w:rFonts w:ascii="Tahoma" w:hAnsi="Tahoma" w:cs="Tahoma"/>
          <w:noProof/>
        </w:rPr>
        <w:t>ki nastopamo kot podizvajalec pri ponudniku (glavnemu izvajalcu)</w:t>
      </w:r>
    </w:p>
    <w:p w14:paraId="29F86F61" w14:textId="77777777" w:rsidR="0037044D" w:rsidRPr="007124F0" w:rsidRDefault="0037044D" w:rsidP="00FD1326">
      <w:pPr>
        <w:keepLines/>
        <w:widowControl w:val="0"/>
        <w:rPr>
          <w:rFonts w:ascii="Tahoma" w:hAnsi="Tahoma" w:cs="Tahoma"/>
          <w:b/>
          <w:noProof/>
          <w:sz w:val="8"/>
        </w:rPr>
      </w:pPr>
    </w:p>
    <w:p w14:paraId="3AD5A43F" w14:textId="77777777" w:rsidR="0037044D" w:rsidRPr="007124F0" w:rsidRDefault="0037044D" w:rsidP="00FD1326">
      <w:pPr>
        <w:keepLines/>
        <w:widowControl w:val="0"/>
        <w:rPr>
          <w:rFonts w:ascii="Tahoma" w:hAnsi="Tahoma" w:cs="Tahoma"/>
          <w:noProof/>
        </w:rPr>
      </w:pPr>
      <w:r w:rsidRPr="007124F0">
        <w:rPr>
          <w:rFonts w:ascii="Tahoma" w:hAnsi="Tahoma" w:cs="Tahoma"/>
          <w:b/>
          <w:noProof/>
        </w:rPr>
        <w:t xml:space="preserve">________________________________________________________________________ </w:t>
      </w:r>
    </w:p>
    <w:p w14:paraId="310ACDB8" w14:textId="77777777" w:rsidR="0037044D" w:rsidRPr="007124F0" w:rsidRDefault="0037044D" w:rsidP="00FD1326">
      <w:pPr>
        <w:keepLines/>
        <w:widowControl w:val="0"/>
        <w:rPr>
          <w:rFonts w:ascii="Tahoma" w:hAnsi="Tahoma" w:cs="Tahoma"/>
          <w:b/>
          <w:noProof/>
        </w:rPr>
      </w:pPr>
    </w:p>
    <w:p w14:paraId="0682D49A" w14:textId="0A7ED923" w:rsidR="0037044D" w:rsidRPr="00D204C5" w:rsidRDefault="0037044D" w:rsidP="00FD1326">
      <w:pPr>
        <w:keepLines/>
        <w:widowControl w:val="0"/>
        <w:jc w:val="both"/>
        <w:rPr>
          <w:rFonts w:ascii="Tahoma" w:hAnsi="Tahoma" w:cs="Tahoma"/>
          <w:b/>
          <w:noProof/>
        </w:rPr>
      </w:pPr>
      <w:r w:rsidRPr="007124F0">
        <w:rPr>
          <w:rFonts w:ascii="Tahoma" w:hAnsi="Tahoma" w:cs="Tahoma"/>
          <w:noProof/>
        </w:rPr>
        <w:t>za izvedbo javnega naročila št.</w:t>
      </w:r>
      <w:r w:rsidRPr="007124F0">
        <w:rPr>
          <w:rFonts w:ascii="Tahoma" w:hAnsi="Tahoma" w:cs="Tahoma"/>
          <w:b/>
          <w:noProof/>
        </w:rPr>
        <w:t xml:space="preserve"> </w:t>
      </w:r>
      <w:r w:rsidR="00473F90">
        <w:rPr>
          <w:rFonts w:ascii="Tahoma" w:hAnsi="Tahoma" w:cs="Tahoma"/>
          <w:b/>
          <w:noProof/>
        </w:rPr>
        <w:t>VKS-</w:t>
      </w:r>
      <w:r w:rsidR="004876C4">
        <w:rPr>
          <w:rFonts w:ascii="Tahoma" w:hAnsi="Tahoma" w:cs="Tahoma"/>
          <w:b/>
          <w:noProof/>
        </w:rPr>
        <w:t>6/25</w:t>
      </w:r>
      <w:r w:rsidR="00D204C5">
        <w:rPr>
          <w:rFonts w:ascii="Tahoma" w:hAnsi="Tahoma" w:cs="Tahoma"/>
          <w:b/>
          <w:noProof/>
        </w:rPr>
        <w:t>-»</w:t>
      </w:r>
      <w:r w:rsidR="00F43C71">
        <w:rPr>
          <w:rFonts w:ascii="Tahoma" w:hAnsi="Tahoma" w:cs="Tahoma"/>
          <w:b/>
          <w:noProof/>
        </w:rPr>
        <w:t>Dobava sezonskega cvetja, trajnic in substratov ter dendrološkega materiala</w:t>
      </w:r>
      <w:r w:rsidRPr="007124F0">
        <w:rPr>
          <w:rFonts w:ascii="Tahoma" w:hAnsi="Tahoma" w:cs="Tahoma"/>
          <w:b/>
          <w:noProof/>
        </w:rPr>
        <w:t xml:space="preserve">« </w:t>
      </w:r>
    </w:p>
    <w:p w14:paraId="6422D9BB" w14:textId="77777777" w:rsidR="0037044D" w:rsidRPr="007124F0" w:rsidRDefault="0037044D" w:rsidP="00FD1326">
      <w:pPr>
        <w:keepLines/>
        <w:widowControl w:val="0"/>
        <w:rPr>
          <w:rFonts w:ascii="Tahoma" w:hAnsi="Tahoma" w:cs="Tahoma"/>
          <w:b/>
          <w:noProof/>
        </w:rPr>
      </w:pPr>
    </w:p>
    <w:p w14:paraId="2807C735" w14:textId="77777777" w:rsidR="0037044D" w:rsidRPr="007124F0" w:rsidRDefault="0037044D" w:rsidP="00FD1326">
      <w:pPr>
        <w:keepLines/>
        <w:widowControl w:val="0"/>
        <w:jc w:val="center"/>
        <w:rPr>
          <w:rFonts w:ascii="Tahoma" w:hAnsi="Tahoma" w:cs="Tahoma"/>
          <w:b/>
          <w:noProof/>
          <w:sz w:val="16"/>
        </w:rPr>
      </w:pPr>
    </w:p>
    <w:p w14:paraId="4D7201C9" w14:textId="77777777" w:rsidR="0037044D" w:rsidRPr="007124F0" w:rsidRDefault="0037044D" w:rsidP="00FD1326">
      <w:pPr>
        <w:keepLines/>
        <w:widowControl w:val="0"/>
        <w:jc w:val="center"/>
        <w:rPr>
          <w:rFonts w:ascii="Tahoma" w:hAnsi="Tahoma" w:cs="Tahoma"/>
          <w:b/>
          <w:noProof/>
        </w:rPr>
      </w:pPr>
      <w:r w:rsidRPr="007124F0">
        <w:rPr>
          <w:rFonts w:ascii="Tahoma" w:hAnsi="Tahoma" w:cs="Tahoma"/>
          <w:b/>
          <w:noProof/>
        </w:rPr>
        <w:t>SOGLAŠAM,</w:t>
      </w:r>
    </w:p>
    <w:p w14:paraId="29BB6B71" w14:textId="77777777" w:rsidR="0037044D" w:rsidRPr="007124F0" w:rsidRDefault="0037044D" w:rsidP="00FD1326">
      <w:pPr>
        <w:keepLines/>
        <w:widowControl w:val="0"/>
        <w:jc w:val="center"/>
        <w:rPr>
          <w:rFonts w:ascii="Tahoma" w:hAnsi="Tahoma" w:cs="Tahoma"/>
          <w:b/>
          <w:noProof/>
        </w:rPr>
      </w:pPr>
    </w:p>
    <w:p w14:paraId="1615855A" w14:textId="5E10C5A2" w:rsidR="0037044D" w:rsidRPr="007124F0" w:rsidRDefault="0037044D" w:rsidP="00394789">
      <w:pPr>
        <w:keepLines/>
        <w:widowControl w:val="0"/>
        <w:spacing w:line="276" w:lineRule="auto"/>
        <w:jc w:val="both"/>
        <w:rPr>
          <w:rFonts w:ascii="Tahoma" w:hAnsi="Tahoma" w:cs="Tahoma"/>
          <w:bCs/>
          <w:noProof/>
        </w:rPr>
      </w:pPr>
      <w:r w:rsidRPr="007124F0">
        <w:rPr>
          <w:rFonts w:ascii="Tahoma" w:hAnsi="Tahoma" w:cs="Tahoma"/>
          <w:noProof/>
        </w:rPr>
        <w:t xml:space="preserve">da nam </w:t>
      </w:r>
      <w:r w:rsidR="00A66565" w:rsidRPr="007124F0">
        <w:rPr>
          <w:rFonts w:ascii="Tahoma" w:hAnsi="Tahoma" w:cs="Tahoma"/>
          <w:noProof/>
        </w:rPr>
        <w:t>naročnik</w:t>
      </w:r>
      <w:r w:rsidR="009D212E">
        <w:rPr>
          <w:rFonts w:ascii="Tahoma" w:hAnsi="Tahoma" w:cs="Tahoma"/>
          <w:noProof/>
        </w:rPr>
        <w:t xml:space="preserve"> </w:t>
      </w:r>
      <w:r w:rsidR="00473F90">
        <w:rPr>
          <w:rFonts w:ascii="Tahoma" w:hAnsi="Tahoma" w:cs="Tahoma"/>
          <w:noProof/>
        </w:rPr>
        <w:t>JAVNO PODJETJE VODOVOD KANALIZACIJA SNAGA d.o.o.</w:t>
      </w:r>
      <w:r w:rsidR="00A66565" w:rsidRPr="007124F0">
        <w:rPr>
          <w:rFonts w:ascii="Tahoma" w:hAnsi="Tahoma" w:cs="Tahoma"/>
          <w:noProof/>
        </w:rPr>
        <w:t xml:space="preserve">, </w:t>
      </w:r>
      <w:r w:rsidR="00473F90">
        <w:rPr>
          <w:rFonts w:ascii="Tahoma" w:hAnsi="Tahoma" w:cs="Tahoma"/>
          <w:noProof/>
        </w:rPr>
        <w:t>Vodovodna cesta 90</w:t>
      </w:r>
      <w:r w:rsidR="00A66565" w:rsidRPr="007124F0">
        <w:rPr>
          <w:rFonts w:ascii="Tahoma" w:hAnsi="Tahoma" w:cs="Tahoma"/>
          <w:noProof/>
        </w:rPr>
        <w:t xml:space="preserve">, 1000 Ljubljana, </w:t>
      </w:r>
      <w:r w:rsidRPr="007124F0">
        <w:rPr>
          <w:rFonts w:ascii="Tahoma" w:hAnsi="Tahoma" w:cs="Tahoma"/>
          <w:noProof/>
        </w:rPr>
        <w:t xml:space="preserve">v skladu s 94. členom ZJN-3, namesto ponudnika (izbranega izvajalca), poravna našo terjatev do ponudnika v zvezi z izvedbo predmeta javnega naročila, in sicer na podlagi izstavljenih računov, ki jih bo predhodno potrdil ponudnik in bodo priloga računov, ki jih bo naročniku izstavil ponudnik.  </w:t>
      </w:r>
    </w:p>
    <w:p w14:paraId="52A9831E" w14:textId="77777777" w:rsidR="0037044D" w:rsidRPr="007124F0" w:rsidRDefault="0037044D" w:rsidP="00FD1326">
      <w:pPr>
        <w:keepLines/>
        <w:widowControl w:val="0"/>
        <w:rPr>
          <w:b/>
          <w:noProof/>
        </w:rPr>
      </w:pPr>
      <w:r w:rsidRPr="007124F0">
        <w:rPr>
          <w:b/>
          <w:noProof/>
        </w:rPr>
        <w:t xml:space="preserve"> </w:t>
      </w:r>
    </w:p>
    <w:p w14:paraId="4C18034B" w14:textId="77777777" w:rsidR="0037044D" w:rsidRPr="007124F0" w:rsidRDefault="0037044D" w:rsidP="00FD1326">
      <w:pPr>
        <w:keepLines/>
        <w:widowControl w:val="0"/>
        <w:rPr>
          <w:b/>
          <w:noProof/>
        </w:rPr>
      </w:pPr>
    </w:p>
    <w:p w14:paraId="50433594" w14:textId="77777777" w:rsidR="00340787" w:rsidRPr="007124F0" w:rsidRDefault="00340787" w:rsidP="00FD1326">
      <w:pPr>
        <w:keepLines/>
        <w:widowControl w:val="0"/>
        <w:rPr>
          <w:b/>
          <w:noProof/>
        </w:rPr>
      </w:pPr>
    </w:p>
    <w:p w14:paraId="3D6B46BB" w14:textId="77777777" w:rsidR="0037044D" w:rsidRPr="007124F0" w:rsidRDefault="0037044D" w:rsidP="00FD1326">
      <w:pPr>
        <w:keepLines/>
        <w:widowControl w:val="0"/>
        <w:rPr>
          <w:b/>
          <w:noProof/>
        </w:rPr>
      </w:pPr>
    </w:p>
    <w:p w14:paraId="57855736" w14:textId="77777777" w:rsidR="0037044D" w:rsidRPr="007124F0" w:rsidRDefault="0037044D" w:rsidP="00FD1326">
      <w:pPr>
        <w:keepLines/>
        <w:widowControl w:val="0"/>
        <w:rPr>
          <w:b/>
          <w:noProof/>
        </w:rPr>
      </w:pPr>
    </w:p>
    <w:p w14:paraId="316FA64F" w14:textId="77777777" w:rsidR="0037044D" w:rsidRPr="007124F0" w:rsidRDefault="0037044D" w:rsidP="00FD1326">
      <w:pPr>
        <w:keepLines/>
        <w:widowControl w:val="0"/>
        <w:rPr>
          <w:b/>
          <w:noProof/>
        </w:rPr>
      </w:pPr>
    </w:p>
    <w:p w14:paraId="234BE98F" w14:textId="77777777" w:rsidR="0037044D" w:rsidRPr="007124F0" w:rsidRDefault="0037044D" w:rsidP="00FD1326">
      <w:pPr>
        <w:keepLines/>
        <w:widowControl w:val="0"/>
        <w:rPr>
          <w:rFonts w:ascii="Tahoma" w:hAnsi="Tahoma" w:cs="Tahoma"/>
          <w:b/>
          <w:noProof/>
        </w:rPr>
      </w:pPr>
    </w:p>
    <w:p w14:paraId="324BEA04" w14:textId="77777777" w:rsidR="0037044D" w:rsidRPr="007124F0" w:rsidRDefault="0037044D" w:rsidP="00FD1326">
      <w:pPr>
        <w:keepLines/>
        <w:widowControl w:val="0"/>
        <w:rPr>
          <w:rFonts w:ascii="Tahoma" w:hAnsi="Tahoma" w:cs="Tahoma"/>
          <w:noProof/>
        </w:rPr>
      </w:pPr>
      <w:r w:rsidRPr="007124F0">
        <w:rPr>
          <w:rFonts w:ascii="Tahoma" w:hAnsi="Tahoma" w:cs="Tahoma"/>
          <w:noProof/>
        </w:rPr>
        <w:t>____________________________                     Žig                     _______________________________</w:t>
      </w:r>
    </w:p>
    <w:p w14:paraId="255D77D7" w14:textId="77777777" w:rsidR="0037044D" w:rsidRPr="007124F0" w:rsidRDefault="0037044D" w:rsidP="00FD1326">
      <w:pPr>
        <w:keepLines/>
        <w:widowControl w:val="0"/>
        <w:rPr>
          <w:rFonts w:ascii="Tahoma" w:hAnsi="Tahoma" w:cs="Tahoma"/>
          <w:noProof/>
          <w:sz w:val="18"/>
        </w:rPr>
      </w:pPr>
      <w:r w:rsidRPr="007124F0">
        <w:rPr>
          <w:rFonts w:ascii="Tahoma" w:hAnsi="Tahoma" w:cs="Tahoma"/>
          <w:noProof/>
          <w:sz w:val="18"/>
        </w:rPr>
        <w:t xml:space="preserve">            Kraj in datum                                                                             Podpis odgovorne osebe podizvajalca</w:t>
      </w:r>
    </w:p>
    <w:p w14:paraId="0DCB4B86" w14:textId="77777777" w:rsidR="0037044D" w:rsidRPr="007124F0" w:rsidRDefault="0037044D" w:rsidP="00FD1326">
      <w:pPr>
        <w:keepLines/>
        <w:widowControl w:val="0"/>
        <w:rPr>
          <w:noProof/>
        </w:rPr>
      </w:pPr>
    </w:p>
    <w:p w14:paraId="4B1D140B" w14:textId="77777777" w:rsidR="0037044D" w:rsidRPr="007124F0" w:rsidRDefault="0037044D" w:rsidP="00FD1326">
      <w:pPr>
        <w:keepLines/>
        <w:widowControl w:val="0"/>
        <w:rPr>
          <w:noProof/>
        </w:rPr>
      </w:pPr>
    </w:p>
    <w:p w14:paraId="3596C4F6" w14:textId="77777777" w:rsidR="0037044D" w:rsidRPr="007124F0" w:rsidRDefault="0037044D" w:rsidP="00FD1326">
      <w:pPr>
        <w:keepLines/>
        <w:widowControl w:val="0"/>
        <w:rPr>
          <w:noProof/>
        </w:rPr>
      </w:pPr>
    </w:p>
    <w:p w14:paraId="740ED879" w14:textId="77777777" w:rsidR="0037044D" w:rsidRPr="007124F0" w:rsidRDefault="0037044D" w:rsidP="00FD1326">
      <w:pPr>
        <w:keepLines/>
        <w:widowControl w:val="0"/>
        <w:rPr>
          <w:noProof/>
        </w:rPr>
      </w:pPr>
    </w:p>
    <w:p w14:paraId="78938241" w14:textId="77777777" w:rsidR="0037044D" w:rsidRPr="007124F0" w:rsidRDefault="0037044D" w:rsidP="00FD1326">
      <w:pPr>
        <w:keepLines/>
        <w:widowControl w:val="0"/>
        <w:rPr>
          <w:noProof/>
        </w:rPr>
      </w:pPr>
    </w:p>
    <w:p w14:paraId="4DF8F1D2" w14:textId="77777777" w:rsidR="0037044D" w:rsidRDefault="0037044D" w:rsidP="00FD1326">
      <w:pPr>
        <w:keepLines/>
        <w:widowControl w:val="0"/>
        <w:rPr>
          <w:noProof/>
        </w:rPr>
      </w:pPr>
    </w:p>
    <w:p w14:paraId="6261E904" w14:textId="77777777" w:rsidR="005A3E7C" w:rsidRPr="007124F0" w:rsidRDefault="005A3E7C" w:rsidP="00FD1326">
      <w:pPr>
        <w:keepLines/>
        <w:widowControl w:val="0"/>
        <w:rPr>
          <w:noProof/>
        </w:rPr>
      </w:pPr>
    </w:p>
    <w:p w14:paraId="61353596" w14:textId="77777777" w:rsidR="0037044D" w:rsidRPr="007124F0" w:rsidRDefault="0037044D" w:rsidP="00FD1326">
      <w:pPr>
        <w:keepLines/>
        <w:widowControl w:val="0"/>
        <w:rPr>
          <w:noProof/>
        </w:rPr>
      </w:pPr>
    </w:p>
    <w:p w14:paraId="5155B45A" w14:textId="77777777" w:rsidR="0037044D" w:rsidRPr="007124F0" w:rsidRDefault="0037044D" w:rsidP="00FD1326">
      <w:pPr>
        <w:keepLines/>
        <w:widowControl w:val="0"/>
        <w:rPr>
          <w:noProof/>
        </w:rPr>
      </w:pPr>
    </w:p>
    <w:p w14:paraId="5FF4BA02" w14:textId="77777777" w:rsidR="0037044D" w:rsidRPr="007124F0" w:rsidRDefault="0037044D" w:rsidP="00FD1326">
      <w:pPr>
        <w:keepLines/>
        <w:widowControl w:val="0"/>
        <w:jc w:val="both"/>
        <w:rPr>
          <w:rFonts w:ascii="Tahoma" w:hAnsi="Tahoma" w:cs="Tahoma"/>
          <w:b/>
          <w:i/>
          <w:noProof/>
          <w:sz w:val="18"/>
          <w:szCs w:val="18"/>
          <w:u w:val="single"/>
        </w:rPr>
      </w:pPr>
      <w:r w:rsidRPr="007124F0">
        <w:rPr>
          <w:rFonts w:ascii="Tahoma" w:hAnsi="Tahoma" w:cs="Tahoma"/>
          <w:b/>
          <w:i/>
          <w:noProof/>
          <w:sz w:val="18"/>
          <w:szCs w:val="18"/>
          <w:u w:val="single"/>
        </w:rPr>
        <w:t xml:space="preserve">Opomba: </w:t>
      </w:r>
    </w:p>
    <w:p w14:paraId="4A90CC59" w14:textId="77777777" w:rsidR="0037044D" w:rsidRPr="007124F0" w:rsidRDefault="0037044D" w:rsidP="00FD1326">
      <w:pPr>
        <w:keepLines/>
        <w:widowControl w:val="0"/>
        <w:jc w:val="both"/>
        <w:rPr>
          <w:b/>
          <w:noProof/>
        </w:rPr>
      </w:pPr>
      <w:r w:rsidRPr="007124F0">
        <w:rPr>
          <w:rFonts w:ascii="Tahoma" w:hAnsi="Tahoma" w:cs="Tahoma"/>
          <w:i/>
          <w:iCs/>
          <w:noProof/>
          <w:sz w:val="18"/>
        </w:rPr>
        <w:t>Obrazec se izpolni in podpiše</w:t>
      </w:r>
      <w:r w:rsidR="002463BF" w:rsidRPr="007124F0">
        <w:rPr>
          <w:rFonts w:ascii="Tahoma" w:hAnsi="Tahoma" w:cs="Tahoma"/>
          <w:i/>
          <w:iCs/>
          <w:noProof/>
          <w:sz w:val="18"/>
        </w:rPr>
        <w:t>,</w:t>
      </w:r>
      <w:r w:rsidRPr="007124F0">
        <w:rPr>
          <w:rFonts w:ascii="Tahoma" w:hAnsi="Tahoma" w:cs="Tahoma"/>
          <w:i/>
          <w:iCs/>
          <w:noProof/>
          <w:sz w:val="18"/>
        </w:rPr>
        <w:t xml:space="preserve"> kadar namerava ponudnik izvesti javno naročilo s podizvajalcem, ki zahteva neposredno plačilo v skladu s 94. členom ZJN-3, ter posledično služi kot priloga k pogodbi o izvedbi javnega naročila.</w:t>
      </w:r>
    </w:p>
    <w:p w14:paraId="2FFC4235" w14:textId="77777777" w:rsidR="0037044D" w:rsidRPr="007124F0" w:rsidRDefault="0037044D" w:rsidP="00FD1326">
      <w:pPr>
        <w:keepLines/>
        <w:widowControl w:val="0"/>
        <w:jc w:val="both"/>
        <w:rPr>
          <w:rFonts w:ascii="Tahoma" w:hAnsi="Tahoma" w:cs="Tahoma"/>
          <w:i/>
          <w:iCs/>
          <w:noProof/>
          <w:sz w:val="18"/>
        </w:rPr>
      </w:pPr>
    </w:p>
    <w:p w14:paraId="7B84B6DA" w14:textId="77777777" w:rsidR="0037044D" w:rsidRPr="007124F0" w:rsidRDefault="0037044D" w:rsidP="00FD1326">
      <w:pPr>
        <w:keepLines/>
        <w:widowControl w:val="0"/>
        <w:jc w:val="both"/>
        <w:rPr>
          <w:rFonts w:ascii="Tahoma" w:hAnsi="Tahoma" w:cs="Tahoma"/>
          <w:i/>
          <w:iCs/>
          <w:noProof/>
          <w:sz w:val="18"/>
        </w:rPr>
      </w:pPr>
      <w:r w:rsidRPr="007124F0">
        <w:rPr>
          <w:rFonts w:ascii="Tahoma" w:hAnsi="Tahoma" w:cs="Tahoma"/>
          <w:i/>
          <w:iCs/>
          <w:noProof/>
          <w:sz w:val="18"/>
        </w:rPr>
        <w:t xml:space="preserve">V primeru, da ponudnik ne namerava izvesti javno naročilo s podizvajalcem, ki zahteva neposredno plačilo, obrazca ni potrebno izpolniti.  </w:t>
      </w:r>
    </w:p>
    <w:p w14:paraId="2D67D3F7" w14:textId="77777777" w:rsidR="0037044D" w:rsidRPr="007124F0" w:rsidRDefault="0037044D" w:rsidP="00FD1326">
      <w:pPr>
        <w:keepLines/>
        <w:widowControl w:val="0"/>
        <w:rPr>
          <w:noProof/>
        </w:rPr>
      </w:pPr>
    </w:p>
    <w:p w14:paraId="033B6D7F" w14:textId="77777777" w:rsidR="0037044D" w:rsidRPr="007124F0" w:rsidRDefault="0037044D" w:rsidP="00FD1326">
      <w:pPr>
        <w:keepLines/>
        <w:widowControl w:val="0"/>
        <w:rPr>
          <w:noProof/>
        </w:rPr>
      </w:pPr>
    </w:p>
    <w:p w14:paraId="19E44E8C" w14:textId="77777777" w:rsidR="0037044D" w:rsidRPr="007124F0" w:rsidRDefault="0037044D" w:rsidP="00FD1326">
      <w:pPr>
        <w:keepLines/>
        <w:widowControl w:val="0"/>
        <w:rPr>
          <w:rFonts w:ascii="Tahoma" w:hAnsi="Tahoma" w:cs="Tahoma"/>
          <w:noProof/>
        </w:rPr>
      </w:pPr>
      <w:r w:rsidRPr="007124F0">
        <w:rPr>
          <w:rFonts w:ascii="Tahoma" w:hAnsi="Tahoma" w:cs="Tahoma"/>
          <w:b/>
          <w:i/>
          <w:noProof/>
          <w:sz w:val="18"/>
          <w:szCs w:val="18"/>
        </w:rPr>
        <w:t xml:space="preserve">Navodilo: </w:t>
      </w:r>
    </w:p>
    <w:p w14:paraId="66A6072F" w14:textId="77777777" w:rsidR="0037044D" w:rsidRPr="007124F0" w:rsidRDefault="0037044D" w:rsidP="00FD1326">
      <w:pPr>
        <w:keepLines/>
        <w:widowControl w:val="0"/>
        <w:tabs>
          <w:tab w:val="left" w:pos="567"/>
          <w:tab w:val="num" w:pos="851"/>
          <w:tab w:val="left" w:pos="993"/>
        </w:tabs>
        <w:jc w:val="both"/>
        <w:rPr>
          <w:rFonts w:ascii="Tahoma" w:hAnsi="Tahoma" w:cs="Tahoma"/>
          <w:noProof/>
        </w:rPr>
      </w:pPr>
      <w:r w:rsidRPr="007124F0">
        <w:rPr>
          <w:rFonts w:ascii="Tahoma" w:hAnsi="Tahoma" w:cs="Tahoma"/>
          <w:i/>
          <w:noProof/>
          <w:sz w:val="18"/>
        </w:rPr>
        <w:t xml:space="preserve">Ponudnik </w:t>
      </w:r>
      <w:r w:rsidRPr="007124F0">
        <w:rPr>
          <w:rFonts w:ascii="Tahoma" w:hAnsi="Tahoma" w:cs="Tahoma"/>
          <w:i/>
          <w:noProof/>
          <w:sz w:val="18"/>
          <w:u w:val="single"/>
        </w:rPr>
        <w:t>obrazec</w:t>
      </w:r>
      <w:r w:rsidRPr="007124F0">
        <w:rPr>
          <w:rFonts w:ascii="Tahoma" w:hAnsi="Tahoma" w:cs="Tahoma"/>
          <w:b/>
          <w:i/>
          <w:noProof/>
          <w:sz w:val="18"/>
        </w:rPr>
        <w:t xml:space="preserve"> </w:t>
      </w:r>
      <w:r w:rsidRPr="007124F0">
        <w:rPr>
          <w:rFonts w:ascii="Tahoma" w:hAnsi="Tahoma" w:cs="Tahoma"/>
          <w:i/>
          <w:noProof/>
          <w:sz w:val="18"/>
        </w:rPr>
        <w:t>v okviru sistema e-JN</w:t>
      </w:r>
      <w:r w:rsidRPr="007124F0">
        <w:rPr>
          <w:rFonts w:ascii="Tahoma" w:hAnsi="Tahoma" w:cs="Tahoma"/>
          <w:b/>
          <w:i/>
          <w:noProof/>
          <w:sz w:val="18"/>
        </w:rPr>
        <w:t xml:space="preserve"> </w:t>
      </w:r>
      <w:r w:rsidRPr="007124F0">
        <w:rPr>
          <w:rFonts w:ascii="Tahoma" w:hAnsi="Tahoma" w:cs="Tahoma"/>
          <w:b/>
          <w:i/>
          <w:noProof/>
          <w:sz w:val="18"/>
          <w:u w:val="single"/>
        </w:rPr>
        <w:t xml:space="preserve">naloži ločeno v </w:t>
      </w:r>
      <w:r w:rsidR="00BA38F2" w:rsidRPr="007124F0">
        <w:rPr>
          <w:rFonts w:ascii="Tahoma" w:hAnsi="Tahoma" w:cs="Tahoma"/>
          <w:b/>
          <w:i/>
          <w:noProof/>
          <w:sz w:val="18"/>
          <w:u w:val="single"/>
        </w:rPr>
        <w:t>Razdelek »DOKUMENTI«, del »Ostale priloge«</w:t>
      </w:r>
      <w:r w:rsidRPr="007124F0">
        <w:rPr>
          <w:rFonts w:ascii="Tahoma" w:hAnsi="Tahoma" w:cs="Tahoma"/>
          <w:b/>
          <w:i/>
          <w:noProof/>
          <w:sz w:val="18"/>
          <w:u w:val="single"/>
        </w:rPr>
        <w:t>!!!</w:t>
      </w:r>
    </w:p>
    <w:p w14:paraId="0A6E7B02" w14:textId="77777777" w:rsidR="0037044D" w:rsidRPr="007124F0" w:rsidRDefault="0037044D" w:rsidP="00FD1326">
      <w:pPr>
        <w:keepLines/>
        <w:widowControl w:val="0"/>
        <w:rPr>
          <w:noProof/>
        </w:rPr>
      </w:pPr>
    </w:p>
    <w:p w14:paraId="4B71A28A" w14:textId="77777777" w:rsidR="0037044D" w:rsidRPr="007124F0" w:rsidRDefault="0037044D" w:rsidP="00FD1326">
      <w:pPr>
        <w:keepLines/>
        <w:widowControl w:val="0"/>
        <w:rPr>
          <w:noProof/>
        </w:rPr>
      </w:pPr>
    </w:p>
    <w:p w14:paraId="6175656B" w14:textId="77777777" w:rsidR="0037044D" w:rsidRPr="007124F0" w:rsidRDefault="0037044D" w:rsidP="00FD1326">
      <w:pPr>
        <w:keepLines/>
        <w:widowControl w:val="0"/>
        <w:tabs>
          <w:tab w:val="left" w:pos="567"/>
          <w:tab w:val="num" w:pos="851"/>
          <w:tab w:val="left" w:pos="993"/>
        </w:tabs>
        <w:jc w:val="both"/>
        <w:rPr>
          <w:rFonts w:ascii="Tahoma" w:hAnsi="Tahoma" w:cs="Tahoma"/>
          <w:noProof/>
        </w:rPr>
      </w:pPr>
    </w:p>
    <w:p w14:paraId="6FC0992D" w14:textId="77777777" w:rsidR="0037044D" w:rsidRPr="007124F0" w:rsidRDefault="0037044D" w:rsidP="00FD1326">
      <w:pPr>
        <w:keepLines/>
        <w:widowControl w:val="0"/>
        <w:rPr>
          <w:noProof/>
        </w:rPr>
      </w:pPr>
    </w:p>
    <w:p w14:paraId="4AC15559" w14:textId="77777777" w:rsidR="0037044D" w:rsidRPr="007124F0" w:rsidRDefault="0037044D" w:rsidP="00FD1326">
      <w:pPr>
        <w:keepLines/>
        <w:widowControl w:val="0"/>
        <w:rPr>
          <w:noProof/>
        </w:rPr>
      </w:pPr>
      <w:r w:rsidRPr="007124F0">
        <w:rPr>
          <w:noProof/>
        </w:rPr>
        <w:br w:type="page"/>
      </w:r>
    </w:p>
    <w:tbl>
      <w:tblPr>
        <w:tblW w:w="9781" w:type="dxa"/>
        <w:tblInd w:w="-14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26"/>
        <w:gridCol w:w="7973"/>
        <w:gridCol w:w="912"/>
        <w:gridCol w:w="470"/>
      </w:tblGrid>
      <w:tr w:rsidR="0037044D" w:rsidRPr="007124F0" w14:paraId="4F4BCB72" w14:textId="77777777" w:rsidTr="0037044D">
        <w:tc>
          <w:tcPr>
            <w:tcW w:w="426" w:type="dxa"/>
            <w:tcBorders>
              <w:top w:val="single" w:sz="4" w:space="0" w:color="auto"/>
              <w:bottom w:val="single" w:sz="4" w:space="0" w:color="auto"/>
              <w:right w:val="nil"/>
            </w:tcBorders>
          </w:tcPr>
          <w:p w14:paraId="75F416DD" w14:textId="77777777" w:rsidR="0037044D" w:rsidRPr="007124F0" w:rsidRDefault="0037044D" w:rsidP="00FD1326">
            <w:pPr>
              <w:keepLines/>
              <w:widowControl w:val="0"/>
              <w:jc w:val="right"/>
              <w:rPr>
                <w:rFonts w:ascii="Tahoma" w:hAnsi="Tahoma" w:cs="Tahoma"/>
                <w:noProof/>
              </w:rPr>
            </w:pPr>
            <w:r w:rsidRPr="007124F0">
              <w:rPr>
                <w:noProof/>
              </w:rPr>
              <w:lastRenderedPageBreak/>
              <w:br w:type="page"/>
            </w:r>
            <w:r w:rsidRPr="007124F0">
              <w:rPr>
                <w:noProof/>
              </w:rPr>
              <w:br w:type="page"/>
            </w:r>
            <w:r w:rsidRPr="007124F0">
              <w:rPr>
                <w:noProof/>
              </w:rPr>
              <w:br w:type="page"/>
            </w:r>
            <w:r w:rsidRPr="007124F0">
              <w:rPr>
                <w:noProof/>
              </w:rPr>
              <w:br w:type="page"/>
            </w:r>
            <w:r w:rsidRPr="007124F0">
              <w:rPr>
                <w:rFonts w:ascii="Tahoma" w:hAnsi="Tahoma" w:cs="Tahoma"/>
                <w:b/>
                <w:noProof/>
              </w:rPr>
              <w:br w:type="page"/>
            </w:r>
          </w:p>
        </w:tc>
        <w:tc>
          <w:tcPr>
            <w:tcW w:w="7973" w:type="dxa"/>
            <w:tcBorders>
              <w:top w:val="single" w:sz="4" w:space="0" w:color="auto"/>
              <w:left w:val="nil"/>
              <w:bottom w:val="single" w:sz="4" w:space="0" w:color="auto"/>
            </w:tcBorders>
          </w:tcPr>
          <w:p w14:paraId="301E0CD4" w14:textId="77777777" w:rsidR="0037044D" w:rsidRPr="007124F0" w:rsidRDefault="0037044D" w:rsidP="00FD1326">
            <w:pPr>
              <w:keepLines/>
              <w:widowControl w:val="0"/>
              <w:jc w:val="both"/>
              <w:rPr>
                <w:rFonts w:ascii="Tahoma" w:hAnsi="Tahoma" w:cs="Tahoma"/>
                <w:noProof/>
              </w:rPr>
            </w:pPr>
            <w:r w:rsidRPr="007124F0">
              <w:rPr>
                <w:rFonts w:ascii="Tahoma" w:hAnsi="Tahoma" w:cs="Tahoma"/>
                <w:noProof/>
              </w:rPr>
              <w:t>SEZNAM SUBJEKTOV, KATERIH ZMOGLJIVOST</w:t>
            </w:r>
            <w:r w:rsidR="00114333">
              <w:rPr>
                <w:rFonts w:ascii="Tahoma" w:hAnsi="Tahoma" w:cs="Tahoma"/>
                <w:noProof/>
              </w:rPr>
              <w:t>I</w:t>
            </w:r>
            <w:r w:rsidRPr="007124F0">
              <w:rPr>
                <w:rFonts w:ascii="Tahoma" w:hAnsi="Tahoma" w:cs="Tahoma"/>
                <w:noProof/>
              </w:rPr>
              <w:t xml:space="preserve"> UPORABLJA PONUDNIK  </w:t>
            </w:r>
          </w:p>
        </w:tc>
        <w:tc>
          <w:tcPr>
            <w:tcW w:w="912" w:type="dxa"/>
            <w:tcBorders>
              <w:top w:val="single" w:sz="4" w:space="0" w:color="auto"/>
              <w:bottom w:val="single" w:sz="4" w:space="0" w:color="auto"/>
              <w:right w:val="nil"/>
            </w:tcBorders>
          </w:tcPr>
          <w:p w14:paraId="0BDEF444" w14:textId="77777777" w:rsidR="0037044D" w:rsidRPr="007124F0" w:rsidRDefault="0037044D" w:rsidP="00FD1326">
            <w:pPr>
              <w:keepLines/>
              <w:widowControl w:val="0"/>
              <w:jc w:val="right"/>
              <w:rPr>
                <w:rFonts w:ascii="Tahoma" w:hAnsi="Tahoma" w:cs="Tahoma"/>
                <w:b/>
                <w:noProof/>
              </w:rPr>
            </w:pPr>
            <w:r w:rsidRPr="007124F0">
              <w:rPr>
                <w:rFonts w:ascii="Tahoma" w:hAnsi="Tahoma" w:cs="Tahoma"/>
                <w:b/>
                <w:i/>
                <w:noProof/>
              </w:rPr>
              <w:t xml:space="preserve">Priloga </w:t>
            </w:r>
          </w:p>
        </w:tc>
        <w:tc>
          <w:tcPr>
            <w:tcW w:w="470" w:type="dxa"/>
            <w:tcBorders>
              <w:top w:val="single" w:sz="4" w:space="0" w:color="auto"/>
              <w:left w:val="nil"/>
              <w:bottom w:val="single" w:sz="4" w:space="0" w:color="auto"/>
            </w:tcBorders>
          </w:tcPr>
          <w:p w14:paraId="034D809D" w14:textId="77777777" w:rsidR="0037044D" w:rsidRPr="007124F0" w:rsidRDefault="0037044D" w:rsidP="00FD1326">
            <w:pPr>
              <w:keepLines/>
              <w:widowControl w:val="0"/>
              <w:rPr>
                <w:rFonts w:ascii="Tahoma" w:hAnsi="Tahoma" w:cs="Tahoma"/>
                <w:b/>
                <w:i/>
                <w:noProof/>
              </w:rPr>
            </w:pPr>
            <w:r w:rsidRPr="007124F0">
              <w:rPr>
                <w:rFonts w:ascii="Tahoma" w:hAnsi="Tahoma" w:cs="Tahoma"/>
                <w:b/>
                <w:i/>
                <w:noProof/>
              </w:rPr>
              <w:t>6</w:t>
            </w:r>
          </w:p>
        </w:tc>
      </w:tr>
    </w:tbl>
    <w:p w14:paraId="29C8A80A" w14:textId="77777777" w:rsidR="0037044D" w:rsidRPr="007124F0" w:rsidRDefault="0037044D" w:rsidP="00FD1326">
      <w:pPr>
        <w:keepLines/>
        <w:widowControl w:val="0"/>
        <w:rPr>
          <w:noProof/>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2378"/>
        <w:gridCol w:w="457"/>
        <w:gridCol w:w="2835"/>
      </w:tblGrid>
      <w:tr w:rsidR="0037044D" w:rsidRPr="007124F0" w14:paraId="57287E48" w14:textId="77777777" w:rsidTr="00325128">
        <w:trPr>
          <w:trHeight w:val="511"/>
          <w:jc w:val="center"/>
        </w:trPr>
        <w:tc>
          <w:tcPr>
            <w:tcW w:w="9634" w:type="dxa"/>
            <w:gridSpan w:val="4"/>
            <w:vAlign w:val="center"/>
          </w:tcPr>
          <w:p w14:paraId="11E34706" w14:textId="66AB64F4" w:rsidR="0037044D" w:rsidRPr="007124F0" w:rsidRDefault="0037044D" w:rsidP="00FD1326">
            <w:pPr>
              <w:keepLines/>
              <w:widowControl w:val="0"/>
              <w:jc w:val="center"/>
              <w:rPr>
                <w:rFonts w:ascii="Tahoma" w:hAnsi="Tahoma" w:cs="Tahoma"/>
                <w:noProof/>
                <w:sz w:val="18"/>
                <w:szCs w:val="18"/>
              </w:rPr>
            </w:pPr>
            <w:r w:rsidRPr="007124F0">
              <w:rPr>
                <w:rFonts w:ascii="Tahoma" w:hAnsi="Tahoma" w:cs="Tahoma"/>
                <w:noProof/>
                <w:sz w:val="18"/>
                <w:szCs w:val="18"/>
              </w:rPr>
              <w:t xml:space="preserve">Javno naročilo: </w:t>
            </w:r>
            <w:r w:rsidR="00473F90">
              <w:rPr>
                <w:rFonts w:ascii="Tahoma" w:hAnsi="Tahoma" w:cs="Tahoma"/>
                <w:b/>
                <w:noProof/>
                <w:sz w:val="18"/>
                <w:szCs w:val="18"/>
              </w:rPr>
              <w:t>VKS-</w:t>
            </w:r>
            <w:r w:rsidR="004876C4">
              <w:rPr>
                <w:rFonts w:ascii="Tahoma" w:hAnsi="Tahoma" w:cs="Tahoma"/>
                <w:b/>
                <w:noProof/>
                <w:sz w:val="18"/>
                <w:szCs w:val="18"/>
              </w:rPr>
              <w:t>6/25</w:t>
            </w:r>
            <w:r w:rsidR="009601C3" w:rsidRPr="007124F0">
              <w:rPr>
                <w:rFonts w:ascii="Tahoma" w:hAnsi="Tahoma" w:cs="Tahoma"/>
                <w:b/>
                <w:noProof/>
                <w:sz w:val="18"/>
                <w:szCs w:val="18"/>
              </w:rPr>
              <w:t>–»</w:t>
            </w:r>
            <w:r w:rsidR="00F43C71">
              <w:rPr>
                <w:rFonts w:ascii="Tahoma" w:hAnsi="Tahoma" w:cs="Tahoma"/>
                <w:b/>
                <w:noProof/>
                <w:sz w:val="18"/>
                <w:szCs w:val="18"/>
              </w:rPr>
              <w:t>Dobava sezonskega cvetja, trajnic in substratov ter dendrološkega materiala</w:t>
            </w:r>
            <w:r w:rsidRPr="007124F0">
              <w:rPr>
                <w:rFonts w:ascii="Tahoma" w:hAnsi="Tahoma" w:cs="Tahoma"/>
                <w:b/>
                <w:noProof/>
                <w:sz w:val="18"/>
                <w:szCs w:val="18"/>
              </w:rPr>
              <w:t xml:space="preserve">« </w:t>
            </w:r>
          </w:p>
        </w:tc>
      </w:tr>
      <w:tr w:rsidR="00627881" w:rsidRPr="007124F0" w14:paraId="0CADCC0E" w14:textId="77777777" w:rsidTr="00627881">
        <w:trPr>
          <w:trHeight w:val="597"/>
          <w:jc w:val="center"/>
        </w:trPr>
        <w:tc>
          <w:tcPr>
            <w:tcW w:w="3964" w:type="dxa"/>
            <w:vAlign w:val="center"/>
          </w:tcPr>
          <w:p w14:paraId="47816679" w14:textId="77777777" w:rsidR="00627881" w:rsidRPr="007124F0" w:rsidRDefault="00627881" w:rsidP="00FD1326">
            <w:pPr>
              <w:keepLines/>
              <w:widowControl w:val="0"/>
              <w:rPr>
                <w:rFonts w:ascii="Tahoma" w:hAnsi="Tahoma" w:cs="Tahoma"/>
                <w:sz w:val="18"/>
                <w:szCs w:val="18"/>
              </w:rPr>
            </w:pPr>
            <w:r w:rsidRPr="007124F0">
              <w:rPr>
                <w:rFonts w:ascii="Tahoma" w:hAnsi="Tahoma" w:cs="Tahoma"/>
                <w:sz w:val="18"/>
                <w:szCs w:val="18"/>
              </w:rPr>
              <w:t>Naziv subjekta</w:t>
            </w:r>
          </w:p>
        </w:tc>
        <w:tc>
          <w:tcPr>
            <w:tcW w:w="5670" w:type="dxa"/>
            <w:gridSpan w:val="3"/>
            <w:vAlign w:val="center"/>
          </w:tcPr>
          <w:p w14:paraId="4A451363" w14:textId="77777777" w:rsidR="00627881" w:rsidRPr="007124F0" w:rsidRDefault="00627881" w:rsidP="00FD1326">
            <w:pPr>
              <w:keepLines/>
              <w:widowControl w:val="0"/>
              <w:rPr>
                <w:rFonts w:ascii="Tahoma" w:hAnsi="Tahoma" w:cs="Tahoma"/>
                <w:sz w:val="18"/>
                <w:szCs w:val="18"/>
              </w:rPr>
            </w:pPr>
          </w:p>
          <w:p w14:paraId="5705983A" w14:textId="77777777" w:rsidR="00627881" w:rsidRPr="007124F0" w:rsidRDefault="00627881" w:rsidP="00FD1326">
            <w:pPr>
              <w:keepLines/>
              <w:widowControl w:val="0"/>
              <w:rPr>
                <w:rFonts w:ascii="Tahoma" w:hAnsi="Tahoma" w:cs="Tahoma"/>
                <w:sz w:val="18"/>
                <w:szCs w:val="18"/>
              </w:rPr>
            </w:pPr>
          </w:p>
        </w:tc>
      </w:tr>
      <w:tr w:rsidR="00627881" w:rsidRPr="007124F0" w14:paraId="35E2E7F1" w14:textId="77777777" w:rsidTr="00627881">
        <w:trPr>
          <w:trHeight w:val="562"/>
          <w:jc w:val="center"/>
        </w:trPr>
        <w:tc>
          <w:tcPr>
            <w:tcW w:w="3964" w:type="dxa"/>
            <w:vAlign w:val="center"/>
          </w:tcPr>
          <w:p w14:paraId="0279E68B" w14:textId="77777777" w:rsidR="00627881" w:rsidRPr="007124F0" w:rsidRDefault="00627881" w:rsidP="00FD1326">
            <w:pPr>
              <w:keepLines/>
              <w:widowControl w:val="0"/>
              <w:rPr>
                <w:rFonts w:ascii="Tahoma" w:hAnsi="Tahoma" w:cs="Tahoma"/>
                <w:sz w:val="18"/>
                <w:szCs w:val="18"/>
              </w:rPr>
            </w:pPr>
            <w:r w:rsidRPr="007124F0">
              <w:rPr>
                <w:rFonts w:ascii="Tahoma" w:hAnsi="Tahoma" w:cs="Tahoma"/>
                <w:sz w:val="18"/>
                <w:szCs w:val="18"/>
              </w:rPr>
              <w:t>Polni naslov</w:t>
            </w:r>
          </w:p>
        </w:tc>
        <w:tc>
          <w:tcPr>
            <w:tcW w:w="5670" w:type="dxa"/>
            <w:gridSpan w:val="3"/>
            <w:vAlign w:val="center"/>
          </w:tcPr>
          <w:p w14:paraId="198E117B" w14:textId="77777777" w:rsidR="00627881" w:rsidRPr="007124F0" w:rsidRDefault="00627881" w:rsidP="00FD1326">
            <w:pPr>
              <w:keepLines/>
              <w:widowControl w:val="0"/>
              <w:rPr>
                <w:rFonts w:ascii="Tahoma" w:hAnsi="Tahoma" w:cs="Tahoma"/>
                <w:sz w:val="18"/>
                <w:szCs w:val="18"/>
              </w:rPr>
            </w:pPr>
          </w:p>
          <w:p w14:paraId="7A414AE3" w14:textId="77777777" w:rsidR="00627881" w:rsidRPr="007124F0" w:rsidRDefault="00627881" w:rsidP="00FD1326">
            <w:pPr>
              <w:keepLines/>
              <w:widowControl w:val="0"/>
              <w:rPr>
                <w:rFonts w:ascii="Tahoma" w:hAnsi="Tahoma" w:cs="Tahoma"/>
                <w:sz w:val="18"/>
                <w:szCs w:val="18"/>
              </w:rPr>
            </w:pPr>
          </w:p>
        </w:tc>
      </w:tr>
      <w:tr w:rsidR="00627881" w:rsidRPr="007124F0" w14:paraId="0CEFBAA8" w14:textId="77777777" w:rsidTr="00627881">
        <w:trPr>
          <w:trHeight w:val="405"/>
          <w:jc w:val="center"/>
        </w:trPr>
        <w:tc>
          <w:tcPr>
            <w:tcW w:w="3964" w:type="dxa"/>
            <w:vAlign w:val="center"/>
          </w:tcPr>
          <w:p w14:paraId="5CE8DD98" w14:textId="77777777" w:rsidR="00627881" w:rsidRPr="007124F0" w:rsidRDefault="00627881" w:rsidP="00FD1326">
            <w:pPr>
              <w:keepLines/>
              <w:widowControl w:val="0"/>
              <w:rPr>
                <w:rFonts w:ascii="Tahoma" w:hAnsi="Tahoma" w:cs="Tahoma"/>
                <w:sz w:val="18"/>
                <w:szCs w:val="18"/>
              </w:rPr>
            </w:pPr>
            <w:r w:rsidRPr="007124F0">
              <w:rPr>
                <w:rFonts w:ascii="Tahoma" w:hAnsi="Tahoma" w:cs="Tahoma"/>
                <w:sz w:val="18"/>
                <w:szCs w:val="18"/>
              </w:rPr>
              <w:t xml:space="preserve">Matična </w:t>
            </w:r>
            <w:r w:rsidRPr="007124F0">
              <w:rPr>
                <w:rFonts w:ascii="Tahoma" w:hAnsi="Tahoma" w:cs="Tahoma"/>
                <w:sz w:val="18"/>
                <w:szCs w:val="18"/>
                <w:u w:val="single"/>
              </w:rPr>
              <w:t>in</w:t>
            </w:r>
            <w:r w:rsidRPr="007124F0">
              <w:rPr>
                <w:rFonts w:ascii="Tahoma" w:hAnsi="Tahoma" w:cs="Tahoma"/>
                <w:sz w:val="18"/>
                <w:szCs w:val="18"/>
              </w:rPr>
              <w:t xml:space="preserve"> davčna številka subjekta</w:t>
            </w:r>
          </w:p>
        </w:tc>
        <w:tc>
          <w:tcPr>
            <w:tcW w:w="2378" w:type="dxa"/>
            <w:vAlign w:val="center"/>
          </w:tcPr>
          <w:p w14:paraId="6C89F046" w14:textId="77777777" w:rsidR="00627881" w:rsidRPr="007124F0" w:rsidRDefault="00627881" w:rsidP="00FD1326">
            <w:pPr>
              <w:keepLines/>
              <w:widowControl w:val="0"/>
              <w:rPr>
                <w:rFonts w:ascii="Tahoma" w:hAnsi="Tahoma" w:cs="Tahoma"/>
                <w:sz w:val="18"/>
                <w:szCs w:val="18"/>
              </w:rPr>
            </w:pPr>
          </w:p>
        </w:tc>
        <w:tc>
          <w:tcPr>
            <w:tcW w:w="3292" w:type="dxa"/>
            <w:gridSpan w:val="2"/>
            <w:vAlign w:val="center"/>
          </w:tcPr>
          <w:p w14:paraId="02D3A864" w14:textId="77777777" w:rsidR="00627881" w:rsidRPr="007124F0" w:rsidRDefault="00627881" w:rsidP="00FD1326">
            <w:pPr>
              <w:keepLines/>
              <w:widowControl w:val="0"/>
              <w:rPr>
                <w:rFonts w:ascii="Tahoma" w:hAnsi="Tahoma" w:cs="Tahoma"/>
                <w:sz w:val="18"/>
                <w:szCs w:val="18"/>
              </w:rPr>
            </w:pPr>
          </w:p>
        </w:tc>
      </w:tr>
      <w:tr w:rsidR="00627881" w:rsidRPr="007124F0" w14:paraId="770C001E" w14:textId="77777777" w:rsidTr="00627881">
        <w:trPr>
          <w:trHeight w:val="1694"/>
          <w:jc w:val="center"/>
        </w:trPr>
        <w:tc>
          <w:tcPr>
            <w:tcW w:w="3964" w:type="dxa"/>
            <w:vAlign w:val="center"/>
          </w:tcPr>
          <w:p w14:paraId="63D86698" w14:textId="77777777" w:rsidR="00627881" w:rsidRPr="007124F0" w:rsidRDefault="00627881" w:rsidP="00FD1326">
            <w:pPr>
              <w:keepLines/>
              <w:widowControl w:val="0"/>
              <w:jc w:val="center"/>
              <w:rPr>
                <w:rFonts w:ascii="Tahoma" w:hAnsi="Tahoma" w:cs="Tahoma"/>
                <w:sz w:val="18"/>
                <w:szCs w:val="18"/>
              </w:rPr>
            </w:pPr>
          </w:p>
          <w:p w14:paraId="7FE4C274" w14:textId="77777777" w:rsidR="00627881" w:rsidRPr="007124F0" w:rsidRDefault="00627881" w:rsidP="00FD1326">
            <w:pPr>
              <w:keepLines/>
              <w:widowControl w:val="0"/>
              <w:jc w:val="center"/>
              <w:rPr>
                <w:rFonts w:ascii="Tahoma" w:hAnsi="Tahoma" w:cs="Tahoma"/>
                <w:sz w:val="18"/>
                <w:szCs w:val="18"/>
              </w:rPr>
            </w:pPr>
          </w:p>
          <w:p w14:paraId="0604C69E" w14:textId="77777777" w:rsidR="00627881" w:rsidRPr="007124F0" w:rsidRDefault="00627881" w:rsidP="00FD1326">
            <w:pPr>
              <w:keepLines/>
              <w:widowControl w:val="0"/>
              <w:rPr>
                <w:rFonts w:ascii="Tahoma" w:hAnsi="Tahoma" w:cs="Tahoma"/>
                <w:sz w:val="18"/>
                <w:szCs w:val="18"/>
              </w:rPr>
            </w:pPr>
            <w:r w:rsidRPr="007124F0">
              <w:rPr>
                <w:rFonts w:ascii="Tahoma" w:hAnsi="Tahoma" w:cs="Tahoma"/>
                <w:sz w:val="18"/>
                <w:szCs w:val="18"/>
              </w:rPr>
              <w:t>Vsak del javnega naročila, za katere namerava ponudnik uporabiti zmogljivost subjekta</w:t>
            </w:r>
          </w:p>
          <w:p w14:paraId="00445339" w14:textId="77777777" w:rsidR="00627881" w:rsidRPr="007124F0" w:rsidRDefault="00627881" w:rsidP="00FD1326">
            <w:pPr>
              <w:keepLines/>
              <w:widowControl w:val="0"/>
              <w:rPr>
                <w:rFonts w:ascii="Tahoma" w:hAnsi="Tahoma" w:cs="Tahoma"/>
                <w:sz w:val="18"/>
                <w:szCs w:val="18"/>
              </w:rPr>
            </w:pPr>
          </w:p>
          <w:p w14:paraId="5839718B" w14:textId="77777777" w:rsidR="00627881" w:rsidRPr="007124F0" w:rsidRDefault="00627881" w:rsidP="00FD1326">
            <w:pPr>
              <w:keepLines/>
              <w:widowControl w:val="0"/>
              <w:jc w:val="center"/>
              <w:rPr>
                <w:rFonts w:ascii="Tahoma" w:hAnsi="Tahoma" w:cs="Tahoma"/>
                <w:sz w:val="18"/>
                <w:szCs w:val="18"/>
              </w:rPr>
            </w:pPr>
          </w:p>
        </w:tc>
        <w:tc>
          <w:tcPr>
            <w:tcW w:w="5670" w:type="dxa"/>
            <w:gridSpan w:val="3"/>
            <w:vAlign w:val="center"/>
          </w:tcPr>
          <w:p w14:paraId="2EC5D869" w14:textId="77777777" w:rsidR="00627881" w:rsidRPr="007124F0" w:rsidRDefault="00627881" w:rsidP="00FD1326">
            <w:pPr>
              <w:keepLines/>
              <w:widowControl w:val="0"/>
              <w:rPr>
                <w:sz w:val="18"/>
                <w:szCs w:val="18"/>
              </w:rPr>
            </w:pPr>
          </w:p>
        </w:tc>
      </w:tr>
      <w:tr w:rsidR="00282773" w:rsidRPr="007124F0" w14:paraId="08E74BE2" w14:textId="77777777" w:rsidTr="00627881">
        <w:trPr>
          <w:trHeight w:val="450"/>
          <w:jc w:val="center"/>
        </w:trPr>
        <w:tc>
          <w:tcPr>
            <w:tcW w:w="3964" w:type="dxa"/>
            <w:vAlign w:val="center"/>
          </w:tcPr>
          <w:p w14:paraId="226D8625" w14:textId="77777777" w:rsidR="00282773" w:rsidRPr="007124F0" w:rsidRDefault="00282773" w:rsidP="00FD1326">
            <w:pPr>
              <w:keepLines/>
              <w:widowControl w:val="0"/>
              <w:rPr>
                <w:rFonts w:ascii="Tahoma" w:hAnsi="Tahoma" w:cs="Tahoma"/>
                <w:sz w:val="18"/>
                <w:szCs w:val="18"/>
              </w:rPr>
            </w:pPr>
            <w:r w:rsidRPr="007124F0">
              <w:rPr>
                <w:rFonts w:ascii="Tahoma" w:hAnsi="Tahoma" w:cs="Tahoma"/>
                <w:sz w:val="18"/>
                <w:szCs w:val="18"/>
              </w:rPr>
              <w:t>Za sklop št. (navedite)</w:t>
            </w:r>
          </w:p>
        </w:tc>
        <w:tc>
          <w:tcPr>
            <w:tcW w:w="5670" w:type="dxa"/>
            <w:gridSpan w:val="3"/>
            <w:vAlign w:val="center"/>
          </w:tcPr>
          <w:p w14:paraId="5EC00E09" w14:textId="77777777" w:rsidR="00282773" w:rsidRPr="007124F0" w:rsidRDefault="00282773" w:rsidP="00FD1326">
            <w:pPr>
              <w:keepLines/>
              <w:widowControl w:val="0"/>
              <w:rPr>
                <w:sz w:val="18"/>
                <w:szCs w:val="18"/>
              </w:rPr>
            </w:pPr>
          </w:p>
        </w:tc>
      </w:tr>
      <w:tr w:rsidR="00627881" w:rsidRPr="007124F0" w14:paraId="38FADF77" w14:textId="77777777" w:rsidTr="00627881">
        <w:trPr>
          <w:trHeight w:val="450"/>
          <w:jc w:val="center"/>
        </w:trPr>
        <w:tc>
          <w:tcPr>
            <w:tcW w:w="3964" w:type="dxa"/>
            <w:vAlign w:val="center"/>
          </w:tcPr>
          <w:p w14:paraId="2C56E40F" w14:textId="77777777" w:rsidR="00627881" w:rsidRPr="007124F0" w:rsidRDefault="00627881" w:rsidP="00FD1326">
            <w:pPr>
              <w:keepLines/>
              <w:widowControl w:val="0"/>
              <w:rPr>
                <w:rFonts w:ascii="Tahoma" w:hAnsi="Tahoma" w:cs="Tahoma"/>
                <w:i/>
                <w:sz w:val="18"/>
                <w:szCs w:val="18"/>
              </w:rPr>
            </w:pPr>
            <w:r w:rsidRPr="007124F0">
              <w:rPr>
                <w:rFonts w:ascii="Tahoma" w:hAnsi="Tahoma" w:cs="Tahoma"/>
                <w:sz w:val="18"/>
                <w:szCs w:val="18"/>
              </w:rPr>
              <w:t xml:space="preserve">Okvirna količina/delež (%) javnega naročila </w:t>
            </w:r>
          </w:p>
          <w:p w14:paraId="1C77EDD1" w14:textId="77777777" w:rsidR="00627881" w:rsidRPr="007124F0" w:rsidRDefault="00627881" w:rsidP="00FD1326">
            <w:pPr>
              <w:keepLines/>
              <w:widowControl w:val="0"/>
              <w:rPr>
                <w:rFonts w:ascii="Tahoma" w:hAnsi="Tahoma" w:cs="Tahoma"/>
                <w:sz w:val="18"/>
                <w:szCs w:val="18"/>
              </w:rPr>
            </w:pPr>
            <w:r w:rsidRPr="007124F0">
              <w:rPr>
                <w:rFonts w:ascii="Tahoma" w:hAnsi="Tahoma" w:cs="Tahoma"/>
                <w:i/>
                <w:sz w:val="16"/>
                <w:szCs w:val="18"/>
              </w:rPr>
              <w:t>(obligatorno manj kot 100%)</w:t>
            </w:r>
          </w:p>
        </w:tc>
        <w:tc>
          <w:tcPr>
            <w:tcW w:w="5670" w:type="dxa"/>
            <w:gridSpan w:val="3"/>
            <w:vAlign w:val="center"/>
          </w:tcPr>
          <w:p w14:paraId="3FEB20A6" w14:textId="77777777" w:rsidR="00627881" w:rsidRPr="007124F0" w:rsidRDefault="00627881" w:rsidP="00FD1326">
            <w:pPr>
              <w:keepLines/>
              <w:widowControl w:val="0"/>
              <w:rPr>
                <w:sz w:val="18"/>
                <w:szCs w:val="18"/>
              </w:rPr>
            </w:pPr>
          </w:p>
          <w:p w14:paraId="3A506336" w14:textId="77777777" w:rsidR="00627881" w:rsidRPr="007124F0" w:rsidRDefault="00627881" w:rsidP="00FD1326">
            <w:pPr>
              <w:keepLines/>
              <w:widowControl w:val="0"/>
              <w:rPr>
                <w:sz w:val="18"/>
                <w:szCs w:val="18"/>
              </w:rPr>
            </w:pPr>
          </w:p>
        </w:tc>
      </w:tr>
      <w:tr w:rsidR="00627881" w:rsidRPr="007124F0" w14:paraId="70303F89" w14:textId="77777777" w:rsidTr="00627881">
        <w:trPr>
          <w:trHeight w:val="348"/>
          <w:jc w:val="center"/>
        </w:trPr>
        <w:tc>
          <w:tcPr>
            <w:tcW w:w="3964" w:type="dxa"/>
            <w:vMerge w:val="restart"/>
            <w:tcBorders>
              <w:top w:val="single" w:sz="4" w:space="0" w:color="auto"/>
              <w:left w:val="single" w:sz="4" w:space="0" w:color="auto"/>
              <w:right w:val="single" w:sz="4" w:space="0" w:color="auto"/>
            </w:tcBorders>
            <w:vAlign w:val="center"/>
          </w:tcPr>
          <w:p w14:paraId="0B5BB1B3" w14:textId="77777777" w:rsidR="00627881" w:rsidRPr="007124F0" w:rsidRDefault="00627881" w:rsidP="00FD1326">
            <w:pPr>
              <w:keepLines/>
              <w:widowControl w:val="0"/>
              <w:jc w:val="both"/>
              <w:rPr>
                <w:rFonts w:ascii="Tahoma" w:hAnsi="Tahoma" w:cs="Tahoma"/>
                <w:sz w:val="16"/>
                <w:szCs w:val="18"/>
              </w:rPr>
            </w:pPr>
            <w:r w:rsidRPr="007124F0">
              <w:rPr>
                <w:rFonts w:ascii="Tahoma" w:hAnsi="Tahoma" w:cs="Tahoma"/>
                <w:sz w:val="16"/>
                <w:szCs w:val="18"/>
              </w:rPr>
              <w:t xml:space="preserve">VSE osebe, ki so člani upravnega, vodstvenega ali nadzornega organa gospodarskega subjekta ali ki imajo pooblastila za njegovo zastopanje ali odločanje ali nadzor v njem, </w:t>
            </w:r>
            <w:r w:rsidRPr="007124F0">
              <w:rPr>
                <w:rFonts w:ascii="Tahoma" w:hAnsi="Tahoma" w:cs="Tahoma"/>
                <w:b/>
                <w:sz w:val="16"/>
                <w:szCs w:val="18"/>
              </w:rPr>
              <w:t>ter</w:t>
            </w:r>
            <w:r w:rsidRPr="007124F0">
              <w:rPr>
                <w:rFonts w:ascii="Tahoma" w:hAnsi="Tahoma" w:cs="Tahoma"/>
                <w:sz w:val="16"/>
                <w:szCs w:val="18"/>
              </w:rPr>
              <w:t xml:space="preserve"> njihov </w:t>
            </w:r>
            <w:r w:rsidRPr="007124F0">
              <w:rPr>
                <w:rFonts w:ascii="Tahoma" w:hAnsi="Tahoma" w:cs="Tahoma"/>
                <w:b/>
                <w:sz w:val="16"/>
                <w:szCs w:val="18"/>
              </w:rPr>
              <w:t>EMŠO</w:t>
            </w:r>
          </w:p>
          <w:p w14:paraId="57BCCEDB" w14:textId="77777777" w:rsidR="00627881" w:rsidRPr="007124F0" w:rsidRDefault="00627881" w:rsidP="00FD1326">
            <w:pPr>
              <w:keepLines/>
              <w:widowControl w:val="0"/>
              <w:rPr>
                <w:rFonts w:ascii="Tahoma" w:hAnsi="Tahoma" w:cs="Tahoma"/>
                <w:sz w:val="8"/>
                <w:szCs w:val="18"/>
              </w:rPr>
            </w:pPr>
          </w:p>
          <w:p w14:paraId="0158958F" w14:textId="77777777" w:rsidR="00627881" w:rsidRPr="007124F0" w:rsidRDefault="00627881" w:rsidP="00FD1326">
            <w:pPr>
              <w:keepLines/>
              <w:widowControl w:val="0"/>
              <w:rPr>
                <w:rFonts w:ascii="Tahoma" w:hAnsi="Tahoma" w:cs="Tahoma"/>
                <w:i/>
                <w:sz w:val="16"/>
                <w:szCs w:val="18"/>
              </w:rPr>
            </w:pPr>
            <w:r w:rsidRPr="007124F0">
              <w:rPr>
                <w:rFonts w:ascii="Tahoma" w:hAnsi="Tahoma" w:cs="Tahoma"/>
                <w:i/>
                <w:sz w:val="16"/>
                <w:szCs w:val="18"/>
              </w:rPr>
              <w:t>/v primeru, da ste podatke vnesli v ESPD ali priložili lastno izjavo, ni potrebno izpolniti!/</w:t>
            </w:r>
          </w:p>
          <w:p w14:paraId="3E6E34F0" w14:textId="77777777" w:rsidR="00627881" w:rsidRPr="007124F0" w:rsidRDefault="00627881" w:rsidP="00FD1326">
            <w:pPr>
              <w:keepLines/>
              <w:widowControl w:val="0"/>
              <w:rPr>
                <w:rFonts w:ascii="Tahoma" w:hAnsi="Tahoma" w:cs="Tahoma"/>
                <w:i/>
                <w:sz w:val="10"/>
                <w:szCs w:val="18"/>
              </w:rPr>
            </w:pPr>
          </w:p>
          <w:p w14:paraId="24F1B88D" w14:textId="77777777" w:rsidR="00627881" w:rsidRPr="007124F0" w:rsidRDefault="00627881" w:rsidP="00FD1326">
            <w:pPr>
              <w:keepLines/>
              <w:widowControl w:val="0"/>
              <w:jc w:val="both"/>
              <w:rPr>
                <w:rFonts w:ascii="Tahoma" w:hAnsi="Tahoma" w:cs="Tahoma"/>
                <w:sz w:val="18"/>
                <w:szCs w:val="18"/>
              </w:rPr>
            </w:pPr>
            <w:r w:rsidRPr="007124F0">
              <w:rPr>
                <w:rFonts w:ascii="Tahoma" w:hAnsi="Tahoma" w:cs="Tahoma"/>
                <w:i/>
                <w:sz w:val="16"/>
                <w:szCs w:val="18"/>
              </w:rPr>
              <w:t>EMŠO se potrebuje zgolj zaradi potreb pri preverjanju nekaznovanosti v e-Dosje-u</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6841C499" w14:textId="77777777" w:rsidR="00627881" w:rsidRPr="007124F0" w:rsidRDefault="00627881" w:rsidP="00FD1326">
            <w:pPr>
              <w:keepLines/>
              <w:widowControl w:val="0"/>
              <w:jc w:val="center"/>
              <w:rPr>
                <w:rFonts w:ascii="Tahoma" w:hAnsi="Tahoma" w:cs="Tahoma"/>
                <w:sz w:val="18"/>
                <w:szCs w:val="18"/>
              </w:rPr>
            </w:pPr>
            <w:r w:rsidRPr="007124F0">
              <w:rPr>
                <w:rFonts w:ascii="Tahoma" w:hAnsi="Tahoma" w:cs="Tahoma"/>
                <w:sz w:val="18"/>
                <w:szCs w:val="18"/>
              </w:rPr>
              <w:t>Ime in priimek</w:t>
            </w:r>
          </w:p>
        </w:tc>
        <w:tc>
          <w:tcPr>
            <w:tcW w:w="2835" w:type="dxa"/>
            <w:tcBorders>
              <w:top w:val="single" w:sz="4" w:space="0" w:color="auto"/>
              <w:left w:val="single" w:sz="4" w:space="0" w:color="auto"/>
              <w:bottom w:val="single" w:sz="4" w:space="0" w:color="auto"/>
              <w:right w:val="single" w:sz="4" w:space="0" w:color="auto"/>
            </w:tcBorders>
            <w:vAlign w:val="center"/>
          </w:tcPr>
          <w:p w14:paraId="3E201772" w14:textId="77777777" w:rsidR="00627881" w:rsidRPr="007124F0" w:rsidRDefault="00627881" w:rsidP="00FD1326">
            <w:pPr>
              <w:keepLines/>
              <w:widowControl w:val="0"/>
              <w:jc w:val="center"/>
              <w:rPr>
                <w:rFonts w:ascii="Tahoma" w:hAnsi="Tahoma" w:cs="Tahoma"/>
                <w:sz w:val="18"/>
                <w:szCs w:val="18"/>
              </w:rPr>
            </w:pPr>
            <w:r w:rsidRPr="007124F0">
              <w:rPr>
                <w:rFonts w:ascii="Tahoma" w:hAnsi="Tahoma" w:cs="Tahoma"/>
                <w:sz w:val="18"/>
                <w:szCs w:val="18"/>
              </w:rPr>
              <w:t>EMŠO</w:t>
            </w:r>
          </w:p>
        </w:tc>
      </w:tr>
      <w:tr w:rsidR="00627881" w:rsidRPr="007124F0" w14:paraId="60AF30E3" w14:textId="77777777" w:rsidTr="00325128">
        <w:trPr>
          <w:trHeight w:val="1909"/>
          <w:jc w:val="center"/>
        </w:trPr>
        <w:tc>
          <w:tcPr>
            <w:tcW w:w="3964" w:type="dxa"/>
            <w:vMerge/>
            <w:tcBorders>
              <w:left w:val="single" w:sz="4" w:space="0" w:color="auto"/>
              <w:right w:val="single" w:sz="4" w:space="0" w:color="auto"/>
            </w:tcBorders>
            <w:vAlign w:val="center"/>
          </w:tcPr>
          <w:p w14:paraId="060263C8" w14:textId="77777777" w:rsidR="00627881" w:rsidRPr="007124F0" w:rsidRDefault="00627881" w:rsidP="00FD1326">
            <w:pPr>
              <w:keepLines/>
              <w:widowControl w:val="0"/>
              <w:jc w:val="both"/>
              <w:rPr>
                <w:rFonts w:ascii="Tahoma" w:hAnsi="Tahoma" w:cs="Tahoma"/>
                <w:sz w:val="16"/>
                <w:szCs w:val="18"/>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24BAB09F" w14:textId="77777777" w:rsidR="00627881" w:rsidRPr="007124F0" w:rsidRDefault="00627881" w:rsidP="00FD1326">
            <w:pPr>
              <w:keepLines/>
              <w:widowControl w:val="0"/>
              <w:jc w:val="center"/>
              <w:rPr>
                <w:rFonts w:ascii="Tahoma" w:hAnsi="Tahoma" w:cs="Tahoma"/>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291689BF" w14:textId="77777777" w:rsidR="00627881" w:rsidRPr="007124F0" w:rsidRDefault="00627881" w:rsidP="00FD1326">
            <w:pPr>
              <w:keepLines/>
              <w:widowControl w:val="0"/>
              <w:jc w:val="center"/>
              <w:rPr>
                <w:rFonts w:ascii="Tahoma" w:hAnsi="Tahoma" w:cs="Tahoma"/>
                <w:sz w:val="18"/>
                <w:szCs w:val="18"/>
              </w:rPr>
            </w:pPr>
          </w:p>
        </w:tc>
      </w:tr>
    </w:tbl>
    <w:p w14:paraId="3BF35FC3" w14:textId="77777777" w:rsidR="0037044D" w:rsidRPr="007124F0" w:rsidRDefault="0037044D" w:rsidP="00FD1326">
      <w:pPr>
        <w:keepLines/>
        <w:widowControl w:val="0"/>
        <w:tabs>
          <w:tab w:val="left" w:pos="567"/>
          <w:tab w:val="left" w:pos="851"/>
          <w:tab w:val="left" w:pos="993"/>
        </w:tabs>
        <w:jc w:val="both"/>
        <w:rPr>
          <w:rFonts w:ascii="Tahoma" w:hAnsi="Tahoma" w:cs="Tahoma"/>
          <w:noProof/>
          <w:lang w:eastAsia="ar-SA"/>
        </w:rPr>
      </w:pPr>
    </w:p>
    <w:p w14:paraId="02AD99E1" w14:textId="77777777" w:rsidR="00B96E03" w:rsidRPr="007124F0" w:rsidRDefault="00B96E03" w:rsidP="00FD1326">
      <w:pPr>
        <w:keepLines/>
        <w:widowControl w:val="0"/>
        <w:tabs>
          <w:tab w:val="left" w:pos="567"/>
          <w:tab w:val="left" w:pos="851"/>
          <w:tab w:val="left" w:pos="993"/>
        </w:tabs>
        <w:jc w:val="both"/>
        <w:rPr>
          <w:rFonts w:ascii="Tahoma" w:hAnsi="Tahoma" w:cs="Tahoma"/>
          <w:lang w:eastAsia="ar-SA"/>
        </w:rPr>
      </w:pPr>
      <w:r w:rsidRPr="007124F0">
        <w:rPr>
          <w:rFonts w:ascii="Tahoma" w:hAnsi="Tahoma" w:cs="Tahoma"/>
          <w:lang w:eastAsia="ar-SA"/>
        </w:rPr>
        <w:t>Zgoraj navedeni subjekt izjavljamo</w:t>
      </w:r>
      <w:r w:rsidRPr="007124F0">
        <w:rPr>
          <w:rFonts w:ascii="Tahoma" w:hAnsi="Tahoma" w:cs="Tahoma"/>
          <w:sz w:val="19"/>
          <w:szCs w:val="19"/>
        </w:rPr>
        <w:t xml:space="preserve"> (</w:t>
      </w:r>
      <w:r w:rsidR="00A330BD" w:rsidRPr="007124F0">
        <w:rPr>
          <w:rFonts w:ascii="Tahoma" w:hAnsi="Tahoma" w:cs="Tahoma"/>
          <w:sz w:val="19"/>
          <w:szCs w:val="19"/>
        </w:rPr>
        <w:t>za sklop kjer v okviru ponudbe sodelujemo</w:t>
      </w:r>
      <w:r w:rsidRPr="007124F0">
        <w:rPr>
          <w:rFonts w:ascii="Tahoma" w:hAnsi="Tahoma" w:cs="Tahoma"/>
          <w:sz w:val="19"/>
          <w:szCs w:val="19"/>
        </w:rPr>
        <w:t>)</w:t>
      </w:r>
      <w:r w:rsidRPr="007124F0">
        <w:rPr>
          <w:rFonts w:ascii="Tahoma" w:hAnsi="Tahoma" w:cs="Tahoma"/>
          <w:lang w:eastAsia="ar-SA"/>
        </w:rPr>
        <w:t>, da se strinjamo z vsemi pogoji in zahtevami razpisne dokumentacije, ki se nanašajo na subjekt/e, katerih zmogljivosti bo uporabljal ponudnik, oziroma da v celoti izpolnjujemo le-te.</w:t>
      </w:r>
      <w:r w:rsidR="00A330BD" w:rsidRPr="007124F0">
        <w:rPr>
          <w:rFonts w:ascii="Tahoma" w:hAnsi="Tahoma" w:cs="Tahoma"/>
          <w:lang w:eastAsia="ar-SA"/>
        </w:rPr>
        <w:t xml:space="preserve"> </w:t>
      </w:r>
    </w:p>
    <w:p w14:paraId="58F4FEA4" w14:textId="77777777" w:rsidR="00B96E03" w:rsidRPr="007124F0" w:rsidRDefault="00B96E03" w:rsidP="00FD1326">
      <w:pPr>
        <w:keepLines/>
        <w:widowControl w:val="0"/>
        <w:tabs>
          <w:tab w:val="left" w:pos="567"/>
          <w:tab w:val="left" w:pos="851"/>
          <w:tab w:val="left" w:pos="993"/>
        </w:tabs>
        <w:jc w:val="both"/>
        <w:rPr>
          <w:rFonts w:ascii="Tahoma" w:hAnsi="Tahoma" w:cs="Tahoma"/>
          <w:noProof/>
          <w:lang w:eastAsia="ar-SA"/>
        </w:rPr>
      </w:pPr>
    </w:p>
    <w:p w14:paraId="49D9B25F" w14:textId="77777777" w:rsidR="00B96E03" w:rsidRPr="007124F0" w:rsidRDefault="00B96E03" w:rsidP="00FD1326">
      <w:pPr>
        <w:keepLines/>
        <w:widowControl w:val="0"/>
        <w:tabs>
          <w:tab w:val="left" w:pos="567"/>
          <w:tab w:val="left" w:pos="851"/>
          <w:tab w:val="left" w:pos="993"/>
        </w:tabs>
        <w:jc w:val="both"/>
        <w:rPr>
          <w:rFonts w:ascii="Tahoma" w:hAnsi="Tahoma" w:cs="Tahoma"/>
          <w:noProof/>
          <w:lang w:eastAsia="ar-SA"/>
        </w:rPr>
      </w:pPr>
    </w:p>
    <w:p w14:paraId="3F9CBA5B" w14:textId="77777777" w:rsidR="0037044D" w:rsidRPr="007124F0" w:rsidRDefault="0037044D" w:rsidP="00FD1326">
      <w:pPr>
        <w:keepLines/>
        <w:widowControl w:val="0"/>
        <w:tabs>
          <w:tab w:val="left" w:pos="5400"/>
        </w:tabs>
        <w:rPr>
          <w:rFonts w:ascii="Tahoma" w:hAnsi="Tahoma" w:cs="Tahoma"/>
          <w:noProof/>
        </w:rPr>
      </w:pPr>
      <w:r w:rsidRPr="007124F0">
        <w:rPr>
          <w:rFonts w:ascii="Tahoma" w:hAnsi="Tahoma" w:cs="Tahoma"/>
          <w:noProof/>
        </w:rPr>
        <w:t>Datum: ___________________</w:t>
      </w:r>
      <w:r w:rsidRPr="007124F0">
        <w:rPr>
          <w:rFonts w:ascii="Tahoma" w:hAnsi="Tahoma" w:cs="Tahoma"/>
          <w:noProof/>
        </w:rPr>
        <w:tab/>
      </w:r>
    </w:p>
    <w:p w14:paraId="7AA618B6" w14:textId="77777777" w:rsidR="0037044D" w:rsidRPr="007124F0" w:rsidRDefault="0037044D" w:rsidP="00FD1326">
      <w:pPr>
        <w:keepLines/>
        <w:widowControl w:val="0"/>
        <w:tabs>
          <w:tab w:val="left" w:pos="5400"/>
        </w:tabs>
        <w:rPr>
          <w:rFonts w:ascii="Tahoma" w:hAnsi="Tahoma" w:cs="Tahoma"/>
          <w:noProof/>
          <w:sz w:val="16"/>
        </w:rPr>
      </w:pPr>
    </w:p>
    <w:p w14:paraId="510EEE49" w14:textId="77777777" w:rsidR="0037044D" w:rsidRPr="007124F0" w:rsidRDefault="0037044D" w:rsidP="00FD1326">
      <w:pPr>
        <w:keepLines/>
        <w:widowControl w:val="0"/>
        <w:tabs>
          <w:tab w:val="left" w:pos="5400"/>
        </w:tabs>
        <w:rPr>
          <w:rFonts w:ascii="Tahoma" w:hAnsi="Tahoma" w:cs="Tahoma"/>
          <w:noProof/>
        </w:rPr>
      </w:pPr>
    </w:p>
    <w:p w14:paraId="44D83D36" w14:textId="77777777" w:rsidR="0037044D" w:rsidRPr="007124F0" w:rsidRDefault="0037044D" w:rsidP="00FD1326">
      <w:pPr>
        <w:keepLines/>
        <w:widowControl w:val="0"/>
        <w:tabs>
          <w:tab w:val="left" w:pos="5400"/>
        </w:tabs>
        <w:rPr>
          <w:rFonts w:ascii="Tahoma" w:hAnsi="Tahoma" w:cs="Tahoma"/>
          <w:noProof/>
        </w:rPr>
      </w:pPr>
      <w:r w:rsidRPr="007124F0">
        <w:rPr>
          <w:rFonts w:ascii="Tahoma" w:hAnsi="Tahoma" w:cs="Tahoma"/>
          <w:noProof/>
        </w:rPr>
        <w:t xml:space="preserve">Podpis odgovorne osebe </w:t>
      </w:r>
      <w:r w:rsidRPr="007124F0">
        <w:rPr>
          <w:rFonts w:ascii="Tahoma" w:hAnsi="Tahoma" w:cs="Tahoma"/>
          <w:b/>
          <w:noProof/>
        </w:rPr>
        <w:t>ponudnika</w:t>
      </w:r>
      <w:r w:rsidRPr="007124F0">
        <w:rPr>
          <w:rFonts w:ascii="Tahoma" w:hAnsi="Tahoma" w:cs="Tahoma"/>
          <w:noProof/>
        </w:rPr>
        <w:t xml:space="preserve">: </w:t>
      </w:r>
      <w:r w:rsidRPr="007124F0">
        <w:rPr>
          <w:rFonts w:ascii="Tahoma" w:hAnsi="Tahoma" w:cs="Tahoma"/>
          <w:noProof/>
        </w:rPr>
        <w:tab/>
      </w:r>
      <w:r w:rsidRPr="007124F0">
        <w:rPr>
          <w:rFonts w:ascii="Tahoma" w:hAnsi="Tahoma" w:cs="Tahoma"/>
          <w:noProof/>
        </w:rPr>
        <w:tab/>
        <w:t xml:space="preserve">Podpis odgovorne osebe </w:t>
      </w:r>
      <w:r w:rsidRPr="007124F0">
        <w:rPr>
          <w:rFonts w:ascii="Tahoma" w:hAnsi="Tahoma" w:cs="Tahoma"/>
          <w:b/>
          <w:noProof/>
        </w:rPr>
        <w:t>subjekta</w:t>
      </w:r>
      <w:r w:rsidRPr="007124F0">
        <w:rPr>
          <w:rFonts w:ascii="Tahoma" w:hAnsi="Tahoma" w:cs="Tahoma"/>
          <w:noProof/>
        </w:rPr>
        <w:t>:</w:t>
      </w:r>
    </w:p>
    <w:p w14:paraId="36B12087" w14:textId="77777777" w:rsidR="0037044D" w:rsidRPr="007124F0" w:rsidRDefault="0037044D" w:rsidP="00FD1326">
      <w:pPr>
        <w:keepLines/>
        <w:widowControl w:val="0"/>
        <w:tabs>
          <w:tab w:val="left" w:pos="5400"/>
        </w:tabs>
        <w:rPr>
          <w:rFonts w:ascii="Tahoma" w:hAnsi="Tahoma" w:cs="Tahoma"/>
          <w:noProof/>
          <w:sz w:val="32"/>
        </w:rPr>
      </w:pPr>
    </w:p>
    <w:p w14:paraId="4439A1B3" w14:textId="77777777" w:rsidR="0037044D" w:rsidRPr="007124F0" w:rsidRDefault="0037044D" w:rsidP="00FD1326">
      <w:pPr>
        <w:keepLines/>
        <w:widowControl w:val="0"/>
        <w:rPr>
          <w:rFonts w:ascii="Tahoma" w:hAnsi="Tahoma" w:cs="Tahoma"/>
          <w:noProof/>
        </w:rPr>
      </w:pPr>
      <w:r w:rsidRPr="007124F0">
        <w:rPr>
          <w:rFonts w:ascii="Tahoma" w:hAnsi="Tahoma" w:cs="Tahoma"/>
          <w:noProof/>
        </w:rPr>
        <w:t>_______________________________</w:t>
      </w:r>
      <w:r w:rsidRPr="007124F0">
        <w:rPr>
          <w:rFonts w:ascii="Tahoma" w:hAnsi="Tahoma" w:cs="Tahoma"/>
          <w:noProof/>
        </w:rPr>
        <w:tab/>
      </w:r>
      <w:r w:rsidRPr="007124F0">
        <w:rPr>
          <w:rFonts w:ascii="Tahoma" w:hAnsi="Tahoma" w:cs="Tahoma"/>
          <w:noProof/>
        </w:rPr>
        <w:tab/>
      </w:r>
      <w:r w:rsidRPr="007124F0">
        <w:rPr>
          <w:rFonts w:ascii="Tahoma" w:hAnsi="Tahoma" w:cs="Tahoma"/>
          <w:noProof/>
        </w:rPr>
        <w:tab/>
      </w:r>
      <w:r w:rsidRPr="007124F0">
        <w:rPr>
          <w:rFonts w:ascii="Tahoma" w:hAnsi="Tahoma" w:cs="Tahoma"/>
          <w:noProof/>
        </w:rPr>
        <w:tab/>
        <w:t>_______________________________</w:t>
      </w:r>
    </w:p>
    <w:p w14:paraId="71FD34E1" w14:textId="77777777" w:rsidR="0037044D" w:rsidRPr="007124F0" w:rsidRDefault="0037044D" w:rsidP="00FD1326">
      <w:pPr>
        <w:keepLines/>
        <w:widowControl w:val="0"/>
        <w:tabs>
          <w:tab w:val="left" w:pos="284"/>
        </w:tabs>
        <w:jc w:val="both"/>
        <w:rPr>
          <w:rFonts w:ascii="Tahoma" w:hAnsi="Tahoma" w:cs="Tahoma"/>
          <w:b/>
          <w:noProof/>
          <w:sz w:val="12"/>
        </w:rPr>
      </w:pPr>
      <w:r w:rsidRPr="007124F0">
        <w:rPr>
          <w:rFonts w:ascii="Tahoma" w:hAnsi="Tahoma" w:cs="Tahoma"/>
          <w:b/>
          <w:noProof/>
        </w:rPr>
        <w:tab/>
      </w:r>
      <w:r w:rsidRPr="007124F0">
        <w:rPr>
          <w:rFonts w:ascii="Tahoma" w:hAnsi="Tahoma" w:cs="Tahoma"/>
          <w:b/>
          <w:noProof/>
        </w:rPr>
        <w:tab/>
        <w:t xml:space="preserve">   </w:t>
      </w:r>
    </w:p>
    <w:p w14:paraId="19E28850" w14:textId="77777777" w:rsidR="0037044D" w:rsidRPr="007124F0" w:rsidRDefault="0037044D" w:rsidP="00FD1326">
      <w:pPr>
        <w:keepLines/>
        <w:widowControl w:val="0"/>
        <w:tabs>
          <w:tab w:val="left" w:pos="284"/>
        </w:tabs>
        <w:rPr>
          <w:rFonts w:ascii="Tahoma" w:hAnsi="Tahoma" w:cs="Tahoma"/>
          <w:b/>
          <w:noProof/>
        </w:rPr>
      </w:pPr>
      <w:r w:rsidRPr="007124F0">
        <w:rPr>
          <w:rFonts w:ascii="Tahoma" w:hAnsi="Tahoma" w:cs="Tahoma"/>
          <w:noProof/>
        </w:rPr>
        <w:tab/>
      </w:r>
      <w:r w:rsidRPr="007124F0">
        <w:rPr>
          <w:rFonts w:ascii="Tahoma" w:hAnsi="Tahoma" w:cs="Tahoma"/>
          <w:noProof/>
        </w:rPr>
        <w:tab/>
      </w:r>
      <w:r w:rsidRPr="007124F0">
        <w:rPr>
          <w:rFonts w:ascii="Tahoma" w:hAnsi="Tahoma" w:cs="Tahoma"/>
          <w:noProof/>
        </w:rPr>
        <w:tab/>
        <w:t xml:space="preserve">Žig: </w:t>
      </w:r>
      <w:r w:rsidRPr="007124F0">
        <w:rPr>
          <w:rFonts w:ascii="Tahoma" w:hAnsi="Tahoma" w:cs="Tahoma"/>
          <w:noProof/>
        </w:rPr>
        <w:tab/>
      </w:r>
      <w:r w:rsidRPr="007124F0">
        <w:rPr>
          <w:rFonts w:ascii="Tahoma" w:hAnsi="Tahoma" w:cs="Tahoma"/>
          <w:noProof/>
        </w:rPr>
        <w:tab/>
      </w:r>
      <w:r w:rsidRPr="007124F0">
        <w:rPr>
          <w:rFonts w:ascii="Tahoma" w:hAnsi="Tahoma" w:cs="Tahoma"/>
          <w:noProof/>
        </w:rPr>
        <w:tab/>
      </w:r>
      <w:r w:rsidRPr="007124F0">
        <w:rPr>
          <w:rFonts w:ascii="Tahoma" w:hAnsi="Tahoma" w:cs="Tahoma"/>
          <w:noProof/>
        </w:rPr>
        <w:tab/>
      </w:r>
      <w:r w:rsidRPr="007124F0">
        <w:rPr>
          <w:rFonts w:ascii="Tahoma" w:hAnsi="Tahoma" w:cs="Tahoma"/>
          <w:noProof/>
        </w:rPr>
        <w:tab/>
      </w:r>
      <w:r w:rsidRPr="007124F0">
        <w:rPr>
          <w:rFonts w:ascii="Tahoma" w:hAnsi="Tahoma" w:cs="Tahoma"/>
          <w:noProof/>
        </w:rPr>
        <w:tab/>
      </w:r>
      <w:r w:rsidRPr="007124F0">
        <w:rPr>
          <w:rFonts w:ascii="Tahoma" w:hAnsi="Tahoma" w:cs="Tahoma"/>
          <w:noProof/>
        </w:rPr>
        <w:tab/>
      </w:r>
      <w:r w:rsidRPr="007124F0">
        <w:rPr>
          <w:rFonts w:ascii="Tahoma" w:hAnsi="Tahoma" w:cs="Tahoma"/>
          <w:noProof/>
        </w:rPr>
        <w:tab/>
        <w:t xml:space="preserve"> Žig:</w:t>
      </w:r>
    </w:p>
    <w:p w14:paraId="2294202F" w14:textId="77777777" w:rsidR="0037044D" w:rsidRPr="007124F0" w:rsidRDefault="0037044D" w:rsidP="00FD1326">
      <w:pPr>
        <w:keepLines/>
        <w:widowControl w:val="0"/>
        <w:tabs>
          <w:tab w:val="left" w:pos="567"/>
          <w:tab w:val="left" w:pos="851"/>
          <w:tab w:val="left" w:pos="993"/>
        </w:tabs>
        <w:jc w:val="both"/>
        <w:rPr>
          <w:rFonts w:ascii="Tahoma" w:hAnsi="Tahoma" w:cs="Tahoma"/>
          <w:b/>
          <w:i/>
          <w:noProof/>
          <w:sz w:val="18"/>
          <w:szCs w:val="18"/>
          <w:lang w:eastAsia="ar-SA"/>
        </w:rPr>
      </w:pPr>
    </w:p>
    <w:p w14:paraId="27A36A9D" w14:textId="77777777" w:rsidR="0037044D" w:rsidRPr="007124F0" w:rsidRDefault="0037044D" w:rsidP="00FD1326">
      <w:pPr>
        <w:keepLines/>
        <w:widowControl w:val="0"/>
        <w:tabs>
          <w:tab w:val="left" w:pos="567"/>
          <w:tab w:val="left" w:pos="851"/>
          <w:tab w:val="left" w:pos="993"/>
        </w:tabs>
        <w:jc w:val="both"/>
        <w:rPr>
          <w:rFonts w:ascii="Tahoma" w:hAnsi="Tahoma" w:cs="Tahoma"/>
          <w:b/>
          <w:i/>
          <w:noProof/>
          <w:sz w:val="18"/>
          <w:szCs w:val="18"/>
          <w:lang w:eastAsia="ar-SA"/>
        </w:rPr>
      </w:pPr>
    </w:p>
    <w:p w14:paraId="433DE413" w14:textId="77777777" w:rsidR="0037044D" w:rsidRPr="007124F0" w:rsidRDefault="0037044D" w:rsidP="00FD1326">
      <w:pPr>
        <w:keepLines/>
        <w:widowControl w:val="0"/>
        <w:tabs>
          <w:tab w:val="left" w:pos="567"/>
          <w:tab w:val="left" w:pos="851"/>
          <w:tab w:val="left" w:pos="993"/>
        </w:tabs>
        <w:jc w:val="both"/>
        <w:rPr>
          <w:rFonts w:ascii="Tahoma" w:hAnsi="Tahoma" w:cs="Tahoma"/>
          <w:b/>
          <w:i/>
          <w:noProof/>
          <w:sz w:val="18"/>
          <w:szCs w:val="18"/>
          <w:lang w:eastAsia="ar-SA"/>
        </w:rPr>
      </w:pPr>
    </w:p>
    <w:p w14:paraId="38637AFA" w14:textId="77777777" w:rsidR="0037044D" w:rsidRPr="007124F0" w:rsidRDefault="0037044D" w:rsidP="00FD1326">
      <w:pPr>
        <w:keepLines/>
        <w:widowControl w:val="0"/>
        <w:jc w:val="both"/>
        <w:rPr>
          <w:rFonts w:ascii="Tahoma" w:hAnsi="Tahoma" w:cs="Tahoma"/>
          <w:b/>
          <w:i/>
          <w:noProof/>
          <w:sz w:val="18"/>
          <w:szCs w:val="18"/>
          <w:u w:val="single"/>
        </w:rPr>
      </w:pPr>
      <w:r w:rsidRPr="007124F0">
        <w:rPr>
          <w:rFonts w:ascii="Tahoma" w:hAnsi="Tahoma" w:cs="Tahoma"/>
          <w:b/>
          <w:i/>
          <w:noProof/>
          <w:sz w:val="18"/>
          <w:szCs w:val="18"/>
          <w:u w:val="single"/>
        </w:rPr>
        <w:t xml:space="preserve">Opomba: </w:t>
      </w:r>
    </w:p>
    <w:p w14:paraId="5B71AD00" w14:textId="77777777" w:rsidR="0037044D" w:rsidRPr="007124F0" w:rsidRDefault="0037044D" w:rsidP="00FD1326">
      <w:pPr>
        <w:keepLines/>
        <w:widowControl w:val="0"/>
        <w:jc w:val="both"/>
        <w:rPr>
          <w:rFonts w:ascii="Tahoma" w:hAnsi="Tahoma" w:cs="Tahoma"/>
          <w:i/>
          <w:noProof/>
          <w:sz w:val="18"/>
        </w:rPr>
      </w:pPr>
      <w:r w:rsidRPr="007124F0">
        <w:rPr>
          <w:rFonts w:ascii="Tahoma" w:hAnsi="Tahoma" w:cs="Tahoma"/>
          <w:i/>
          <w:noProof/>
          <w:sz w:val="18"/>
        </w:rPr>
        <w:t>Prilogo je potrebno izpolniti, v kolikor ponudnik uporabi zmogljivost drugih subjektov za izvedbo javnega naročila.</w:t>
      </w:r>
    </w:p>
    <w:p w14:paraId="3306AD38" w14:textId="77777777" w:rsidR="0037044D" w:rsidRPr="007124F0" w:rsidRDefault="0037044D" w:rsidP="00FD1326">
      <w:pPr>
        <w:keepLines/>
        <w:widowControl w:val="0"/>
        <w:tabs>
          <w:tab w:val="left" w:pos="567"/>
          <w:tab w:val="left" w:pos="851"/>
          <w:tab w:val="left" w:pos="993"/>
        </w:tabs>
        <w:jc w:val="both"/>
        <w:rPr>
          <w:rFonts w:ascii="Tahoma" w:hAnsi="Tahoma" w:cs="Tahoma"/>
          <w:b/>
          <w:i/>
          <w:noProof/>
          <w:szCs w:val="18"/>
          <w:lang w:eastAsia="ar-SA"/>
        </w:rPr>
      </w:pPr>
    </w:p>
    <w:p w14:paraId="22301D7B" w14:textId="77777777" w:rsidR="0037044D" w:rsidRPr="007124F0" w:rsidRDefault="0037044D" w:rsidP="00FD1326">
      <w:pPr>
        <w:keepLines/>
        <w:widowControl w:val="0"/>
        <w:jc w:val="both"/>
        <w:rPr>
          <w:rFonts w:ascii="Tahoma" w:hAnsi="Tahoma" w:cs="Tahoma"/>
          <w:b/>
          <w:i/>
          <w:noProof/>
          <w:sz w:val="18"/>
          <w:szCs w:val="18"/>
          <w:u w:val="single"/>
        </w:rPr>
      </w:pPr>
      <w:r w:rsidRPr="007124F0">
        <w:rPr>
          <w:rFonts w:ascii="Tahoma" w:hAnsi="Tahoma" w:cs="Tahoma"/>
          <w:b/>
          <w:i/>
          <w:noProof/>
          <w:sz w:val="18"/>
          <w:szCs w:val="18"/>
          <w:u w:val="single"/>
        </w:rPr>
        <w:t xml:space="preserve">Navodilo: </w:t>
      </w:r>
    </w:p>
    <w:p w14:paraId="2AE7ACE2" w14:textId="77777777" w:rsidR="0037044D" w:rsidRPr="007124F0" w:rsidRDefault="0037044D" w:rsidP="00FD1326">
      <w:pPr>
        <w:keepLines/>
        <w:widowControl w:val="0"/>
        <w:jc w:val="both"/>
        <w:rPr>
          <w:rFonts w:ascii="Tahoma" w:hAnsi="Tahoma" w:cs="Tahoma"/>
          <w:i/>
          <w:noProof/>
          <w:sz w:val="18"/>
        </w:rPr>
      </w:pPr>
      <w:r w:rsidRPr="007124F0">
        <w:rPr>
          <w:rFonts w:ascii="Tahoma" w:hAnsi="Tahoma" w:cs="Tahoma"/>
          <w:i/>
          <w:noProof/>
          <w:sz w:val="18"/>
        </w:rPr>
        <w:t>Obrazec se po potrebi kopira!</w:t>
      </w:r>
    </w:p>
    <w:p w14:paraId="14E03298" w14:textId="77777777" w:rsidR="0037044D" w:rsidRPr="007124F0" w:rsidRDefault="0037044D" w:rsidP="00FD1326">
      <w:pPr>
        <w:keepLines/>
        <w:widowControl w:val="0"/>
        <w:rPr>
          <w:b/>
          <w:noProof/>
        </w:rPr>
      </w:pPr>
    </w:p>
    <w:p w14:paraId="7801B88C" w14:textId="77777777" w:rsidR="0037044D" w:rsidRDefault="0037044D" w:rsidP="00FD1326">
      <w:pPr>
        <w:keepLines/>
        <w:widowControl w:val="0"/>
        <w:rPr>
          <w:rFonts w:ascii="Tahoma" w:hAnsi="Tahoma" w:cs="Tahoma"/>
          <w:b/>
          <w:i/>
          <w:noProof/>
          <w:sz w:val="18"/>
          <w:u w:val="single"/>
        </w:rPr>
      </w:pPr>
      <w:r w:rsidRPr="007124F0">
        <w:rPr>
          <w:rFonts w:ascii="Tahoma" w:hAnsi="Tahoma" w:cs="Tahoma"/>
          <w:i/>
          <w:noProof/>
          <w:sz w:val="18"/>
        </w:rPr>
        <w:t xml:space="preserve">Ponudnik </w:t>
      </w:r>
      <w:r w:rsidRPr="007124F0">
        <w:rPr>
          <w:rFonts w:ascii="Tahoma" w:hAnsi="Tahoma" w:cs="Tahoma"/>
          <w:i/>
          <w:noProof/>
          <w:sz w:val="18"/>
          <w:u w:val="single"/>
        </w:rPr>
        <w:t>obrazec</w:t>
      </w:r>
      <w:r w:rsidRPr="007124F0">
        <w:rPr>
          <w:rFonts w:ascii="Tahoma" w:hAnsi="Tahoma" w:cs="Tahoma"/>
          <w:b/>
          <w:i/>
          <w:noProof/>
          <w:sz w:val="18"/>
        </w:rPr>
        <w:t xml:space="preserve"> </w:t>
      </w:r>
      <w:r w:rsidRPr="007124F0">
        <w:rPr>
          <w:rFonts w:ascii="Tahoma" w:hAnsi="Tahoma" w:cs="Tahoma"/>
          <w:i/>
          <w:noProof/>
          <w:sz w:val="18"/>
        </w:rPr>
        <w:t>v okviru sistema e-JN</w:t>
      </w:r>
      <w:r w:rsidRPr="007124F0">
        <w:rPr>
          <w:rFonts w:ascii="Tahoma" w:hAnsi="Tahoma" w:cs="Tahoma"/>
          <w:b/>
          <w:i/>
          <w:noProof/>
          <w:sz w:val="18"/>
        </w:rPr>
        <w:t xml:space="preserve"> </w:t>
      </w:r>
      <w:r w:rsidRPr="007124F0">
        <w:rPr>
          <w:rFonts w:ascii="Tahoma" w:hAnsi="Tahoma" w:cs="Tahoma"/>
          <w:b/>
          <w:i/>
          <w:noProof/>
          <w:sz w:val="18"/>
          <w:u w:val="single"/>
        </w:rPr>
        <w:t xml:space="preserve">naloži v </w:t>
      </w:r>
      <w:r w:rsidR="00BA38F2" w:rsidRPr="007124F0">
        <w:rPr>
          <w:rFonts w:ascii="Tahoma" w:hAnsi="Tahoma" w:cs="Tahoma"/>
          <w:b/>
          <w:i/>
          <w:noProof/>
          <w:sz w:val="18"/>
          <w:u w:val="single"/>
        </w:rPr>
        <w:t>Razdelek »DOKUMENTI«, del »Ostale priloge«</w:t>
      </w:r>
      <w:r w:rsidRPr="007124F0">
        <w:rPr>
          <w:rFonts w:ascii="Tahoma" w:hAnsi="Tahoma" w:cs="Tahoma"/>
          <w:b/>
          <w:i/>
          <w:noProof/>
          <w:sz w:val="18"/>
          <w:u w:val="single"/>
        </w:rPr>
        <w:t>!!!</w:t>
      </w:r>
    </w:p>
    <w:p w14:paraId="7511D010" w14:textId="77777777" w:rsidR="00114333" w:rsidRDefault="00114333" w:rsidP="00FD1326">
      <w:pPr>
        <w:keepLines/>
        <w:widowControl w:val="0"/>
        <w:rPr>
          <w:rFonts w:ascii="Tahoma" w:hAnsi="Tahoma" w:cs="Tahoma"/>
          <w:b/>
          <w:i/>
          <w:noProof/>
          <w:sz w:val="18"/>
          <w:u w:val="single"/>
        </w:rPr>
      </w:pPr>
    </w:p>
    <w:p w14:paraId="4767E3BB" w14:textId="77777777" w:rsidR="00114333" w:rsidRDefault="00114333" w:rsidP="00FD1326">
      <w:pPr>
        <w:keepLines/>
        <w:widowControl w:val="0"/>
        <w:rPr>
          <w:rFonts w:ascii="Tahoma" w:hAnsi="Tahoma" w:cs="Tahoma"/>
          <w:b/>
          <w:i/>
          <w:noProof/>
          <w:sz w:val="18"/>
          <w:u w:val="single"/>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114333" w:rsidRPr="007252F0" w14:paraId="6DB38CAF" w14:textId="77777777" w:rsidTr="00986970">
        <w:tc>
          <w:tcPr>
            <w:tcW w:w="599" w:type="dxa"/>
            <w:tcBorders>
              <w:top w:val="single" w:sz="4" w:space="0" w:color="auto"/>
              <w:bottom w:val="single" w:sz="4" w:space="0" w:color="auto"/>
              <w:right w:val="nil"/>
            </w:tcBorders>
          </w:tcPr>
          <w:p w14:paraId="779868C1" w14:textId="77777777" w:rsidR="00114333" w:rsidRPr="007252F0" w:rsidRDefault="00114333" w:rsidP="00986970">
            <w:pPr>
              <w:keepNext/>
              <w:keepLines/>
              <w:jc w:val="right"/>
              <w:rPr>
                <w:rFonts w:ascii="Tahoma" w:hAnsi="Tahoma" w:cs="Tahoma"/>
              </w:rPr>
            </w:pPr>
            <w:r w:rsidRPr="007252F0">
              <w:rPr>
                <w:rFonts w:ascii="Tahoma" w:hAnsi="Tahoma" w:cs="Tahoma"/>
                <w:sz w:val="18"/>
              </w:rPr>
              <w:lastRenderedPageBreak/>
              <w:br w:type="page"/>
            </w:r>
          </w:p>
        </w:tc>
        <w:tc>
          <w:tcPr>
            <w:tcW w:w="7653" w:type="dxa"/>
            <w:tcBorders>
              <w:top w:val="single" w:sz="4" w:space="0" w:color="auto"/>
              <w:left w:val="nil"/>
              <w:bottom w:val="single" w:sz="4" w:space="0" w:color="auto"/>
            </w:tcBorders>
          </w:tcPr>
          <w:p w14:paraId="2CF79C91" w14:textId="77777777" w:rsidR="00114333" w:rsidRPr="007252F0" w:rsidRDefault="00114333" w:rsidP="00986970">
            <w:pPr>
              <w:keepNext/>
              <w:keepLines/>
              <w:rPr>
                <w:rFonts w:ascii="Tahoma" w:hAnsi="Tahoma" w:cs="Tahoma"/>
              </w:rPr>
            </w:pPr>
            <w:r w:rsidRPr="007252F0">
              <w:rPr>
                <w:rFonts w:ascii="Tahoma" w:hAnsi="Tahoma" w:cs="Tahoma"/>
              </w:rPr>
              <w:t xml:space="preserve">SEZNAM REFERENC  </w:t>
            </w:r>
          </w:p>
        </w:tc>
        <w:tc>
          <w:tcPr>
            <w:tcW w:w="912" w:type="dxa"/>
            <w:tcBorders>
              <w:top w:val="single" w:sz="4" w:space="0" w:color="auto"/>
              <w:bottom w:val="single" w:sz="4" w:space="0" w:color="auto"/>
              <w:right w:val="nil"/>
            </w:tcBorders>
          </w:tcPr>
          <w:p w14:paraId="323E223F" w14:textId="77777777" w:rsidR="00114333" w:rsidRPr="007252F0" w:rsidRDefault="00114333" w:rsidP="00986970">
            <w:pPr>
              <w:keepNext/>
              <w:keepLines/>
              <w:jc w:val="right"/>
              <w:rPr>
                <w:rFonts w:ascii="Tahoma" w:hAnsi="Tahoma" w:cs="Tahoma"/>
                <w:b/>
              </w:rPr>
            </w:pPr>
            <w:r w:rsidRPr="007252F0">
              <w:rPr>
                <w:rFonts w:ascii="Tahoma" w:hAnsi="Tahoma" w:cs="Tahoma"/>
                <w:b/>
                <w:i/>
              </w:rPr>
              <w:t xml:space="preserve">priloga </w:t>
            </w:r>
          </w:p>
        </w:tc>
        <w:tc>
          <w:tcPr>
            <w:tcW w:w="551" w:type="dxa"/>
            <w:tcBorders>
              <w:top w:val="single" w:sz="4" w:space="0" w:color="auto"/>
              <w:left w:val="nil"/>
              <w:bottom w:val="single" w:sz="4" w:space="0" w:color="auto"/>
            </w:tcBorders>
          </w:tcPr>
          <w:p w14:paraId="14B48DE0" w14:textId="7749D269" w:rsidR="00114333" w:rsidRPr="007252F0" w:rsidRDefault="00114333" w:rsidP="00986970">
            <w:pPr>
              <w:keepNext/>
              <w:keepLines/>
              <w:rPr>
                <w:rFonts w:ascii="Tahoma" w:hAnsi="Tahoma" w:cs="Tahoma"/>
                <w:b/>
                <w:i/>
              </w:rPr>
            </w:pPr>
            <w:r w:rsidRPr="007252F0">
              <w:rPr>
                <w:rFonts w:ascii="Tahoma" w:hAnsi="Tahoma" w:cs="Tahoma"/>
                <w:b/>
                <w:i/>
              </w:rPr>
              <w:t>7</w:t>
            </w:r>
          </w:p>
        </w:tc>
      </w:tr>
    </w:tbl>
    <w:p w14:paraId="1C290C43" w14:textId="77777777" w:rsidR="00114333" w:rsidRPr="007252F0" w:rsidRDefault="00114333" w:rsidP="00114333">
      <w:pPr>
        <w:keepNext/>
        <w:keepLines/>
        <w:rPr>
          <w:rFonts w:ascii="Tahoma" w:hAnsi="Tahoma" w:cs="Tahoma"/>
          <w:i/>
          <w:sz w:val="22"/>
        </w:rPr>
      </w:pPr>
    </w:p>
    <w:p w14:paraId="6DC83563" w14:textId="77777777" w:rsidR="00114333" w:rsidRPr="007252F0" w:rsidRDefault="00114333" w:rsidP="00114333">
      <w:pPr>
        <w:keepNext/>
        <w:keepLines/>
        <w:jc w:val="right"/>
        <w:rPr>
          <w:rFonts w:ascii="Tahoma" w:hAnsi="Tahoma" w:cs="Tahoma"/>
          <w:i/>
        </w:rPr>
      </w:pPr>
      <w:r w:rsidRPr="007252F0">
        <w:rPr>
          <w:rFonts w:ascii="Tahoma" w:hAnsi="Tahoma" w:cs="Tahoma"/>
          <w:i/>
        </w:rPr>
        <w:t>(št. izvoda / št. vseh izvodov)</w:t>
      </w:r>
    </w:p>
    <w:p w14:paraId="34B50902" w14:textId="77777777" w:rsidR="00114333" w:rsidRPr="007252F0" w:rsidRDefault="00114333" w:rsidP="00114333">
      <w:pPr>
        <w:keepNext/>
        <w:keepLines/>
        <w:jc w:val="right"/>
        <w:rPr>
          <w:rFonts w:ascii="Tahoma" w:hAnsi="Tahoma" w:cs="Tahoma"/>
          <w:b/>
          <w:i/>
          <w:sz w:val="24"/>
        </w:rPr>
      </w:pPr>
    </w:p>
    <w:p w14:paraId="202756E3" w14:textId="77777777" w:rsidR="00114333" w:rsidRPr="007252F0" w:rsidRDefault="00114333" w:rsidP="00114333">
      <w:pPr>
        <w:keepNext/>
        <w:keepLines/>
        <w:tabs>
          <w:tab w:val="left" w:pos="0"/>
        </w:tabs>
        <w:jc w:val="center"/>
        <w:rPr>
          <w:rFonts w:ascii="Tahoma" w:hAnsi="Tahoma" w:cs="Tahoma"/>
          <w:b/>
          <w:sz w:val="22"/>
        </w:rPr>
      </w:pPr>
      <w:r w:rsidRPr="007252F0">
        <w:rPr>
          <w:rFonts w:ascii="Tahoma" w:hAnsi="Tahoma" w:cs="Tahoma"/>
          <w:b/>
          <w:sz w:val="22"/>
        </w:rPr>
        <w:t>Seznam referenčnih del oziroma uspešno izvedenih poslov ponudnika</w:t>
      </w:r>
    </w:p>
    <w:p w14:paraId="203D0F0B" w14:textId="77777777" w:rsidR="00114333" w:rsidRPr="007252F0" w:rsidRDefault="00114333" w:rsidP="00114333">
      <w:pPr>
        <w:keepNext/>
        <w:keepLines/>
        <w:tabs>
          <w:tab w:val="left" w:pos="0"/>
        </w:tabs>
        <w:rPr>
          <w:rFonts w:ascii="Tahoma" w:hAnsi="Tahoma" w:cs="Tahoma"/>
          <w:sz w:val="22"/>
        </w:rPr>
      </w:pPr>
    </w:p>
    <w:p w14:paraId="6176E4E6" w14:textId="77777777" w:rsidR="00114333" w:rsidRPr="007252F0" w:rsidRDefault="00114333" w:rsidP="00114333">
      <w:pPr>
        <w:keepNext/>
        <w:keepLines/>
        <w:tabs>
          <w:tab w:val="left" w:pos="567"/>
          <w:tab w:val="num" w:pos="851"/>
          <w:tab w:val="left" w:pos="993"/>
        </w:tabs>
        <w:rPr>
          <w:rFonts w:ascii="Tahoma" w:hAnsi="Tahoma" w:cs="Tahoma"/>
          <w:sz w:val="22"/>
        </w:rPr>
      </w:pP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933"/>
        <w:gridCol w:w="3800"/>
        <w:gridCol w:w="3900"/>
      </w:tblGrid>
      <w:tr w:rsidR="00114333" w:rsidRPr="007252F0" w14:paraId="19DBE24A" w14:textId="77777777" w:rsidTr="00986970">
        <w:trPr>
          <w:trHeight w:val="482"/>
        </w:trPr>
        <w:tc>
          <w:tcPr>
            <w:tcW w:w="637" w:type="dxa"/>
            <w:tcBorders>
              <w:top w:val="single" w:sz="2" w:space="0" w:color="auto"/>
              <w:left w:val="single" w:sz="2" w:space="0" w:color="auto"/>
              <w:bottom w:val="single" w:sz="12" w:space="0" w:color="auto"/>
              <w:right w:val="single" w:sz="2" w:space="0" w:color="auto"/>
            </w:tcBorders>
            <w:vAlign w:val="center"/>
          </w:tcPr>
          <w:p w14:paraId="29382578" w14:textId="77777777" w:rsidR="00114333" w:rsidRPr="007252F0" w:rsidRDefault="00114333" w:rsidP="00986970">
            <w:pPr>
              <w:keepNext/>
              <w:keepLines/>
              <w:tabs>
                <w:tab w:val="left" w:pos="317"/>
                <w:tab w:val="num" w:pos="476"/>
                <w:tab w:val="left" w:pos="556"/>
              </w:tabs>
              <w:jc w:val="center"/>
              <w:rPr>
                <w:rFonts w:ascii="Tahoma" w:hAnsi="Tahoma" w:cs="Tahoma"/>
                <w:sz w:val="18"/>
              </w:rPr>
            </w:pPr>
            <w:r w:rsidRPr="007252F0">
              <w:rPr>
                <w:rFonts w:ascii="Tahoma" w:hAnsi="Tahoma" w:cs="Tahoma"/>
                <w:sz w:val="18"/>
              </w:rPr>
              <w:t>zap. št.</w:t>
            </w:r>
          </w:p>
        </w:tc>
        <w:tc>
          <w:tcPr>
            <w:tcW w:w="933" w:type="dxa"/>
            <w:tcBorders>
              <w:top w:val="single" w:sz="2" w:space="0" w:color="auto"/>
              <w:left w:val="single" w:sz="2" w:space="0" w:color="auto"/>
              <w:bottom w:val="single" w:sz="12" w:space="0" w:color="auto"/>
              <w:right w:val="single" w:sz="2" w:space="0" w:color="auto"/>
            </w:tcBorders>
            <w:vAlign w:val="center"/>
          </w:tcPr>
          <w:p w14:paraId="6A02453B" w14:textId="77777777" w:rsidR="00114333" w:rsidRPr="007252F0" w:rsidRDefault="00114333" w:rsidP="00986970">
            <w:pPr>
              <w:keepNext/>
              <w:keepLines/>
              <w:tabs>
                <w:tab w:val="left" w:pos="317"/>
                <w:tab w:val="num" w:pos="476"/>
                <w:tab w:val="left" w:pos="556"/>
              </w:tabs>
              <w:jc w:val="center"/>
              <w:rPr>
                <w:rFonts w:ascii="Tahoma" w:hAnsi="Tahoma" w:cs="Tahoma"/>
                <w:sz w:val="18"/>
              </w:rPr>
            </w:pPr>
            <w:r w:rsidRPr="007252F0">
              <w:rPr>
                <w:rFonts w:ascii="Tahoma" w:hAnsi="Tahoma" w:cs="Tahoma"/>
                <w:sz w:val="18"/>
              </w:rPr>
              <w:t>javni naročnik</w:t>
            </w:r>
          </w:p>
        </w:tc>
        <w:tc>
          <w:tcPr>
            <w:tcW w:w="3800" w:type="dxa"/>
            <w:tcBorders>
              <w:top w:val="single" w:sz="2" w:space="0" w:color="auto"/>
              <w:left w:val="single" w:sz="2" w:space="0" w:color="auto"/>
              <w:bottom w:val="single" w:sz="12" w:space="0" w:color="auto"/>
              <w:right w:val="single" w:sz="2" w:space="0" w:color="auto"/>
            </w:tcBorders>
          </w:tcPr>
          <w:p w14:paraId="7426E410" w14:textId="77777777" w:rsidR="00114333" w:rsidRPr="007252F0" w:rsidRDefault="00114333" w:rsidP="00986970">
            <w:pPr>
              <w:keepNext/>
              <w:keepLines/>
              <w:tabs>
                <w:tab w:val="left" w:pos="317"/>
                <w:tab w:val="num" w:pos="476"/>
                <w:tab w:val="left" w:pos="556"/>
              </w:tabs>
              <w:jc w:val="center"/>
              <w:rPr>
                <w:rFonts w:ascii="Tahoma" w:hAnsi="Tahoma" w:cs="Tahoma"/>
                <w:sz w:val="18"/>
              </w:rPr>
            </w:pPr>
          </w:p>
          <w:p w14:paraId="13082EC7" w14:textId="77777777" w:rsidR="00114333" w:rsidRPr="007252F0" w:rsidRDefault="00114333" w:rsidP="00986970">
            <w:pPr>
              <w:keepNext/>
              <w:keepLines/>
              <w:tabs>
                <w:tab w:val="left" w:pos="317"/>
                <w:tab w:val="num" w:pos="476"/>
                <w:tab w:val="left" w:pos="556"/>
              </w:tabs>
              <w:jc w:val="center"/>
              <w:rPr>
                <w:rFonts w:ascii="Tahoma" w:hAnsi="Tahoma" w:cs="Tahoma"/>
                <w:sz w:val="18"/>
              </w:rPr>
            </w:pPr>
            <w:r w:rsidRPr="007252F0">
              <w:rPr>
                <w:rFonts w:ascii="Tahoma" w:hAnsi="Tahoma" w:cs="Tahoma"/>
                <w:sz w:val="18"/>
              </w:rPr>
              <w:t>Naziv naročnika/kupca</w:t>
            </w:r>
          </w:p>
        </w:tc>
        <w:tc>
          <w:tcPr>
            <w:tcW w:w="3900" w:type="dxa"/>
            <w:tcBorders>
              <w:top w:val="single" w:sz="2" w:space="0" w:color="auto"/>
              <w:left w:val="single" w:sz="2" w:space="0" w:color="auto"/>
              <w:bottom w:val="single" w:sz="12" w:space="0" w:color="auto"/>
              <w:right w:val="single" w:sz="2" w:space="0" w:color="auto"/>
            </w:tcBorders>
            <w:vAlign w:val="center"/>
          </w:tcPr>
          <w:p w14:paraId="3BF75099" w14:textId="77777777" w:rsidR="00114333" w:rsidRPr="007252F0" w:rsidRDefault="00114333" w:rsidP="00986970">
            <w:pPr>
              <w:keepNext/>
              <w:keepLines/>
              <w:tabs>
                <w:tab w:val="left" w:pos="317"/>
                <w:tab w:val="num" w:pos="476"/>
                <w:tab w:val="left" w:pos="556"/>
              </w:tabs>
              <w:ind w:left="184" w:hanging="184"/>
              <w:jc w:val="center"/>
              <w:rPr>
                <w:rFonts w:ascii="Tahoma" w:hAnsi="Tahoma" w:cs="Tahoma"/>
                <w:sz w:val="18"/>
              </w:rPr>
            </w:pPr>
            <w:r w:rsidRPr="007252F0">
              <w:rPr>
                <w:rFonts w:ascii="Tahoma" w:hAnsi="Tahoma" w:cs="Tahoma"/>
                <w:sz w:val="18"/>
              </w:rPr>
              <w:t>Predmet naročila</w:t>
            </w:r>
          </w:p>
        </w:tc>
      </w:tr>
      <w:tr w:rsidR="00114333" w:rsidRPr="007252F0" w14:paraId="56541F1D" w14:textId="77777777" w:rsidTr="00986970">
        <w:trPr>
          <w:trHeight w:val="780"/>
        </w:trPr>
        <w:tc>
          <w:tcPr>
            <w:tcW w:w="637" w:type="dxa"/>
            <w:tcBorders>
              <w:top w:val="nil"/>
            </w:tcBorders>
          </w:tcPr>
          <w:p w14:paraId="2384E928" w14:textId="77777777" w:rsidR="00114333" w:rsidRPr="007252F0" w:rsidRDefault="00114333" w:rsidP="00986970">
            <w:pPr>
              <w:keepNext/>
              <w:keepLines/>
              <w:tabs>
                <w:tab w:val="left" w:pos="317"/>
                <w:tab w:val="num" w:pos="476"/>
                <w:tab w:val="left" w:pos="556"/>
              </w:tabs>
              <w:rPr>
                <w:rFonts w:ascii="Tahoma" w:hAnsi="Tahoma" w:cs="Tahoma"/>
                <w:sz w:val="22"/>
              </w:rPr>
            </w:pPr>
            <w:r w:rsidRPr="007252F0">
              <w:rPr>
                <w:rFonts w:ascii="Tahoma" w:hAnsi="Tahoma" w:cs="Tahoma"/>
                <w:sz w:val="22"/>
              </w:rPr>
              <w:t xml:space="preserve"> 1</w:t>
            </w:r>
          </w:p>
        </w:tc>
        <w:tc>
          <w:tcPr>
            <w:tcW w:w="933" w:type="dxa"/>
            <w:tcBorders>
              <w:top w:val="nil"/>
            </w:tcBorders>
            <w:vAlign w:val="center"/>
          </w:tcPr>
          <w:p w14:paraId="3CF166D1" w14:textId="77777777" w:rsidR="00114333" w:rsidRPr="007252F0" w:rsidRDefault="00114333" w:rsidP="00986970">
            <w:pPr>
              <w:keepNext/>
              <w:keepLines/>
              <w:tabs>
                <w:tab w:val="left" w:pos="317"/>
                <w:tab w:val="num" w:pos="476"/>
                <w:tab w:val="left" w:pos="556"/>
              </w:tabs>
              <w:jc w:val="center"/>
              <w:rPr>
                <w:rFonts w:ascii="Tahoma" w:hAnsi="Tahoma" w:cs="Tahoma"/>
              </w:rPr>
            </w:pPr>
            <w:r w:rsidRPr="007252F0">
              <w:rPr>
                <w:rFonts w:ascii="Tahoma" w:hAnsi="Tahoma" w:cs="Tahoma"/>
              </w:rPr>
              <w:t>DA</w:t>
            </w:r>
          </w:p>
          <w:p w14:paraId="14023E1D" w14:textId="77777777" w:rsidR="00114333" w:rsidRPr="007252F0" w:rsidRDefault="00114333" w:rsidP="00986970">
            <w:pPr>
              <w:keepNext/>
              <w:keepLines/>
              <w:tabs>
                <w:tab w:val="left" w:pos="317"/>
                <w:tab w:val="num" w:pos="476"/>
                <w:tab w:val="left" w:pos="556"/>
              </w:tabs>
              <w:jc w:val="center"/>
              <w:rPr>
                <w:rFonts w:ascii="Tahoma" w:hAnsi="Tahoma" w:cs="Tahoma"/>
                <w:sz w:val="12"/>
                <w:szCs w:val="12"/>
              </w:rPr>
            </w:pPr>
          </w:p>
          <w:p w14:paraId="35159E60" w14:textId="77777777" w:rsidR="00114333" w:rsidRPr="007252F0" w:rsidRDefault="00114333" w:rsidP="00986970">
            <w:pPr>
              <w:keepNext/>
              <w:keepLines/>
              <w:tabs>
                <w:tab w:val="left" w:pos="317"/>
                <w:tab w:val="num" w:pos="476"/>
                <w:tab w:val="left" w:pos="556"/>
              </w:tabs>
              <w:jc w:val="center"/>
              <w:rPr>
                <w:rFonts w:ascii="Tahoma" w:hAnsi="Tahoma" w:cs="Tahoma"/>
                <w:sz w:val="22"/>
              </w:rPr>
            </w:pPr>
            <w:r w:rsidRPr="007252F0">
              <w:rPr>
                <w:rFonts w:ascii="Tahoma" w:hAnsi="Tahoma" w:cs="Tahoma"/>
              </w:rPr>
              <w:t>NE</w:t>
            </w:r>
          </w:p>
        </w:tc>
        <w:tc>
          <w:tcPr>
            <w:tcW w:w="3800" w:type="dxa"/>
            <w:tcBorders>
              <w:top w:val="nil"/>
            </w:tcBorders>
          </w:tcPr>
          <w:p w14:paraId="1969996D" w14:textId="77777777" w:rsidR="00114333" w:rsidRPr="007252F0" w:rsidRDefault="00114333" w:rsidP="00986970">
            <w:pPr>
              <w:keepNext/>
              <w:keepLines/>
              <w:tabs>
                <w:tab w:val="left" w:pos="317"/>
                <w:tab w:val="num" w:pos="476"/>
                <w:tab w:val="left" w:pos="556"/>
              </w:tabs>
              <w:rPr>
                <w:rFonts w:ascii="Tahoma" w:hAnsi="Tahoma" w:cs="Tahoma"/>
                <w:sz w:val="22"/>
              </w:rPr>
            </w:pPr>
          </w:p>
        </w:tc>
        <w:tc>
          <w:tcPr>
            <w:tcW w:w="3900" w:type="dxa"/>
            <w:tcBorders>
              <w:top w:val="nil"/>
            </w:tcBorders>
          </w:tcPr>
          <w:p w14:paraId="032FA831" w14:textId="77777777" w:rsidR="00114333" w:rsidRPr="007252F0" w:rsidRDefault="00114333" w:rsidP="00986970">
            <w:pPr>
              <w:keepNext/>
              <w:keepLines/>
              <w:tabs>
                <w:tab w:val="left" w:pos="317"/>
                <w:tab w:val="num" w:pos="476"/>
                <w:tab w:val="left" w:pos="556"/>
              </w:tabs>
              <w:ind w:left="184" w:hanging="184"/>
              <w:rPr>
                <w:rFonts w:ascii="Tahoma" w:hAnsi="Tahoma" w:cs="Tahoma"/>
                <w:sz w:val="22"/>
              </w:rPr>
            </w:pPr>
          </w:p>
        </w:tc>
      </w:tr>
      <w:tr w:rsidR="00114333" w:rsidRPr="007252F0" w14:paraId="736903BF" w14:textId="77777777" w:rsidTr="00986970">
        <w:trPr>
          <w:trHeight w:val="780"/>
        </w:trPr>
        <w:tc>
          <w:tcPr>
            <w:tcW w:w="637" w:type="dxa"/>
          </w:tcPr>
          <w:p w14:paraId="743A8808" w14:textId="77777777" w:rsidR="00114333" w:rsidRPr="007252F0" w:rsidRDefault="00114333" w:rsidP="00986970">
            <w:pPr>
              <w:keepNext/>
              <w:keepLines/>
              <w:tabs>
                <w:tab w:val="left" w:pos="317"/>
                <w:tab w:val="num" w:pos="476"/>
                <w:tab w:val="left" w:pos="556"/>
              </w:tabs>
              <w:rPr>
                <w:rFonts w:ascii="Tahoma" w:hAnsi="Tahoma" w:cs="Tahoma"/>
                <w:sz w:val="22"/>
              </w:rPr>
            </w:pPr>
          </w:p>
        </w:tc>
        <w:tc>
          <w:tcPr>
            <w:tcW w:w="933" w:type="dxa"/>
            <w:vAlign w:val="center"/>
          </w:tcPr>
          <w:p w14:paraId="04818C5A" w14:textId="77777777" w:rsidR="00114333" w:rsidRPr="007252F0" w:rsidRDefault="00114333" w:rsidP="00986970">
            <w:pPr>
              <w:keepNext/>
              <w:keepLines/>
              <w:tabs>
                <w:tab w:val="left" w:pos="317"/>
                <w:tab w:val="num" w:pos="476"/>
                <w:tab w:val="left" w:pos="556"/>
              </w:tabs>
              <w:jc w:val="center"/>
              <w:rPr>
                <w:rFonts w:ascii="Tahoma" w:hAnsi="Tahoma" w:cs="Tahoma"/>
              </w:rPr>
            </w:pPr>
            <w:r w:rsidRPr="007252F0">
              <w:rPr>
                <w:rFonts w:ascii="Tahoma" w:hAnsi="Tahoma" w:cs="Tahoma"/>
              </w:rPr>
              <w:t>DA</w:t>
            </w:r>
          </w:p>
          <w:p w14:paraId="78F20C78" w14:textId="77777777" w:rsidR="00114333" w:rsidRPr="007252F0" w:rsidRDefault="00114333" w:rsidP="00986970">
            <w:pPr>
              <w:keepNext/>
              <w:keepLines/>
              <w:tabs>
                <w:tab w:val="left" w:pos="317"/>
                <w:tab w:val="num" w:pos="476"/>
                <w:tab w:val="left" w:pos="556"/>
              </w:tabs>
              <w:jc w:val="center"/>
              <w:rPr>
                <w:rFonts w:ascii="Tahoma" w:hAnsi="Tahoma" w:cs="Tahoma"/>
                <w:sz w:val="12"/>
                <w:szCs w:val="12"/>
              </w:rPr>
            </w:pPr>
          </w:p>
          <w:p w14:paraId="78D54523" w14:textId="77777777" w:rsidR="00114333" w:rsidRPr="007252F0" w:rsidRDefault="00114333" w:rsidP="00986970">
            <w:pPr>
              <w:keepNext/>
              <w:keepLines/>
              <w:tabs>
                <w:tab w:val="left" w:pos="317"/>
                <w:tab w:val="num" w:pos="476"/>
                <w:tab w:val="left" w:pos="556"/>
              </w:tabs>
              <w:jc w:val="center"/>
              <w:rPr>
                <w:rFonts w:ascii="Tahoma" w:hAnsi="Tahoma" w:cs="Tahoma"/>
                <w:sz w:val="22"/>
              </w:rPr>
            </w:pPr>
            <w:r w:rsidRPr="007252F0">
              <w:rPr>
                <w:rFonts w:ascii="Tahoma" w:hAnsi="Tahoma" w:cs="Tahoma"/>
              </w:rPr>
              <w:t>NE</w:t>
            </w:r>
          </w:p>
        </w:tc>
        <w:tc>
          <w:tcPr>
            <w:tcW w:w="3800" w:type="dxa"/>
          </w:tcPr>
          <w:p w14:paraId="28CA3F23" w14:textId="77777777" w:rsidR="00114333" w:rsidRPr="007252F0" w:rsidRDefault="00114333" w:rsidP="00986970">
            <w:pPr>
              <w:keepNext/>
              <w:keepLines/>
              <w:tabs>
                <w:tab w:val="left" w:pos="317"/>
                <w:tab w:val="num" w:pos="476"/>
                <w:tab w:val="left" w:pos="556"/>
              </w:tabs>
              <w:rPr>
                <w:rFonts w:ascii="Tahoma" w:hAnsi="Tahoma" w:cs="Tahoma"/>
                <w:sz w:val="22"/>
              </w:rPr>
            </w:pPr>
          </w:p>
        </w:tc>
        <w:tc>
          <w:tcPr>
            <w:tcW w:w="3900" w:type="dxa"/>
          </w:tcPr>
          <w:p w14:paraId="71E4D916" w14:textId="77777777" w:rsidR="00114333" w:rsidRPr="007252F0" w:rsidRDefault="00114333" w:rsidP="00986970">
            <w:pPr>
              <w:keepNext/>
              <w:keepLines/>
              <w:tabs>
                <w:tab w:val="left" w:pos="317"/>
                <w:tab w:val="num" w:pos="476"/>
                <w:tab w:val="left" w:pos="556"/>
              </w:tabs>
              <w:ind w:left="184" w:hanging="184"/>
              <w:rPr>
                <w:rFonts w:ascii="Tahoma" w:hAnsi="Tahoma" w:cs="Tahoma"/>
                <w:sz w:val="22"/>
              </w:rPr>
            </w:pPr>
          </w:p>
        </w:tc>
      </w:tr>
      <w:tr w:rsidR="00114333" w:rsidRPr="007252F0" w14:paraId="614DA0F1" w14:textId="77777777" w:rsidTr="00986970">
        <w:trPr>
          <w:trHeight w:val="780"/>
        </w:trPr>
        <w:tc>
          <w:tcPr>
            <w:tcW w:w="637" w:type="dxa"/>
          </w:tcPr>
          <w:p w14:paraId="1EC19FD0" w14:textId="77777777" w:rsidR="00114333" w:rsidRPr="007252F0" w:rsidRDefault="00114333" w:rsidP="00986970">
            <w:pPr>
              <w:keepNext/>
              <w:keepLines/>
              <w:tabs>
                <w:tab w:val="left" w:pos="317"/>
                <w:tab w:val="num" w:pos="476"/>
                <w:tab w:val="left" w:pos="556"/>
              </w:tabs>
              <w:rPr>
                <w:rFonts w:ascii="Tahoma" w:hAnsi="Tahoma" w:cs="Tahoma"/>
                <w:sz w:val="22"/>
              </w:rPr>
            </w:pPr>
          </w:p>
        </w:tc>
        <w:tc>
          <w:tcPr>
            <w:tcW w:w="933" w:type="dxa"/>
            <w:vAlign w:val="center"/>
          </w:tcPr>
          <w:p w14:paraId="051CB7EC" w14:textId="77777777" w:rsidR="00114333" w:rsidRPr="007252F0" w:rsidRDefault="00114333" w:rsidP="00986970">
            <w:pPr>
              <w:keepNext/>
              <w:keepLines/>
              <w:tabs>
                <w:tab w:val="left" w:pos="317"/>
                <w:tab w:val="num" w:pos="476"/>
                <w:tab w:val="left" w:pos="556"/>
              </w:tabs>
              <w:jc w:val="center"/>
              <w:rPr>
                <w:rFonts w:ascii="Tahoma" w:hAnsi="Tahoma" w:cs="Tahoma"/>
              </w:rPr>
            </w:pPr>
            <w:r w:rsidRPr="007252F0">
              <w:rPr>
                <w:rFonts w:ascii="Tahoma" w:hAnsi="Tahoma" w:cs="Tahoma"/>
              </w:rPr>
              <w:t>DA</w:t>
            </w:r>
          </w:p>
          <w:p w14:paraId="39C8858B" w14:textId="77777777" w:rsidR="00114333" w:rsidRPr="007252F0" w:rsidRDefault="00114333" w:rsidP="00986970">
            <w:pPr>
              <w:keepNext/>
              <w:keepLines/>
              <w:tabs>
                <w:tab w:val="left" w:pos="317"/>
                <w:tab w:val="num" w:pos="476"/>
                <w:tab w:val="left" w:pos="556"/>
              </w:tabs>
              <w:jc w:val="center"/>
              <w:rPr>
                <w:rFonts w:ascii="Tahoma" w:hAnsi="Tahoma" w:cs="Tahoma"/>
                <w:sz w:val="12"/>
                <w:szCs w:val="12"/>
              </w:rPr>
            </w:pPr>
          </w:p>
          <w:p w14:paraId="5CB7F0CC" w14:textId="77777777" w:rsidR="00114333" w:rsidRPr="007252F0" w:rsidRDefault="00114333" w:rsidP="00986970">
            <w:pPr>
              <w:keepNext/>
              <w:keepLines/>
              <w:tabs>
                <w:tab w:val="left" w:pos="317"/>
                <w:tab w:val="num" w:pos="476"/>
                <w:tab w:val="left" w:pos="556"/>
              </w:tabs>
              <w:jc w:val="center"/>
              <w:rPr>
                <w:rFonts w:ascii="Tahoma" w:hAnsi="Tahoma" w:cs="Tahoma"/>
                <w:sz w:val="22"/>
              </w:rPr>
            </w:pPr>
            <w:r w:rsidRPr="007252F0">
              <w:rPr>
                <w:rFonts w:ascii="Tahoma" w:hAnsi="Tahoma" w:cs="Tahoma"/>
              </w:rPr>
              <w:t>NE</w:t>
            </w:r>
          </w:p>
        </w:tc>
        <w:tc>
          <w:tcPr>
            <w:tcW w:w="3800" w:type="dxa"/>
          </w:tcPr>
          <w:p w14:paraId="179DB102" w14:textId="77777777" w:rsidR="00114333" w:rsidRPr="007252F0" w:rsidRDefault="00114333" w:rsidP="00986970">
            <w:pPr>
              <w:keepNext/>
              <w:keepLines/>
              <w:tabs>
                <w:tab w:val="left" w:pos="317"/>
                <w:tab w:val="num" w:pos="476"/>
                <w:tab w:val="left" w:pos="556"/>
              </w:tabs>
              <w:rPr>
                <w:rFonts w:ascii="Tahoma" w:hAnsi="Tahoma" w:cs="Tahoma"/>
                <w:sz w:val="22"/>
              </w:rPr>
            </w:pPr>
          </w:p>
        </w:tc>
        <w:tc>
          <w:tcPr>
            <w:tcW w:w="3900" w:type="dxa"/>
          </w:tcPr>
          <w:p w14:paraId="179C469D" w14:textId="77777777" w:rsidR="00114333" w:rsidRPr="007252F0" w:rsidRDefault="00114333" w:rsidP="00986970">
            <w:pPr>
              <w:keepNext/>
              <w:keepLines/>
              <w:tabs>
                <w:tab w:val="left" w:pos="317"/>
                <w:tab w:val="num" w:pos="476"/>
                <w:tab w:val="left" w:pos="556"/>
              </w:tabs>
              <w:ind w:left="184" w:hanging="184"/>
              <w:rPr>
                <w:rFonts w:ascii="Tahoma" w:hAnsi="Tahoma" w:cs="Tahoma"/>
                <w:sz w:val="22"/>
              </w:rPr>
            </w:pPr>
          </w:p>
        </w:tc>
      </w:tr>
      <w:tr w:rsidR="00114333" w:rsidRPr="007252F0" w14:paraId="6BA033EB" w14:textId="77777777" w:rsidTr="00986970">
        <w:trPr>
          <w:trHeight w:val="780"/>
        </w:trPr>
        <w:tc>
          <w:tcPr>
            <w:tcW w:w="637" w:type="dxa"/>
          </w:tcPr>
          <w:p w14:paraId="7A242852" w14:textId="77777777" w:rsidR="00114333" w:rsidRPr="007252F0" w:rsidRDefault="00114333" w:rsidP="00986970">
            <w:pPr>
              <w:keepNext/>
              <w:keepLines/>
              <w:tabs>
                <w:tab w:val="left" w:pos="317"/>
                <w:tab w:val="num" w:pos="476"/>
                <w:tab w:val="left" w:pos="556"/>
              </w:tabs>
              <w:rPr>
                <w:rFonts w:ascii="Tahoma" w:hAnsi="Tahoma" w:cs="Tahoma"/>
                <w:sz w:val="22"/>
              </w:rPr>
            </w:pPr>
          </w:p>
        </w:tc>
        <w:tc>
          <w:tcPr>
            <w:tcW w:w="933" w:type="dxa"/>
            <w:vAlign w:val="center"/>
          </w:tcPr>
          <w:p w14:paraId="582BCBC5" w14:textId="77777777" w:rsidR="00114333" w:rsidRPr="007252F0" w:rsidRDefault="00114333" w:rsidP="00986970">
            <w:pPr>
              <w:keepNext/>
              <w:keepLines/>
              <w:tabs>
                <w:tab w:val="left" w:pos="317"/>
                <w:tab w:val="num" w:pos="476"/>
                <w:tab w:val="left" w:pos="556"/>
              </w:tabs>
              <w:jc w:val="center"/>
              <w:rPr>
                <w:rFonts w:ascii="Tahoma" w:hAnsi="Tahoma" w:cs="Tahoma"/>
              </w:rPr>
            </w:pPr>
            <w:r w:rsidRPr="007252F0">
              <w:rPr>
                <w:rFonts w:ascii="Tahoma" w:hAnsi="Tahoma" w:cs="Tahoma"/>
              </w:rPr>
              <w:t>DA</w:t>
            </w:r>
          </w:p>
          <w:p w14:paraId="233539AE" w14:textId="77777777" w:rsidR="00114333" w:rsidRPr="007252F0" w:rsidRDefault="00114333" w:rsidP="00986970">
            <w:pPr>
              <w:keepNext/>
              <w:keepLines/>
              <w:tabs>
                <w:tab w:val="left" w:pos="317"/>
                <w:tab w:val="num" w:pos="476"/>
                <w:tab w:val="left" w:pos="556"/>
              </w:tabs>
              <w:jc w:val="center"/>
              <w:rPr>
                <w:rFonts w:ascii="Tahoma" w:hAnsi="Tahoma" w:cs="Tahoma"/>
                <w:sz w:val="12"/>
                <w:szCs w:val="12"/>
              </w:rPr>
            </w:pPr>
          </w:p>
          <w:p w14:paraId="4BF29E61" w14:textId="77777777" w:rsidR="00114333" w:rsidRPr="007252F0" w:rsidRDefault="00114333" w:rsidP="00986970">
            <w:pPr>
              <w:keepNext/>
              <w:keepLines/>
              <w:tabs>
                <w:tab w:val="left" w:pos="317"/>
                <w:tab w:val="num" w:pos="476"/>
                <w:tab w:val="left" w:pos="556"/>
              </w:tabs>
              <w:jc w:val="center"/>
              <w:rPr>
                <w:rFonts w:ascii="Tahoma" w:hAnsi="Tahoma" w:cs="Tahoma"/>
                <w:sz w:val="22"/>
              </w:rPr>
            </w:pPr>
            <w:r w:rsidRPr="007252F0">
              <w:rPr>
                <w:rFonts w:ascii="Tahoma" w:hAnsi="Tahoma" w:cs="Tahoma"/>
              </w:rPr>
              <w:t>NE</w:t>
            </w:r>
          </w:p>
        </w:tc>
        <w:tc>
          <w:tcPr>
            <w:tcW w:w="3800" w:type="dxa"/>
          </w:tcPr>
          <w:p w14:paraId="35B2C4BB" w14:textId="77777777" w:rsidR="00114333" w:rsidRPr="007252F0" w:rsidRDefault="00114333" w:rsidP="00986970">
            <w:pPr>
              <w:keepNext/>
              <w:keepLines/>
              <w:tabs>
                <w:tab w:val="left" w:pos="317"/>
                <w:tab w:val="num" w:pos="476"/>
                <w:tab w:val="left" w:pos="556"/>
              </w:tabs>
              <w:rPr>
                <w:rFonts w:ascii="Tahoma" w:hAnsi="Tahoma" w:cs="Tahoma"/>
                <w:sz w:val="22"/>
              </w:rPr>
            </w:pPr>
          </w:p>
        </w:tc>
        <w:tc>
          <w:tcPr>
            <w:tcW w:w="3900" w:type="dxa"/>
          </w:tcPr>
          <w:p w14:paraId="26321D71" w14:textId="77777777" w:rsidR="00114333" w:rsidRPr="007252F0" w:rsidRDefault="00114333" w:rsidP="00986970">
            <w:pPr>
              <w:keepNext/>
              <w:keepLines/>
              <w:tabs>
                <w:tab w:val="left" w:pos="317"/>
                <w:tab w:val="num" w:pos="476"/>
                <w:tab w:val="left" w:pos="556"/>
              </w:tabs>
              <w:ind w:left="184" w:hanging="184"/>
              <w:rPr>
                <w:rFonts w:ascii="Tahoma" w:hAnsi="Tahoma" w:cs="Tahoma"/>
                <w:sz w:val="22"/>
              </w:rPr>
            </w:pPr>
          </w:p>
        </w:tc>
      </w:tr>
      <w:tr w:rsidR="00114333" w:rsidRPr="007252F0" w14:paraId="6F97BD40" w14:textId="77777777" w:rsidTr="00986970">
        <w:trPr>
          <w:trHeight w:val="780"/>
        </w:trPr>
        <w:tc>
          <w:tcPr>
            <w:tcW w:w="637" w:type="dxa"/>
          </w:tcPr>
          <w:p w14:paraId="7BF49D3A" w14:textId="77777777" w:rsidR="00114333" w:rsidRPr="007252F0" w:rsidRDefault="00114333" w:rsidP="00986970">
            <w:pPr>
              <w:keepNext/>
              <w:keepLines/>
              <w:tabs>
                <w:tab w:val="left" w:pos="317"/>
                <w:tab w:val="num" w:pos="476"/>
                <w:tab w:val="left" w:pos="556"/>
              </w:tabs>
              <w:rPr>
                <w:rFonts w:ascii="Tahoma" w:hAnsi="Tahoma" w:cs="Tahoma"/>
                <w:sz w:val="22"/>
              </w:rPr>
            </w:pPr>
          </w:p>
        </w:tc>
        <w:tc>
          <w:tcPr>
            <w:tcW w:w="933" w:type="dxa"/>
            <w:vAlign w:val="center"/>
          </w:tcPr>
          <w:p w14:paraId="7240B8C5" w14:textId="77777777" w:rsidR="00114333" w:rsidRPr="007252F0" w:rsidRDefault="00114333" w:rsidP="00986970">
            <w:pPr>
              <w:keepNext/>
              <w:keepLines/>
              <w:tabs>
                <w:tab w:val="left" w:pos="317"/>
                <w:tab w:val="num" w:pos="476"/>
                <w:tab w:val="left" w:pos="556"/>
              </w:tabs>
              <w:jc w:val="center"/>
              <w:rPr>
                <w:rFonts w:ascii="Tahoma" w:hAnsi="Tahoma" w:cs="Tahoma"/>
              </w:rPr>
            </w:pPr>
            <w:r w:rsidRPr="007252F0">
              <w:rPr>
                <w:rFonts w:ascii="Tahoma" w:hAnsi="Tahoma" w:cs="Tahoma"/>
              </w:rPr>
              <w:t>DA</w:t>
            </w:r>
          </w:p>
          <w:p w14:paraId="37FD63C4" w14:textId="77777777" w:rsidR="00114333" w:rsidRPr="007252F0" w:rsidRDefault="00114333" w:rsidP="00986970">
            <w:pPr>
              <w:keepNext/>
              <w:keepLines/>
              <w:tabs>
                <w:tab w:val="left" w:pos="317"/>
                <w:tab w:val="num" w:pos="476"/>
                <w:tab w:val="left" w:pos="556"/>
              </w:tabs>
              <w:jc w:val="center"/>
              <w:rPr>
                <w:rFonts w:ascii="Tahoma" w:hAnsi="Tahoma" w:cs="Tahoma"/>
                <w:sz w:val="12"/>
                <w:szCs w:val="12"/>
              </w:rPr>
            </w:pPr>
          </w:p>
          <w:p w14:paraId="0EE915F8" w14:textId="77777777" w:rsidR="00114333" w:rsidRPr="007252F0" w:rsidRDefault="00114333" w:rsidP="00986970">
            <w:pPr>
              <w:keepNext/>
              <w:keepLines/>
              <w:tabs>
                <w:tab w:val="left" w:pos="317"/>
                <w:tab w:val="num" w:pos="476"/>
                <w:tab w:val="left" w:pos="556"/>
              </w:tabs>
              <w:jc w:val="center"/>
              <w:rPr>
                <w:rFonts w:ascii="Tahoma" w:hAnsi="Tahoma" w:cs="Tahoma"/>
                <w:sz w:val="22"/>
              </w:rPr>
            </w:pPr>
            <w:r w:rsidRPr="007252F0">
              <w:rPr>
                <w:rFonts w:ascii="Tahoma" w:hAnsi="Tahoma" w:cs="Tahoma"/>
              </w:rPr>
              <w:t>NE</w:t>
            </w:r>
          </w:p>
        </w:tc>
        <w:tc>
          <w:tcPr>
            <w:tcW w:w="3800" w:type="dxa"/>
          </w:tcPr>
          <w:p w14:paraId="1EFC94AD" w14:textId="77777777" w:rsidR="00114333" w:rsidRPr="007252F0" w:rsidRDefault="00114333" w:rsidP="00986970">
            <w:pPr>
              <w:keepNext/>
              <w:keepLines/>
              <w:tabs>
                <w:tab w:val="left" w:pos="317"/>
                <w:tab w:val="num" w:pos="476"/>
                <w:tab w:val="left" w:pos="556"/>
              </w:tabs>
              <w:rPr>
                <w:rFonts w:ascii="Tahoma" w:hAnsi="Tahoma" w:cs="Tahoma"/>
                <w:sz w:val="22"/>
              </w:rPr>
            </w:pPr>
          </w:p>
        </w:tc>
        <w:tc>
          <w:tcPr>
            <w:tcW w:w="3900" w:type="dxa"/>
          </w:tcPr>
          <w:p w14:paraId="5AE0728F" w14:textId="77777777" w:rsidR="00114333" w:rsidRPr="007252F0" w:rsidRDefault="00114333" w:rsidP="00986970">
            <w:pPr>
              <w:keepNext/>
              <w:keepLines/>
              <w:tabs>
                <w:tab w:val="left" w:pos="317"/>
                <w:tab w:val="num" w:pos="476"/>
                <w:tab w:val="left" w:pos="556"/>
              </w:tabs>
              <w:ind w:left="184" w:hanging="184"/>
              <w:rPr>
                <w:rFonts w:ascii="Tahoma" w:hAnsi="Tahoma" w:cs="Tahoma"/>
                <w:sz w:val="22"/>
              </w:rPr>
            </w:pPr>
          </w:p>
        </w:tc>
      </w:tr>
      <w:tr w:rsidR="00114333" w:rsidRPr="007252F0" w14:paraId="3D5421E3" w14:textId="77777777" w:rsidTr="00986970">
        <w:trPr>
          <w:trHeight w:val="780"/>
        </w:trPr>
        <w:tc>
          <w:tcPr>
            <w:tcW w:w="637" w:type="dxa"/>
          </w:tcPr>
          <w:p w14:paraId="2B443045" w14:textId="77777777" w:rsidR="00114333" w:rsidRPr="007252F0" w:rsidRDefault="00114333" w:rsidP="00986970">
            <w:pPr>
              <w:keepNext/>
              <w:keepLines/>
              <w:tabs>
                <w:tab w:val="left" w:pos="317"/>
                <w:tab w:val="num" w:pos="476"/>
                <w:tab w:val="left" w:pos="556"/>
              </w:tabs>
              <w:rPr>
                <w:rFonts w:ascii="Tahoma" w:hAnsi="Tahoma" w:cs="Tahoma"/>
                <w:sz w:val="22"/>
              </w:rPr>
            </w:pPr>
          </w:p>
        </w:tc>
        <w:tc>
          <w:tcPr>
            <w:tcW w:w="933" w:type="dxa"/>
            <w:vAlign w:val="center"/>
          </w:tcPr>
          <w:p w14:paraId="71FC8FD2" w14:textId="77777777" w:rsidR="00114333" w:rsidRPr="007252F0" w:rsidRDefault="00114333" w:rsidP="00986970">
            <w:pPr>
              <w:keepNext/>
              <w:keepLines/>
              <w:tabs>
                <w:tab w:val="left" w:pos="317"/>
                <w:tab w:val="num" w:pos="476"/>
                <w:tab w:val="left" w:pos="556"/>
              </w:tabs>
              <w:jc w:val="center"/>
              <w:rPr>
                <w:rFonts w:ascii="Tahoma" w:hAnsi="Tahoma" w:cs="Tahoma"/>
              </w:rPr>
            </w:pPr>
            <w:r w:rsidRPr="007252F0">
              <w:rPr>
                <w:rFonts w:ascii="Tahoma" w:hAnsi="Tahoma" w:cs="Tahoma"/>
              </w:rPr>
              <w:t>DA</w:t>
            </w:r>
          </w:p>
          <w:p w14:paraId="01265372" w14:textId="77777777" w:rsidR="00114333" w:rsidRPr="007252F0" w:rsidRDefault="00114333" w:rsidP="00986970">
            <w:pPr>
              <w:keepNext/>
              <w:keepLines/>
              <w:tabs>
                <w:tab w:val="left" w:pos="317"/>
                <w:tab w:val="num" w:pos="476"/>
                <w:tab w:val="left" w:pos="556"/>
              </w:tabs>
              <w:jc w:val="center"/>
              <w:rPr>
                <w:rFonts w:ascii="Tahoma" w:hAnsi="Tahoma" w:cs="Tahoma"/>
                <w:sz w:val="12"/>
                <w:szCs w:val="12"/>
              </w:rPr>
            </w:pPr>
          </w:p>
          <w:p w14:paraId="365BDC1C" w14:textId="77777777" w:rsidR="00114333" w:rsidRPr="007252F0" w:rsidRDefault="00114333" w:rsidP="00986970">
            <w:pPr>
              <w:keepNext/>
              <w:keepLines/>
              <w:tabs>
                <w:tab w:val="left" w:pos="317"/>
                <w:tab w:val="num" w:pos="476"/>
                <w:tab w:val="left" w:pos="556"/>
              </w:tabs>
              <w:jc w:val="center"/>
              <w:rPr>
                <w:rFonts w:ascii="Tahoma" w:hAnsi="Tahoma" w:cs="Tahoma"/>
                <w:sz w:val="22"/>
              </w:rPr>
            </w:pPr>
            <w:r w:rsidRPr="007252F0">
              <w:rPr>
                <w:rFonts w:ascii="Tahoma" w:hAnsi="Tahoma" w:cs="Tahoma"/>
              </w:rPr>
              <w:t>NE</w:t>
            </w:r>
          </w:p>
        </w:tc>
        <w:tc>
          <w:tcPr>
            <w:tcW w:w="3800" w:type="dxa"/>
          </w:tcPr>
          <w:p w14:paraId="7D17F1A4" w14:textId="77777777" w:rsidR="00114333" w:rsidRPr="007252F0" w:rsidRDefault="00114333" w:rsidP="00986970">
            <w:pPr>
              <w:keepNext/>
              <w:keepLines/>
              <w:tabs>
                <w:tab w:val="left" w:pos="317"/>
                <w:tab w:val="num" w:pos="476"/>
                <w:tab w:val="left" w:pos="556"/>
              </w:tabs>
              <w:rPr>
                <w:rFonts w:ascii="Tahoma" w:hAnsi="Tahoma" w:cs="Tahoma"/>
                <w:sz w:val="22"/>
              </w:rPr>
            </w:pPr>
          </w:p>
        </w:tc>
        <w:tc>
          <w:tcPr>
            <w:tcW w:w="3900" w:type="dxa"/>
          </w:tcPr>
          <w:p w14:paraId="1A9E1339" w14:textId="77777777" w:rsidR="00114333" w:rsidRPr="007252F0" w:rsidRDefault="00114333" w:rsidP="00986970">
            <w:pPr>
              <w:keepNext/>
              <w:keepLines/>
              <w:tabs>
                <w:tab w:val="left" w:pos="317"/>
                <w:tab w:val="num" w:pos="476"/>
                <w:tab w:val="left" w:pos="556"/>
              </w:tabs>
              <w:ind w:left="184" w:hanging="184"/>
              <w:rPr>
                <w:rFonts w:ascii="Tahoma" w:hAnsi="Tahoma" w:cs="Tahoma"/>
                <w:sz w:val="22"/>
              </w:rPr>
            </w:pPr>
          </w:p>
        </w:tc>
      </w:tr>
      <w:tr w:rsidR="00114333" w:rsidRPr="007252F0" w14:paraId="111F02A6" w14:textId="77777777" w:rsidTr="00986970">
        <w:trPr>
          <w:trHeight w:val="780"/>
        </w:trPr>
        <w:tc>
          <w:tcPr>
            <w:tcW w:w="637" w:type="dxa"/>
          </w:tcPr>
          <w:p w14:paraId="5FA4D36F" w14:textId="77777777" w:rsidR="00114333" w:rsidRPr="007252F0" w:rsidRDefault="00114333" w:rsidP="00986970">
            <w:pPr>
              <w:keepNext/>
              <w:keepLines/>
              <w:tabs>
                <w:tab w:val="left" w:pos="317"/>
                <w:tab w:val="num" w:pos="476"/>
                <w:tab w:val="left" w:pos="556"/>
              </w:tabs>
              <w:rPr>
                <w:rFonts w:ascii="Tahoma" w:hAnsi="Tahoma" w:cs="Tahoma"/>
                <w:sz w:val="22"/>
              </w:rPr>
            </w:pPr>
          </w:p>
        </w:tc>
        <w:tc>
          <w:tcPr>
            <w:tcW w:w="933" w:type="dxa"/>
            <w:vAlign w:val="center"/>
          </w:tcPr>
          <w:p w14:paraId="51503E96" w14:textId="77777777" w:rsidR="00114333" w:rsidRPr="007252F0" w:rsidRDefault="00114333" w:rsidP="00986970">
            <w:pPr>
              <w:keepNext/>
              <w:keepLines/>
              <w:tabs>
                <w:tab w:val="left" w:pos="317"/>
                <w:tab w:val="num" w:pos="476"/>
                <w:tab w:val="left" w:pos="556"/>
              </w:tabs>
              <w:jc w:val="center"/>
              <w:rPr>
                <w:rFonts w:ascii="Tahoma" w:hAnsi="Tahoma" w:cs="Tahoma"/>
              </w:rPr>
            </w:pPr>
            <w:r w:rsidRPr="007252F0">
              <w:rPr>
                <w:rFonts w:ascii="Tahoma" w:hAnsi="Tahoma" w:cs="Tahoma"/>
              </w:rPr>
              <w:t>DA</w:t>
            </w:r>
          </w:p>
          <w:p w14:paraId="0E7DE49A" w14:textId="77777777" w:rsidR="00114333" w:rsidRPr="007252F0" w:rsidRDefault="00114333" w:rsidP="00986970">
            <w:pPr>
              <w:keepNext/>
              <w:keepLines/>
              <w:tabs>
                <w:tab w:val="left" w:pos="317"/>
                <w:tab w:val="num" w:pos="476"/>
                <w:tab w:val="left" w:pos="556"/>
              </w:tabs>
              <w:jc w:val="center"/>
              <w:rPr>
                <w:rFonts w:ascii="Tahoma" w:hAnsi="Tahoma" w:cs="Tahoma"/>
                <w:sz w:val="12"/>
                <w:szCs w:val="12"/>
              </w:rPr>
            </w:pPr>
          </w:p>
          <w:p w14:paraId="0EB78ED6" w14:textId="77777777" w:rsidR="00114333" w:rsidRPr="007252F0" w:rsidRDefault="00114333" w:rsidP="00986970">
            <w:pPr>
              <w:keepNext/>
              <w:keepLines/>
              <w:tabs>
                <w:tab w:val="left" w:pos="317"/>
                <w:tab w:val="num" w:pos="476"/>
                <w:tab w:val="left" w:pos="556"/>
              </w:tabs>
              <w:jc w:val="center"/>
              <w:rPr>
                <w:rFonts w:ascii="Tahoma" w:hAnsi="Tahoma" w:cs="Tahoma"/>
                <w:sz w:val="22"/>
              </w:rPr>
            </w:pPr>
            <w:r w:rsidRPr="007252F0">
              <w:rPr>
                <w:rFonts w:ascii="Tahoma" w:hAnsi="Tahoma" w:cs="Tahoma"/>
              </w:rPr>
              <w:t>NE</w:t>
            </w:r>
          </w:p>
        </w:tc>
        <w:tc>
          <w:tcPr>
            <w:tcW w:w="3800" w:type="dxa"/>
          </w:tcPr>
          <w:p w14:paraId="32EF65A2" w14:textId="77777777" w:rsidR="00114333" w:rsidRPr="007252F0" w:rsidRDefault="00114333" w:rsidP="00986970">
            <w:pPr>
              <w:keepNext/>
              <w:keepLines/>
              <w:tabs>
                <w:tab w:val="left" w:pos="317"/>
                <w:tab w:val="num" w:pos="476"/>
                <w:tab w:val="left" w:pos="556"/>
              </w:tabs>
              <w:rPr>
                <w:rFonts w:ascii="Tahoma" w:hAnsi="Tahoma" w:cs="Tahoma"/>
                <w:sz w:val="22"/>
              </w:rPr>
            </w:pPr>
          </w:p>
        </w:tc>
        <w:tc>
          <w:tcPr>
            <w:tcW w:w="3900" w:type="dxa"/>
          </w:tcPr>
          <w:p w14:paraId="251AD30B" w14:textId="77777777" w:rsidR="00114333" w:rsidRPr="007252F0" w:rsidRDefault="00114333" w:rsidP="00986970">
            <w:pPr>
              <w:keepNext/>
              <w:keepLines/>
              <w:tabs>
                <w:tab w:val="left" w:pos="317"/>
                <w:tab w:val="num" w:pos="476"/>
                <w:tab w:val="left" w:pos="556"/>
              </w:tabs>
              <w:ind w:left="184" w:hanging="184"/>
              <w:rPr>
                <w:rFonts w:ascii="Tahoma" w:hAnsi="Tahoma" w:cs="Tahoma"/>
                <w:sz w:val="22"/>
              </w:rPr>
            </w:pPr>
          </w:p>
        </w:tc>
      </w:tr>
      <w:tr w:rsidR="00114333" w:rsidRPr="007252F0" w14:paraId="7E2BB3B5" w14:textId="77777777" w:rsidTr="00986970">
        <w:trPr>
          <w:trHeight w:val="866"/>
        </w:trPr>
        <w:tc>
          <w:tcPr>
            <w:tcW w:w="637" w:type="dxa"/>
          </w:tcPr>
          <w:p w14:paraId="6DB54FE0" w14:textId="77777777" w:rsidR="00114333" w:rsidRPr="007252F0" w:rsidRDefault="00114333" w:rsidP="00986970">
            <w:pPr>
              <w:keepNext/>
              <w:keepLines/>
              <w:tabs>
                <w:tab w:val="left" w:pos="317"/>
                <w:tab w:val="num" w:pos="476"/>
                <w:tab w:val="left" w:pos="556"/>
              </w:tabs>
              <w:rPr>
                <w:rFonts w:ascii="Tahoma" w:hAnsi="Tahoma" w:cs="Tahoma"/>
                <w:sz w:val="22"/>
              </w:rPr>
            </w:pPr>
          </w:p>
        </w:tc>
        <w:tc>
          <w:tcPr>
            <w:tcW w:w="933" w:type="dxa"/>
            <w:vAlign w:val="center"/>
          </w:tcPr>
          <w:p w14:paraId="5FC63FB5" w14:textId="77777777" w:rsidR="00114333" w:rsidRPr="007252F0" w:rsidRDefault="00114333" w:rsidP="00986970">
            <w:pPr>
              <w:keepNext/>
              <w:keepLines/>
              <w:tabs>
                <w:tab w:val="left" w:pos="317"/>
                <w:tab w:val="num" w:pos="476"/>
                <w:tab w:val="left" w:pos="556"/>
              </w:tabs>
              <w:jc w:val="center"/>
              <w:rPr>
                <w:rFonts w:ascii="Tahoma" w:hAnsi="Tahoma" w:cs="Tahoma"/>
              </w:rPr>
            </w:pPr>
            <w:r w:rsidRPr="007252F0">
              <w:rPr>
                <w:rFonts w:ascii="Tahoma" w:hAnsi="Tahoma" w:cs="Tahoma"/>
              </w:rPr>
              <w:t>DA</w:t>
            </w:r>
          </w:p>
          <w:p w14:paraId="5386DBFE" w14:textId="77777777" w:rsidR="00114333" w:rsidRPr="007252F0" w:rsidRDefault="00114333" w:rsidP="00986970">
            <w:pPr>
              <w:keepNext/>
              <w:keepLines/>
              <w:tabs>
                <w:tab w:val="left" w:pos="317"/>
                <w:tab w:val="num" w:pos="476"/>
                <w:tab w:val="left" w:pos="556"/>
              </w:tabs>
              <w:jc w:val="center"/>
              <w:rPr>
                <w:rFonts w:ascii="Tahoma" w:hAnsi="Tahoma" w:cs="Tahoma"/>
                <w:sz w:val="12"/>
                <w:szCs w:val="12"/>
              </w:rPr>
            </w:pPr>
          </w:p>
          <w:p w14:paraId="77B285EC" w14:textId="77777777" w:rsidR="00114333" w:rsidRPr="007252F0" w:rsidRDefault="00114333" w:rsidP="00986970">
            <w:pPr>
              <w:keepNext/>
              <w:keepLines/>
              <w:tabs>
                <w:tab w:val="left" w:pos="317"/>
                <w:tab w:val="num" w:pos="476"/>
                <w:tab w:val="left" w:pos="556"/>
              </w:tabs>
              <w:jc w:val="center"/>
              <w:rPr>
                <w:rFonts w:ascii="Tahoma" w:hAnsi="Tahoma" w:cs="Tahoma"/>
                <w:sz w:val="22"/>
              </w:rPr>
            </w:pPr>
            <w:r w:rsidRPr="007252F0">
              <w:rPr>
                <w:rFonts w:ascii="Tahoma" w:hAnsi="Tahoma" w:cs="Tahoma"/>
              </w:rPr>
              <w:t>NE</w:t>
            </w:r>
          </w:p>
        </w:tc>
        <w:tc>
          <w:tcPr>
            <w:tcW w:w="3800" w:type="dxa"/>
          </w:tcPr>
          <w:p w14:paraId="16C8A918" w14:textId="77777777" w:rsidR="00114333" w:rsidRPr="007252F0" w:rsidRDefault="00114333" w:rsidP="00986970">
            <w:pPr>
              <w:keepNext/>
              <w:keepLines/>
              <w:tabs>
                <w:tab w:val="left" w:pos="317"/>
                <w:tab w:val="num" w:pos="476"/>
                <w:tab w:val="left" w:pos="556"/>
              </w:tabs>
              <w:rPr>
                <w:rFonts w:ascii="Tahoma" w:hAnsi="Tahoma" w:cs="Tahoma"/>
                <w:sz w:val="22"/>
              </w:rPr>
            </w:pPr>
          </w:p>
        </w:tc>
        <w:tc>
          <w:tcPr>
            <w:tcW w:w="3900" w:type="dxa"/>
          </w:tcPr>
          <w:p w14:paraId="2B0BC906" w14:textId="77777777" w:rsidR="00114333" w:rsidRPr="007252F0" w:rsidRDefault="00114333" w:rsidP="00986970">
            <w:pPr>
              <w:keepNext/>
              <w:keepLines/>
              <w:tabs>
                <w:tab w:val="left" w:pos="317"/>
                <w:tab w:val="num" w:pos="476"/>
                <w:tab w:val="left" w:pos="556"/>
              </w:tabs>
              <w:ind w:left="184" w:hanging="184"/>
              <w:rPr>
                <w:rFonts w:ascii="Tahoma" w:hAnsi="Tahoma" w:cs="Tahoma"/>
                <w:sz w:val="22"/>
              </w:rPr>
            </w:pPr>
          </w:p>
        </w:tc>
      </w:tr>
      <w:tr w:rsidR="00114333" w:rsidRPr="007252F0" w14:paraId="18B5F2DB" w14:textId="77777777" w:rsidTr="00986970">
        <w:trPr>
          <w:trHeight w:val="780"/>
        </w:trPr>
        <w:tc>
          <w:tcPr>
            <w:tcW w:w="637" w:type="dxa"/>
          </w:tcPr>
          <w:p w14:paraId="6D9A205C" w14:textId="77777777" w:rsidR="00114333" w:rsidRPr="007252F0" w:rsidRDefault="00114333" w:rsidP="00986970">
            <w:pPr>
              <w:keepNext/>
              <w:keepLines/>
              <w:tabs>
                <w:tab w:val="left" w:pos="317"/>
                <w:tab w:val="num" w:pos="476"/>
                <w:tab w:val="left" w:pos="556"/>
              </w:tabs>
              <w:rPr>
                <w:rFonts w:ascii="Tahoma" w:hAnsi="Tahoma" w:cs="Tahoma"/>
                <w:sz w:val="22"/>
              </w:rPr>
            </w:pPr>
          </w:p>
        </w:tc>
        <w:tc>
          <w:tcPr>
            <w:tcW w:w="933" w:type="dxa"/>
            <w:vAlign w:val="center"/>
          </w:tcPr>
          <w:p w14:paraId="4CD86222" w14:textId="77777777" w:rsidR="00114333" w:rsidRPr="007252F0" w:rsidRDefault="00114333" w:rsidP="00986970">
            <w:pPr>
              <w:keepNext/>
              <w:keepLines/>
              <w:tabs>
                <w:tab w:val="left" w:pos="317"/>
                <w:tab w:val="num" w:pos="476"/>
                <w:tab w:val="left" w:pos="556"/>
              </w:tabs>
              <w:jc w:val="center"/>
              <w:rPr>
                <w:rFonts w:ascii="Tahoma" w:hAnsi="Tahoma" w:cs="Tahoma"/>
              </w:rPr>
            </w:pPr>
            <w:r w:rsidRPr="007252F0">
              <w:rPr>
                <w:rFonts w:ascii="Tahoma" w:hAnsi="Tahoma" w:cs="Tahoma"/>
              </w:rPr>
              <w:t>DA</w:t>
            </w:r>
          </w:p>
          <w:p w14:paraId="24397DCE" w14:textId="77777777" w:rsidR="00114333" w:rsidRPr="007252F0" w:rsidRDefault="00114333" w:rsidP="00986970">
            <w:pPr>
              <w:keepNext/>
              <w:keepLines/>
              <w:tabs>
                <w:tab w:val="left" w:pos="317"/>
                <w:tab w:val="num" w:pos="476"/>
                <w:tab w:val="left" w:pos="556"/>
              </w:tabs>
              <w:jc w:val="center"/>
              <w:rPr>
                <w:rFonts w:ascii="Tahoma" w:hAnsi="Tahoma" w:cs="Tahoma"/>
                <w:sz w:val="12"/>
                <w:szCs w:val="12"/>
              </w:rPr>
            </w:pPr>
          </w:p>
          <w:p w14:paraId="4C9C1E4E" w14:textId="77777777" w:rsidR="00114333" w:rsidRPr="007252F0" w:rsidRDefault="00114333" w:rsidP="00986970">
            <w:pPr>
              <w:keepNext/>
              <w:keepLines/>
              <w:tabs>
                <w:tab w:val="left" w:pos="317"/>
                <w:tab w:val="num" w:pos="476"/>
                <w:tab w:val="left" w:pos="556"/>
              </w:tabs>
              <w:jc w:val="center"/>
              <w:rPr>
                <w:rFonts w:ascii="Tahoma" w:hAnsi="Tahoma" w:cs="Tahoma"/>
                <w:sz w:val="22"/>
              </w:rPr>
            </w:pPr>
            <w:r w:rsidRPr="007252F0">
              <w:rPr>
                <w:rFonts w:ascii="Tahoma" w:hAnsi="Tahoma" w:cs="Tahoma"/>
              </w:rPr>
              <w:t>NE</w:t>
            </w:r>
          </w:p>
        </w:tc>
        <w:tc>
          <w:tcPr>
            <w:tcW w:w="3800" w:type="dxa"/>
          </w:tcPr>
          <w:p w14:paraId="1C436157" w14:textId="77777777" w:rsidR="00114333" w:rsidRPr="007252F0" w:rsidRDefault="00114333" w:rsidP="00986970">
            <w:pPr>
              <w:keepNext/>
              <w:keepLines/>
              <w:tabs>
                <w:tab w:val="left" w:pos="317"/>
                <w:tab w:val="num" w:pos="476"/>
                <w:tab w:val="left" w:pos="556"/>
              </w:tabs>
              <w:rPr>
                <w:rFonts w:ascii="Tahoma" w:hAnsi="Tahoma" w:cs="Tahoma"/>
                <w:sz w:val="22"/>
              </w:rPr>
            </w:pPr>
          </w:p>
        </w:tc>
        <w:tc>
          <w:tcPr>
            <w:tcW w:w="3900" w:type="dxa"/>
          </w:tcPr>
          <w:p w14:paraId="5FFA19A0" w14:textId="77777777" w:rsidR="00114333" w:rsidRPr="007252F0" w:rsidRDefault="00114333" w:rsidP="00986970">
            <w:pPr>
              <w:keepNext/>
              <w:keepLines/>
              <w:tabs>
                <w:tab w:val="left" w:pos="317"/>
                <w:tab w:val="num" w:pos="476"/>
                <w:tab w:val="left" w:pos="556"/>
              </w:tabs>
              <w:ind w:left="184" w:hanging="184"/>
              <w:rPr>
                <w:rFonts w:ascii="Tahoma" w:hAnsi="Tahoma" w:cs="Tahoma"/>
                <w:sz w:val="22"/>
              </w:rPr>
            </w:pPr>
          </w:p>
        </w:tc>
      </w:tr>
      <w:tr w:rsidR="00114333" w:rsidRPr="007252F0" w14:paraId="4255AC84" w14:textId="77777777" w:rsidTr="00986970">
        <w:trPr>
          <w:trHeight w:val="780"/>
        </w:trPr>
        <w:tc>
          <w:tcPr>
            <w:tcW w:w="637" w:type="dxa"/>
          </w:tcPr>
          <w:p w14:paraId="17328C56" w14:textId="77777777" w:rsidR="00114333" w:rsidRPr="007252F0" w:rsidRDefault="00114333" w:rsidP="00986970">
            <w:pPr>
              <w:keepNext/>
              <w:keepLines/>
              <w:tabs>
                <w:tab w:val="left" w:pos="317"/>
                <w:tab w:val="num" w:pos="476"/>
                <w:tab w:val="left" w:pos="556"/>
              </w:tabs>
              <w:rPr>
                <w:rFonts w:ascii="Tahoma" w:hAnsi="Tahoma" w:cs="Tahoma"/>
                <w:sz w:val="22"/>
              </w:rPr>
            </w:pPr>
          </w:p>
        </w:tc>
        <w:tc>
          <w:tcPr>
            <w:tcW w:w="933" w:type="dxa"/>
            <w:vAlign w:val="center"/>
          </w:tcPr>
          <w:p w14:paraId="093E6B61" w14:textId="77777777" w:rsidR="00114333" w:rsidRPr="007252F0" w:rsidRDefault="00114333" w:rsidP="00986970">
            <w:pPr>
              <w:keepNext/>
              <w:keepLines/>
              <w:tabs>
                <w:tab w:val="left" w:pos="317"/>
                <w:tab w:val="num" w:pos="476"/>
                <w:tab w:val="left" w:pos="556"/>
              </w:tabs>
              <w:jc w:val="center"/>
              <w:rPr>
                <w:rFonts w:ascii="Tahoma" w:hAnsi="Tahoma" w:cs="Tahoma"/>
              </w:rPr>
            </w:pPr>
            <w:r w:rsidRPr="007252F0">
              <w:rPr>
                <w:rFonts w:ascii="Tahoma" w:hAnsi="Tahoma" w:cs="Tahoma"/>
              </w:rPr>
              <w:t>DA</w:t>
            </w:r>
          </w:p>
          <w:p w14:paraId="3AAA1B31" w14:textId="77777777" w:rsidR="00114333" w:rsidRPr="007252F0" w:rsidRDefault="00114333" w:rsidP="00986970">
            <w:pPr>
              <w:keepNext/>
              <w:keepLines/>
              <w:tabs>
                <w:tab w:val="left" w:pos="317"/>
                <w:tab w:val="num" w:pos="476"/>
                <w:tab w:val="left" w:pos="556"/>
              </w:tabs>
              <w:jc w:val="center"/>
              <w:rPr>
                <w:rFonts w:ascii="Tahoma" w:hAnsi="Tahoma" w:cs="Tahoma"/>
                <w:sz w:val="12"/>
                <w:szCs w:val="12"/>
              </w:rPr>
            </w:pPr>
          </w:p>
          <w:p w14:paraId="2AE1EE0F" w14:textId="77777777" w:rsidR="00114333" w:rsidRPr="007252F0" w:rsidRDefault="00114333" w:rsidP="00986970">
            <w:pPr>
              <w:keepNext/>
              <w:keepLines/>
              <w:tabs>
                <w:tab w:val="left" w:pos="317"/>
                <w:tab w:val="num" w:pos="476"/>
                <w:tab w:val="left" w:pos="556"/>
              </w:tabs>
              <w:jc w:val="center"/>
              <w:rPr>
                <w:rFonts w:ascii="Tahoma" w:hAnsi="Tahoma" w:cs="Tahoma"/>
                <w:sz w:val="22"/>
              </w:rPr>
            </w:pPr>
            <w:r w:rsidRPr="007252F0">
              <w:rPr>
                <w:rFonts w:ascii="Tahoma" w:hAnsi="Tahoma" w:cs="Tahoma"/>
              </w:rPr>
              <w:t>NE</w:t>
            </w:r>
          </w:p>
        </w:tc>
        <w:tc>
          <w:tcPr>
            <w:tcW w:w="3800" w:type="dxa"/>
          </w:tcPr>
          <w:p w14:paraId="38768553" w14:textId="77777777" w:rsidR="00114333" w:rsidRPr="007252F0" w:rsidRDefault="00114333" w:rsidP="00986970">
            <w:pPr>
              <w:keepNext/>
              <w:keepLines/>
              <w:tabs>
                <w:tab w:val="left" w:pos="317"/>
                <w:tab w:val="num" w:pos="476"/>
                <w:tab w:val="left" w:pos="556"/>
              </w:tabs>
              <w:rPr>
                <w:rFonts w:ascii="Tahoma" w:hAnsi="Tahoma" w:cs="Tahoma"/>
                <w:sz w:val="22"/>
              </w:rPr>
            </w:pPr>
          </w:p>
        </w:tc>
        <w:tc>
          <w:tcPr>
            <w:tcW w:w="3900" w:type="dxa"/>
          </w:tcPr>
          <w:p w14:paraId="35E58CC2" w14:textId="77777777" w:rsidR="00114333" w:rsidRPr="007252F0" w:rsidRDefault="00114333" w:rsidP="00986970">
            <w:pPr>
              <w:keepNext/>
              <w:keepLines/>
              <w:tabs>
                <w:tab w:val="left" w:pos="317"/>
                <w:tab w:val="num" w:pos="476"/>
                <w:tab w:val="left" w:pos="556"/>
              </w:tabs>
              <w:ind w:left="184" w:hanging="184"/>
              <w:rPr>
                <w:rFonts w:ascii="Tahoma" w:hAnsi="Tahoma" w:cs="Tahoma"/>
                <w:sz w:val="22"/>
              </w:rPr>
            </w:pPr>
          </w:p>
        </w:tc>
      </w:tr>
    </w:tbl>
    <w:p w14:paraId="6BC82D13" w14:textId="77777777" w:rsidR="00114333" w:rsidRPr="007252F0" w:rsidRDefault="00114333" w:rsidP="00114333">
      <w:pPr>
        <w:keepNext/>
        <w:keepLines/>
        <w:tabs>
          <w:tab w:val="left" w:pos="567"/>
          <w:tab w:val="num" w:pos="851"/>
          <w:tab w:val="left" w:pos="993"/>
        </w:tabs>
        <w:rPr>
          <w:rFonts w:ascii="Tahoma" w:hAnsi="Tahoma" w:cs="Tahoma"/>
          <w:sz w:val="22"/>
        </w:rPr>
      </w:pPr>
    </w:p>
    <w:p w14:paraId="79762C08" w14:textId="77777777" w:rsidR="00114333" w:rsidRPr="007252F0" w:rsidRDefault="00114333" w:rsidP="00114333">
      <w:pPr>
        <w:keepNext/>
        <w:keepLines/>
        <w:tabs>
          <w:tab w:val="left" w:pos="567"/>
          <w:tab w:val="num" w:pos="851"/>
          <w:tab w:val="left" w:pos="993"/>
        </w:tabs>
        <w:rPr>
          <w:rFonts w:ascii="Tahoma" w:hAnsi="Tahoma" w:cs="Tahoma"/>
          <w:sz w:val="22"/>
        </w:rPr>
      </w:pPr>
    </w:p>
    <w:tbl>
      <w:tblPr>
        <w:tblW w:w="0" w:type="auto"/>
        <w:tblInd w:w="30" w:type="dxa"/>
        <w:tblLayout w:type="fixed"/>
        <w:tblCellMar>
          <w:left w:w="30" w:type="dxa"/>
          <w:right w:w="30" w:type="dxa"/>
        </w:tblCellMar>
        <w:tblLook w:val="0000" w:firstRow="0" w:lastRow="0" w:firstColumn="0" w:lastColumn="0" w:noHBand="0" w:noVBand="0"/>
      </w:tblPr>
      <w:tblGrid>
        <w:gridCol w:w="2694"/>
        <w:gridCol w:w="2693"/>
        <w:gridCol w:w="4111"/>
      </w:tblGrid>
      <w:tr w:rsidR="00114333" w:rsidRPr="007252F0" w14:paraId="0CD6F94D" w14:textId="77777777" w:rsidTr="00986970">
        <w:trPr>
          <w:trHeight w:val="235"/>
        </w:trPr>
        <w:tc>
          <w:tcPr>
            <w:tcW w:w="2694" w:type="dxa"/>
            <w:tcBorders>
              <w:bottom w:val="single" w:sz="4" w:space="0" w:color="auto"/>
            </w:tcBorders>
          </w:tcPr>
          <w:p w14:paraId="4584321B" w14:textId="77777777" w:rsidR="00114333" w:rsidRPr="007252F0" w:rsidRDefault="00114333" w:rsidP="00986970">
            <w:pPr>
              <w:keepNext/>
              <w:keepLines/>
              <w:jc w:val="both"/>
              <w:rPr>
                <w:rFonts w:ascii="Tahoma" w:hAnsi="Tahoma" w:cs="Tahoma"/>
                <w:snapToGrid w:val="0"/>
              </w:rPr>
            </w:pPr>
          </w:p>
        </w:tc>
        <w:tc>
          <w:tcPr>
            <w:tcW w:w="2693" w:type="dxa"/>
          </w:tcPr>
          <w:p w14:paraId="7B8311BE" w14:textId="77777777" w:rsidR="00114333" w:rsidRPr="007252F0" w:rsidRDefault="00114333" w:rsidP="00986970">
            <w:pPr>
              <w:keepNext/>
              <w:keepLines/>
              <w:jc w:val="center"/>
              <w:rPr>
                <w:rFonts w:ascii="Tahoma" w:hAnsi="Tahoma" w:cs="Tahoma"/>
                <w:snapToGrid w:val="0"/>
              </w:rPr>
            </w:pPr>
          </w:p>
        </w:tc>
        <w:tc>
          <w:tcPr>
            <w:tcW w:w="4111" w:type="dxa"/>
            <w:tcBorders>
              <w:bottom w:val="single" w:sz="4" w:space="0" w:color="auto"/>
            </w:tcBorders>
          </w:tcPr>
          <w:p w14:paraId="6E4CA15A" w14:textId="77777777" w:rsidR="00114333" w:rsidRPr="007252F0" w:rsidRDefault="00114333" w:rsidP="00986970">
            <w:pPr>
              <w:keepNext/>
              <w:keepLines/>
              <w:jc w:val="both"/>
              <w:rPr>
                <w:rFonts w:ascii="Tahoma" w:hAnsi="Tahoma" w:cs="Tahoma"/>
                <w:snapToGrid w:val="0"/>
                <w:sz w:val="28"/>
              </w:rPr>
            </w:pPr>
          </w:p>
        </w:tc>
      </w:tr>
      <w:tr w:rsidR="00114333" w:rsidRPr="007252F0" w14:paraId="286772B9" w14:textId="77777777" w:rsidTr="00986970">
        <w:trPr>
          <w:trHeight w:val="235"/>
        </w:trPr>
        <w:tc>
          <w:tcPr>
            <w:tcW w:w="2694" w:type="dxa"/>
            <w:tcBorders>
              <w:top w:val="single" w:sz="4" w:space="0" w:color="auto"/>
            </w:tcBorders>
          </w:tcPr>
          <w:p w14:paraId="2E26BF56" w14:textId="77777777" w:rsidR="00114333" w:rsidRPr="007252F0" w:rsidRDefault="00114333" w:rsidP="00986970">
            <w:pPr>
              <w:keepNext/>
              <w:keepLines/>
              <w:jc w:val="center"/>
              <w:rPr>
                <w:rFonts w:ascii="Tahoma" w:hAnsi="Tahoma" w:cs="Tahoma"/>
                <w:snapToGrid w:val="0"/>
              </w:rPr>
            </w:pPr>
            <w:r w:rsidRPr="007252F0">
              <w:rPr>
                <w:rFonts w:ascii="Tahoma" w:hAnsi="Tahoma" w:cs="Tahoma"/>
                <w:snapToGrid w:val="0"/>
              </w:rPr>
              <w:t>(kraj, datum)</w:t>
            </w:r>
          </w:p>
        </w:tc>
        <w:tc>
          <w:tcPr>
            <w:tcW w:w="2693" w:type="dxa"/>
          </w:tcPr>
          <w:p w14:paraId="1F872135" w14:textId="77777777" w:rsidR="00114333" w:rsidRPr="007252F0" w:rsidRDefault="00114333" w:rsidP="00986970">
            <w:pPr>
              <w:keepNext/>
              <w:keepLines/>
              <w:jc w:val="center"/>
              <w:rPr>
                <w:rFonts w:ascii="Tahoma" w:hAnsi="Tahoma" w:cs="Tahoma"/>
                <w:snapToGrid w:val="0"/>
              </w:rPr>
            </w:pPr>
            <w:r w:rsidRPr="007252F0">
              <w:rPr>
                <w:rFonts w:ascii="Tahoma" w:hAnsi="Tahoma" w:cs="Tahoma"/>
                <w:snapToGrid w:val="0"/>
              </w:rPr>
              <w:t>žig</w:t>
            </w:r>
          </w:p>
        </w:tc>
        <w:tc>
          <w:tcPr>
            <w:tcW w:w="4111" w:type="dxa"/>
            <w:tcBorders>
              <w:top w:val="single" w:sz="4" w:space="0" w:color="auto"/>
            </w:tcBorders>
          </w:tcPr>
          <w:p w14:paraId="1E11B55D" w14:textId="77777777" w:rsidR="00114333" w:rsidRPr="007252F0" w:rsidRDefault="00114333" w:rsidP="00986970">
            <w:pPr>
              <w:keepNext/>
              <w:keepLines/>
              <w:jc w:val="center"/>
              <w:rPr>
                <w:rFonts w:ascii="Tahoma" w:hAnsi="Tahoma" w:cs="Tahoma"/>
                <w:snapToGrid w:val="0"/>
              </w:rPr>
            </w:pPr>
            <w:r w:rsidRPr="007252F0">
              <w:rPr>
                <w:rFonts w:ascii="Tahoma" w:hAnsi="Tahoma" w:cs="Tahoma"/>
                <w:snapToGrid w:val="0"/>
              </w:rPr>
              <w:t>(podpis zakonitega zastopnika ponudnika)</w:t>
            </w:r>
          </w:p>
        </w:tc>
      </w:tr>
    </w:tbl>
    <w:p w14:paraId="23A8F70E" w14:textId="77777777" w:rsidR="00114333" w:rsidRPr="007252F0" w:rsidRDefault="00114333" w:rsidP="00114333">
      <w:pPr>
        <w:pStyle w:val="Naslov"/>
        <w:keepNext/>
        <w:keepLines/>
        <w:tabs>
          <w:tab w:val="left" w:pos="5400"/>
        </w:tabs>
        <w:jc w:val="left"/>
        <w:rPr>
          <w:rFonts w:ascii="Tahoma" w:hAnsi="Tahoma" w:cs="Tahoma"/>
          <w:b w:val="0"/>
          <w:sz w:val="20"/>
        </w:rPr>
      </w:pPr>
    </w:p>
    <w:p w14:paraId="241A9161" w14:textId="77777777" w:rsidR="00114333" w:rsidRPr="007252F0" w:rsidRDefault="00114333" w:rsidP="00114333">
      <w:pPr>
        <w:pStyle w:val="Naslov"/>
        <w:keepNext/>
        <w:keepLines/>
        <w:tabs>
          <w:tab w:val="left" w:pos="5400"/>
        </w:tabs>
        <w:jc w:val="left"/>
        <w:rPr>
          <w:rFonts w:ascii="Tahoma" w:hAnsi="Tahoma" w:cs="Tahoma"/>
          <w:b w:val="0"/>
          <w:sz w:val="20"/>
        </w:rPr>
      </w:pPr>
    </w:p>
    <w:p w14:paraId="2A48000B" w14:textId="77777777" w:rsidR="00114333" w:rsidRPr="007252F0" w:rsidRDefault="00114333" w:rsidP="00114333">
      <w:pPr>
        <w:pStyle w:val="Naslov"/>
        <w:keepNext/>
        <w:keepLines/>
        <w:tabs>
          <w:tab w:val="left" w:pos="5400"/>
        </w:tabs>
        <w:jc w:val="left"/>
        <w:rPr>
          <w:rFonts w:ascii="Tahoma" w:hAnsi="Tahoma" w:cs="Tahoma"/>
          <w:b w:val="0"/>
          <w:sz w:val="20"/>
        </w:rPr>
      </w:pPr>
    </w:p>
    <w:p w14:paraId="27367C9D" w14:textId="77777777" w:rsidR="00114333" w:rsidRPr="007252F0" w:rsidRDefault="00114333" w:rsidP="00114333">
      <w:pPr>
        <w:keepNext/>
        <w:keepLines/>
        <w:tabs>
          <w:tab w:val="left" w:pos="284"/>
        </w:tabs>
        <w:rPr>
          <w:rFonts w:ascii="Tahoma" w:hAnsi="Tahoma" w:cs="Tahoma"/>
          <w:i/>
          <w:sz w:val="18"/>
          <w:szCs w:val="18"/>
        </w:rPr>
      </w:pPr>
      <w:r w:rsidRPr="007252F0">
        <w:rPr>
          <w:rFonts w:ascii="Tahoma" w:hAnsi="Tahoma" w:cs="Tahoma"/>
          <w:i/>
          <w:sz w:val="18"/>
          <w:szCs w:val="18"/>
        </w:rPr>
        <w:t>Obrazec se po potrebi fotokopira!</w:t>
      </w:r>
    </w:p>
    <w:p w14:paraId="70576BF9" w14:textId="77777777" w:rsidR="00114333" w:rsidRPr="007252F0" w:rsidRDefault="00114333" w:rsidP="00114333">
      <w:pPr>
        <w:keepNext/>
        <w:rPr>
          <w:b/>
        </w:rPr>
      </w:pPr>
      <w:r w:rsidRPr="007252F0">
        <w:rPr>
          <w:rFonts w:ascii="Tahoma" w:hAnsi="Tahoma" w:cs="Tahoma"/>
          <w:i/>
          <w:sz w:val="18"/>
        </w:rPr>
        <w:t xml:space="preserve">Ponudnik </w:t>
      </w:r>
      <w:r w:rsidRPr="007252F0">
        <w:rPr>
          <w:rFonts w:ascii="Tahoma" w:hAnsi="Tahoma" w:cs="Tahoma"/>
          <w:i/>
          <w:sz w:val="18"/>
          <w:u w:val="single"/>
        </w:rPr>
        <w:t>obrazec</w:t>
      </w:r>
      <w:r w:rsidRPr="007252F0">
        <w:rPr>
          <w:rFonts w:ascii="Tahoma" w:hAnsi="Tahoma" w:cs="Tahoma"/>
          <w:b/>
          <w:i/>
          <w:sz w:val="18"/>
        </w:rPr>
        <w:t xml:space="preserve"> </w:t>
      </w:r>
      <w:r w:rsidRPr="007252F0">
        <w:rPr>
          <w:rFonts w:ascii="Tahoma" w:hAnsi="Tahoma" w:cs="Tahoma"/>
          <w:i/>
          <w:sz w:val="18"/>
        </w:rPr>
        <w:t>v okviru sistema e-JN</w:t>
      </w:r>
      <w:r w:rsidRPr="007252F0">
        <w:rPr>
          <w:rFonts w:ascii="Tahoma" w:hAnsi="Tahoma" w:cs="Tahoma"/>
          <w:b/>
          <w:i/>
          <w:sz w:val="18"/>
        </w:rPr>
        <w:t xml:space="preserve"> </w:t>
      </w:r>
      <w:r w:rsidRPr="007252F0">
        <w:rPr>
          <w:rFonts w:ascii="Tahoma" w:hAnsi="Tahoma" w:cs="Tahoma"/>
          <w:b/>
          <w:i/>
          <w:sz w:val="18"/>
          <w:u w:val="single"/>
        </w:rPr>
        <w:t>naloži v razdelek »</w:t>
      </w:r>
      <w:r>
        <w:rPr>
          <w:rFonts w:ascii="Tahoma" w:hAnsi="Tahoma" w:cs="Tahoma"/>
          <w:b/>
          <w:i/>
          <w:sz w:val="18"/>
          <w:u w:val="single"/>
        </w:rPr>
        <w:t>Dokumenti - ostale priloge</w:t>
      </w:r>
      <w:r w:rsidRPr="007252F0">
        <w:rPr>
          <w:rFonts w:ascii="Tahoma" w:hAnsi="Tahoma" w:cs="Tahoma"/>
          <w:b/>
          <w:i/>
          <w:sz w:val="18"/>
          <w:u w:val="single"/>
        </w:rPr>
        <w:t>«!!!</w:t>
      </w:r>
    </w:p>
    <w:p w14:paraId="64D62099" w14:textId="77777777" w:rsidR="00114333" w:rsidRPr="007252F0" w:rsidRDefault="00114333" w:rsidP="00114333">
      <w:pPr>
        <w:keepNext/>
        <w:keepLines/>
        <w:tabs>
          <w:tab w:val="left" w:pos="284"/>
        </w:tabs>
        <w:rPr>
          <w:rFonts w:ascii="Tahoma" w:hAnsi="Tahoma" w:cs="Tahoma"/>
          <w:i/>
          <w:sz w:val="18"/>
          <w:szCs w:val="18"/>
        </w:rPr>
      </w:pPr>
    </w:p>
    <w:p w14:paraId="05AD7237" w14:textId="1FA82BDF" w:rsidR="00114333" w:rsidRDefault="00114333" w:rsidP="00114333">
      <w:pPr>
        <w:keepNext/>
        <w:keepLines/>
        <w:tabs>
          <w:tab w:val="left" w:pos="284"/>
        </w:tabs>
        <w:rPr>
          <w:rFonts w:ascii="Tahoma" w:hAnsi="Tahoma" w:cs="Tahoma"/>
          <w:i/>
          <w:sz w:val="18"/>
          <w:szCs w:val="18"/>
        </w:rPr>
      </w:pPr>
    </w:p>
    <w:p w14:paraId="11A7C3B6" w14:textId="77777777" w:rsidR="008506C5" w:rsidRDefault="008506C5" w:rsidP="00114333">
      <w:pPr>
        <w:keepNext/>
        <w:keepLines/>
        <w:tabs>
          <w:tab w:val="left" w:pos="284"/>
        </w:tabs>
        <w:rPr>
          <w:rFonts w:ascii="Tahoma" w:hAnsi="Tahoma" w:cs="Tahoma"/>
          <w:i/>
          <w:sz w:val="18"/>
          <w:szCs w:val="18"/>
        </w:rPr>
      </w:pPr>
    </w:p>
    <w:p w14:paraId="6A035948" w14:textId="77777777" w:rsidR="00114333" w:rsidRPr="007252F0" w:rsidRDefault="00114333" w:rsidP="00114333">
      <w:pPr>
        <w:keepNext/>
        <w:keepLines/>
        <w:tabs>
          <w:tab w:val="left" w:pos="284"/>
        </w:tabs>
        <w:rPr>
          <w:rFonts w:ascii="Tahoma" w:hAnsi="Tahoma" w:cs="Tahoma"/>
          <w:i/>
          <w:sz w:val="18"/>
          <w:szCs w:val="18"/>
        </w:rPr>
      </w:pPr>
    </w:p>
    <w:p w14:paraId="1D850CEE" w14:textId="77777777" w:rsidR="00114333" w:rsidRPr="007252F0" w:rsidRDefault="00114333" w:rsidP="00114333">
      <w:pPr>
        <w:keepNext/>
        <w:keepLines/>
        <w:tabs>
          <w:tab w:val="left" w:pos="284"/>
        </w:tabs>
        <w:rPr>
          <w:rFonts w:ascii="Tahoma" w:hAnsi="Tahoma" w:cs="Tahoma"/>
          <w:i/>
          <w:sz w:val="18"/>
          <w:szCs w:val="18"/>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114333" w:rsidRPr="007252F0" w14:paraId="0EE54232" w14:textId="77777777" w:rsidTr="00986970">
        <w:tc>
          <w:tcPr>
            <w:tcW w:w="599" w:type="dxa"/>
            <w:tcBorders>
              <w:top w:val="single" w:sz="4" w:space="0" w:color="auto"/>
              <w:bottom w:val="single" w:sz="4" w:space="0" w:color="auto"/>
              <w:right w:val="nil"/>
            </w:tcBorders>
          </w:tcPr>
          <w:p w14:paraId="144DBDE9" w14:textId="77777777" w:rsidR="00114333" w:rsidRPr="007252F0" w:rsidRDefault="00114333" w:rsidP="00986970">
            <w:pPr>
              <w:keepNext/>
              <w:keepLines/>
              <w:jc w:val="right"/>
              <w:rPr>
                <w:rFonts w:ascii="Tahoma" w:hAnsi="Tahoma" w:cs="Tahoma"/>
              </w:rPr>
            </w:pPr>
          </w:p>
        </w:tc>
        <w:tc>
          <w:tcPr>
            <w:tcW w:w="7653" w:type="dxa"/>
            <w:tcBorders>
              <w:top w:val="single" w:sz="4" w:space="0" w:color="auto"/>
              <w:left w:val="nil"/>
              <w:bottom w:val="single" w:sz="4" w:space="0" w:color="auto"/>
            </w:tcBorders>
          </w:tcPr>
          <w:p w14:paraId="057B5702" w14:textId="77777777" w:rsidR="00114333" w:rsidRPr="007252F0" w:rsidRDefault="00114333" w:rsidP="00986970">
            <w:pPr>
              <w:keepNext/>
              <w:keepLines/>
              <w:rPr>
                <w:rFonts w:ascii="Tahoma" w:hAnsi="Tahoma" w:cs="Tahoma"/>
              </w:rPr>
            </w:pPr>
            <w:r w:rsidRPr="007252F0">
              <w:rPr>
                <w:rFonts w:ascii="Tahoma" w:hAnsi="Tahoma" w:cs="Tahoma"/>
              </w:rPr>
              <w:t xml:space="preserve">POTRDITEV REFERENC S STRANI POSAMEZNIH NAROČNIKOV </w:t>
            </w:r>
          </w:p>
        </w:tc>
        <w:tc>
          <w:tcPr>
            <w:tcW w:w="912" w:type="dxa"/>
            <w:tcBorders>
              <w:top w:val="single" w:sz="4" w:space="0" w:color="auto"/>
              <w:bottom w:val="single" w:sz="4" w:space="0" w:color="auto"/>
              <w:right w:val="nil"/>
            </w:tcBorders>
          </w:tcPr>
          <w:p w14:paraId="67C5A684" w14:textId="77777777" w:rsidR="00114333" w:rsidRPr="007252F0" w:rsidRDefault="00114333" w:rsidP="00986970">
            <w:pPr>
              <w:keepNext/>
              <w:keepLines/>
              <w:jc w:val="right"/>
              <w:rPr>
                <w:rFonts w:ascii="Tahoma" w:hAnsi="Tahoma" w:cs="Tahoma"/>
                <w:b/>
              </w:rPr>
            </w:pPr>
            <w:r w:rsidRPr="007252F0">
              <w:rPr>
                <w:rFonts w:ascii="Tahoma" w:hAnsi="Tahoma" w:cs="Tahoma"/>
                <w:b/>
                <w:i/>
              </w:rPr>
              <w:t xml:space="preserve">priloga </w:t>
            </w:r>
          </w:p>
        </w:tc>
        <w:tc>
          <w:tcPr>
            <w:tcW w:w="551" w:type="dxa"/>
            <w:tcBorders>
              <w:top w:val="single" w:sz="4" w:space="0" w:color="auto"/>
              <w:left w:val="nil"/>
              <w:bottom w:val="single" w:sz="4" w:space="0" w:color="auto"/>
            </w:tcBorders>
          </w:tcPr>
          <w:p w14:paraId="2491F809" w14:textId="22BD7967" w:rsidR="00114333" w:rsidRPr="007252F0" w:rsidRDefault="00DE6D74" w:rsidP="00986970">
            <w:pPr>
              <w:keepNext/>
              <w:keepLines/>
              <w:rPr>
                <w:rFonts w:ascii="Tahoma" w:hAnsi="Tahoma" w:cs="Tahoma"/>
                <w:b/>
                <w:i/>
              </w:rPr>
            </w:pPr>
            <w:r>
              <w:rPr>
                <w:rFonts w:ascii="Tahoma" w:hAnsi="Tahoma" w:cs="Tahoma"/>
                <w:b/>
                <w:i/>
              </w:rPr>
              <w:t>8</w:t>
            </w:r>
          </w:p>
        </w:tc>
      </w:tr>
    </w:tbl>
    <w:p w14:paraId="0C29323D" w14:textId="77777777" w:rsidR="00114333" w:rsidRPr="007252F0" w:rsidRDefault="00114333" w:rsidP="00114333">
      <w:pPr>
        <w:keepNext/>
        <w:keepLines/>
        <w:tabs>
          <w:tab w:val="left" w:pos="284"/>
        </w:tabs>
        <w:rPr>
          <w:rFonts w:ascii="Tahoma" w:hAnsi="Tahoma" w:cs="Tahoma"/>
        </w:rPr>
      </w:pPr>
    </w:p>
    <w:p w14:paraId="2378F8DF" w14:textId="77777777" w:rsidR="00114333" w:rsidRPr="007252F0" w:rsidRDefault="00114333" w:rsidP="00114333">
      <w:pPr>
        <w:keepNext/>
        <w:keepLines/>
        <w:jc w:val="both"/>
        <w:rPr>
          <w:rFonts w:ascii="Tahoma" w:hAnsi="Tahoma" w:cs="Tahoma"/>
        </w:rPr>
      </w:pPr>
      <w:r w:rsidRPr="007252F0">
        <w:rPr>
          <w:rFonts w:ascii="Tahoma" w:hAnsi="Tahoma" w:cs="Tahoma"/>
        </w:rPr>
        <w:t>Pod kazensko in materialno odgovornostjo izjavljamo, da so spodaj navedeni podatki o referenčnih dobavah resnični. Na podlagi poziva bomo naročniku v zahtevanem roku predložili dodatna dokazila kopija pogodbe, računov) o uspešni izvedbi navedenih referenčnih del oziroma</w:t>
      </w:r>
      <w:r w:rsidRPr="007252F0">
        <w:rPr>
          <w:rFonts w:ascii="Tahoma" w:hAnsi="Tahoma" w:cs="Tahoma"/>
          <w:b/>
        </w:rPr>
        <w:t xml:space="preserve"> </w:t>
      </w:r>
      <w:r w:rsidRPr="007252F0">
        <w:rPr>
          <w:rFonts w:ascii="Tahoma" w:hAnsi="Tahoma" w:cs="Tahoma"/>
        </w:rPr>
        <w:t xml:space="preserve">uspešno izvedenih poslov ponudnika. </w:t>
      </w:r>
    </w:p>
    <w:p w14:paraId="72F04B04" w14:textId="77777777" w:rsidR="00114333" w:rsidRPr="007252F0" w:rsidRDefault="00114333" w:rsidP="00114333">
      <w:pPr>
        <w:keepNext/>
        <w:keepLines/>
        <w:jc w:val="both"/>
        <w:rPr>
          <w:rFonts w:ascii="Tahoma" w:hAnsi="Tahoma" w:cs="Tahoma"/>
        </w:rPr>
      </w:pPr>
    </w:p>
    <w:tbl>
      <w:tblPr>
        <w:tblW w:w="9639"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0"/>
        <w:gridCol w:w="2694"/>
        <w:gridCol w:w="962"/>
        <w:gridCol w:w="1731"/>
        <w:gridCol w:w="1289"/>
        <w:gridCol w:w="2822"/>
        <w:gridCol w:w="111"/>
      </w:tblGrid>
      <w:tr w:rsidR="00D204C5" w:rsidRPr="002A3077" w14:paraId="23D930C3" w14:textId="77777777" w:rsidTr="00D204C5">
        <w:trPr>
          <w:trHeight w:val="601"/>
        </w:trPr>
        <w:tc>
          <w:tcPr>
            <w:tcW w:w="3686" w:type="dxa"/>
            <w:gridSpan w:val="3"/>
            <w:tcBorders>
              <w:top w:val="single" w:sz="2" w:space="0" w:color="auto"/>
              <w:left w:val="single" w:sz="2" w:space="0" w:color="auto"/>
              <w:bottom w:val="single" w:sz="2" w:space="0" w:color="auto"/>
              <w:right w:val="single" w:sz="2" w:space="0" w:color="auto"/>
            </w:tcBorders>
            <w:vAlign w:val="center"/>
          </w:tcPr>
          <w:p w14:paraId="2168D99B" w14:textId="77777777" w:rsidR="00D204C5" w:rsidRPr="002A3077" w:rsidRDefault="00D204C5" w:rsidP="002B6123">
            <w:pPr>
              <w:keepNext/>
              <w:keepLines/>
              <w:ind w:right="-285"/>
              <w:rPr>
                <w:rFonts w:ascii="Tahoma" w:hAnsi="Tahoma" w:cs="Tahoma"/>
                <w:sz w:val="18"/>
                <w:szCs w:val="18"/>
              </w:rPr>
            </w:pPr>
            <w:r w:rsidRPr="002A3077">
              <w:rPr>
                <w:rFonts w:ascii="Tahoma" w:hAnsi="Tahoma" w:cs="Tahoma"/>
                <w:sz w:val="18"/>
                <w:szCs w:val="18"/>
              </w:rPr>
              <w:t xml:space="preserve">Ponudnik </w:t>
            </w:r>
          </w:p>
          <w:p w14:paraId="4E70D3DE" w14:textId="77777777" w:rsidR="00D204C5" w:rsidRPr="002A3077" w:rsidRDefault="00D204C5" w:rsidP="002B6123">
            <w:pPr>
              <w:keepNext/>
              <w:keepLines/>
              <w:ind w:right="-285"/>
              <w:rPr>
                <w:rFonts w:ascii="Tahoma" w:hAnsi="Tahoma" w:cs="Tahoma"/>
                <w:sz w:val="17"/>
                <w:szCs w:val="17"/>
              </w:rPr>
            </w:pPr>
            <w:r w:rsidRPr="002A3077">
              <w:rPr>
                <w:rFonts w:ascii="Tahoma" w:hAnsi="Tahoma" w:cs="Tahoma"/>
                <w:sz w:val="17"/>
                <w:szCs w:val="17"/>
              </w:rPr>
              <w:t>(kot izvajalec referenčnega dela/posla):</w:t>
            </w:r>
          </w:p>
        </w:tc>
        <w:tc>
          <w:tcPr>
            <w:tcW w:w="5953" w:type="dxa"/>
            <w:gridSpan w:val="4"/>
            <w:tcBorders>
              <w:top w:val="single" w:sz="2" w:space="0" w:color="auto"/>
              <w:left w:val="single" w:sz="2" w:space="0" w:color="auto"/>
              <w:bottom w:val="single" w:sz="2" w:space="0" w:color="auto"/>
              <w:right w:val="single" w:sz="2" w:space="0" w:color="auto"/>
            </w:tcBorders>
            <w:vAlign w:val="center"/>
          </w:tcPr>
          <w:p w14:paraId="597CCD34" w14:textId="77777777" w:rsidR="00D204C5" w:rsidRPr="002A3077" w:rsidRDefault="00D204C5" w:rsidP="002B6123">
            <w:pPr>
              <w:keepNext/>
              <w:keepLines/>
              <w:ind w:right="-285"/>
              <w:jc w:val="both"/>
              <w:rPr>
                <w:rFonts w:ascii="Tahoma" w:hAnsi="Tahoma" w:cs="Tahoma"/>
                <w:sz w:val="18"/>
                <w:szCs w:val="18"/>
              </w:rPr>
            </w:pPr>
          </w:p>
        </w:tc>
      </w:tr>
      <w:tr w:rsidR="00D204C5" w:rsidRPr="002A3077" w14:paraId="04C2315E" w14:textId="77777777" w:rsidTr="00D204C5">
        <w:trPr>
          <w:trHeight w:val="709"/>
        </w:trPr>
        <w:tc>
          <w:tcPr>
            <w:tcW w:w="3686" w:type="dxa"/>
            <w:gridSpan w:val="3"/>
            <w:tcBorders>
              <w:top w:val="single" w:sz="2" w:space="0" w:color="auto"/>
              <w:left w:val="single" w:sz="2" w:space="0" w:color="auto"/>
              <w:bottom w:val="single" w:sz="2" w:space="0" w:color="auto"/>
              <w:right w:val="single" w:sz="2" w:space="0" w:color="auto"/>
            </w:tcBorders>
            <w:vAlign w:val="center"/>
            <w:hideMark/>
          </w:tcPr>
          <w:p w14:paraId="5E307FC1" w14:textId="77777777" w:rsidR="00D204C5" w:rsidRPr="002A3077" w:rsidRDefault="00D204C5" w:rsidP="002B6123">
            <w:pPr>
              <w:keepNext/>
              <w:keepLines/>
              <w:ind w:right="-285"/>
              <w:rPr>
                <w:rFonts w:ascii="Tahoma" w:hAnsi="Tahoma" w:cs="Tahoma"/>
                <w:sz w:val="18"/>
                <w:szCs w:val="18"/>
              </w:rPr>
            </w:pPr>
            <w:r w:rsidRPr="002A3077">
              <w:rPr>
                <w:rFonts w:ascii="Tahoma" w:hAnsi="Tahoma" w:cs="Tahoma"/>
                <w:sz w:val="18"/>
                <w:szCs w:val="18"/>
              </w:rPr>
              <w:t xml:space="preserve">Izdajatelj reference </w:t>
            </w:r>
          </w:p>
          <w:p w14:paraId="05A203EE" w14:textId="77777777" w:rsidR="00D204C5" w:rsidRPr="002A3077" w:rsidRDefault="00D204C5" w:rsidP="002B6123">
            <w:pPr>
              <w:keepNext/>
              <w:keepLines/>
              <w:ind w:right="-285"/>
              <w:rPr>
                <w:rFonts w:ascii="Tahoma" w:hAnsi="Tahoma" w:cs="Tahoma"/>
                <w:sz w:val="18"/>
                <w:szCs w:val="18"/>
              </w:rPr>
            </w:pPr>
            <w:r w:rsidRPr="002A3077">
              <w:rPr>
                <w:rFonts w:ascii="Tahoma" w:hAnsi="Tahoma" w:cs="Tahoma"/>
                <w:sz w:val="17"/>
                <w:szCs w:val="17"/>
              </w:rPr>
              <w:t>(končni naročnik oz. investitor):</w:t>
            </w:r>
          </w:p>
        </w:tc>
        <w:tc>
          <w:tcPr>
            <w:tcW w:w="5953" w:type="dxa"/>
            <w:gridSpan w:val="4"/>
            <w:tcBorders>
              <w:top w:val="single" w:sz="2" w:space="0" w:color="auto"/>
              <w:left w:val="single" w:sz="2" w:space="0" w:color="auto"/>
              <w:bottom w:val="single" w:sz="2" w:space="0" w:color="auto"/>
              <w:right w:val="single" w:sz="2" w:space="0" w:color="auto"/>
            </w:tcBorders>
            <w:vAlign w:val="center"/>
          </w:tcPr>
          <w:p w14:paraId="337D7BC2" w14:textId="77777777" w:rsidR="00D204C5" w:rsidRPr="002A3077" w:rsidRDefault="00D204C5" w:rsidP="002B6123">
            <w:pPr>
              <w:keepNext/>
              <w:keepLines/>
              <w:ind w:right="-285"/>
              <w:jc w:val="both"/>
              <w:rPr>
                <w:rFonts w:ascii="Tahoma" w:hAnsi="Tahoma" w:cs="Tahoma"/>
                <w:sz w:val="18"/>
                <w:szCs w:val="18"/>
              </w:rPr>
            </w:pPr>
          </w:p>
          <w:p w14:paraId="70018117" w14:textId="77777777" w:rsidR="00D204C5" w:rsidRPr="002A3077" w:rsidRDefault="00D204C5" w:rsidP="002B6123">
            <w:pPr>
              <w:keepNext/>
              <w:keepLines/>
              <w:ind w:right="-285"/>
              <w:jc w:val="both"/>
              <w:rPr>
                <w:rFonts w:ascii="Tahoma" w:hAnsi="Tahoma" w:cs="Tahoma"/>
                <w:sz w:val="18"/>
                <w:szCs w:val="18"/>
              </w:rPr>
            </w:pPr>
          </w:p>
        </w:tc>
      </w:tr>
      <w:tr w:rsidR="00D204C5" w:rsidRPr="002A3077" w14:paraId="60E34D18" w14:textId="77777777" w:rsidTr="00D204C5">
        <w:trPr>
          <w:trHeight w:val="705"/>
        </w:trPr>
        <w:tc>
          <w:tcPr>
            <w:tcW w:w="3686" w:type="dxa"/>
            <w:gridSpan w:val="3"/>
            <w:tcBorders>
              <w:top w:val="single" w:sz="2" w:space="0" w:color="auto"/>
              <w:left w:val="single" w:sz="2" w:space="0" w:color="auto"/>
              <w:bottom w:val="single" w:sz="2" w:space="0" w:color="auto"/>
              <w:right w:val="single" w:sz="2" w:space="0" w:color="auto"/>
            </w:tcBorders>
            <w:vAlign w:val="center"/>
            <w:hideMark/>
          </w:tcPr>
          <w:p w14:paraId="28EC86BE" w14:textId="77777777" w:rsidR="00D204C5" w:rsidRPr="002A3077" w:rsidRDefault="00D204C5" w:rsidP="002B6123">
            <w:pPr>
              <w:keepNext/>
              <w:keepLines/>
              <w:ind w:right="-285"/>
              <w:rPr>
                <w:rFonts w:ascii="Tahoma" w:hAnsi="Tahoma" w:cs="Tahoma"/>
                <w:sz w:val="18"/>
                <w:szCs w:val="18"/>
              </w:rPr>
            </w:pPr>
            <w:r w:rsidRPr="002A3077">
              <w:rPr>
                <w:rFonts w:ascii="Tahoma" w:hAnsi="Tahoma" w:cs="Tahoma"/>
                <w:sz w:val="18"/>
                <w:szCs w:val="18"/>
              </w:rPr>
              <w:t xml:space="preserve">Naslov (sedež) izdajatelja reference </w:t>
            </w:r>
          </w:p>
          <w:p w14:paraId="14F9E538" w14:textId="77777777" w:rsidR="00D204C5" w:rsidRPr="002A3077" w:rsidRDefault="00D204C5" w:rsidP="002B6123">
            <w:pPr>
              <w:keepNext/>
              <w:keepLines/>
              <w:ind w:right="-285"/>
              <w:rPr>
                <w:rFonts w:ascii="Tahoma" w:hAnsi="Tahoma" w:cs="Tahoma"/>
                <w:sz w:val="18"/>
                <w:szCs w:val="18"/>
              </w:rPr>
            </w:pPr>
            <w:r w:rsidRPr="002A3077">
              <w:rPr>
                <w:rFonts w:ascii="Tahoma" w:hAnsi="Tahoma" w:cs="Tahoma"/>
                <w:sz w:val="17"/>
                <w:szCs w:val="17"/>
              </w:rPr>
              <w:t>(naročnika oz. investitorja):</w:t>
            </w:r>
          </w:p>
        </w:tc>
        <w:tc>
          <w:tcPr>
            <w:tcW w:w="5953" w:type="dxa"/>
            <w:gridSpan w:val="4"/>
            <w:tcBorders>
              <w:top w:val="single" w:sz="2" w:space="0" w:color="auto"/>
              <w:left w:val="single" w:sz="2" w:space="0" w:color="auto"/>
              <w:bottom w:val="single" w:sz="2" w:space="0" w:color="auto"/>
              <w:right w:val="single" w:sz="2" w:space="0" w:color="auto"/>
            </w:tcBorders>
            <w:vAlign w:val="center"/>
          </w:tcPr>
          <w:p w14:paraId="51DB3FAD" w14:textId="77777777" w:rsidR="00D204C5" w:rsidRPr="002A3077" w:rsidRDefault="00D204C5" w:rsidP="002B6123">
            <w:pPr>
              <w:keepNext/>
              <w:keepLines/>
              <w:ind w:right="-285"/>
              <w:jc w:val="both"/>
              <w:rPr>
                <w:rFonts w:ascii="Tahoma" w:hAnsi="Tahoma" w:cs="Tahoma"/>
                <w:sz w:val="18"/>
                <w:szCs w:val="18"/>
              </w:rPr>
            </w:pPr>
          </w:p>
          <w:p w14:paraId="6326C1BD" w14:textId="77777777" w:rsidR="00D204C5" w:rsidRPr="002A3077" w:rsidRDefault="00D204C5" w:rsidP="002B6123">
            <w:pPr>
              <w:keepNext/>
              <w:keepLines/>
              <w:ind w:right="-285"/>
              <w:jc w:val="both"/>
              <w:rPr>
                <w:rFonts w:ascii="Tahoma" w:hAnsi="Tahoma" w:cs="Tahoma"/>
                <w:sz w:val="18"/>
                <w:szCs w:val="18"/>
              </w:rPr>
            </w:pPr>
          </w:p>
        </w:tc>
      </w:tr>
      <w:tr w:rsidR="00D204C5" w:rsidRPr="002A3077" w14:paraId="5A9E31E9" w14:textId="77777777" w:rsidTr="00D204C5">
        <w:trPr>
          <w:trHeight w:val="701"/>
        </w:trPr>
        <w:tc>
          <w:tcPr>
            <w:tcW w:w="3686" w:type="dxa"/>
            <w:gridSpan w:val="3"/>
            <w:tcBorders>
              <w:top w:val="single" w:sz="2" w:space="0" w:color="auto"/>
              <w:left w:val="single" w:sz="2" w:space="0" w:color="auto"/>
              <w:bottom w:val="single" w:sz="2" w:space="0" w:color="auto"/>
              <w:right w:val="single" w:sz="2" w:space="0" w:color="auto"/>
            </w:tcBorders>
            <w:vAlign w:val="center"/>
            <w:hideMark/>
          </w:tcPr>
          <w:p w14:paraId="0B117EF8" w14:textId="77777777" w:rsidR="00D204C5" w:rsidRPr="002A3077" w:rsidRDefault="00D204C5" w:rsidP="002B6123">
            <w:pPr>
              <w:keepNext/>
              <w:keepLines/>
              <w:ind w:right="-285"/>
              <w:rPr>
                <w:rFonts w:ascii="Tahoma" w:hAnsi="Tahoma" w:cs="Tahoma"/>
                <w:sz w:val="18"/>
                <w:szCs w:val="18"/>
              </w:rPr>
            </w:pPr>
            <w:r w:rsidRPr="002A3077">
              <w:rPr>
                <w:rFonts w:ascii="Tahoma" w:hAnsi="Tahoma" w:cs="Tahoma"/>
                <w:sz w:val="18"/>
                <w:szCs w:val="18"/>
              </w:rPr>
              <w:t xml:space="preserve">Kontaktna oseba izdajatelja reference </w:t>
            </w:r>
          </w:p>
          <w:p w14:paraId="39409D20" w14:textId="77777777" w:rsidR="00D204C5" w:rsidRPr="002A3077" w:rsidRDefault="00D204C5" w:rsidP="002B6123">
            <w:pPr>
              <w:keepNext/>
              <w:keepLines/>
              <w:ind w:right="-285"/>
              <w:rPr>
                <w:rFonts w:ascii="Tahoma" w:hAnsi="Tahoma" w:cs="Tahoma"/>
                <w:sz w:val="18"/>
                <w:szCs w:val="18"/>
              </w:rPr>
            </w:pPr>
            <w:r w:rsidRPr="002A3077">
              <w:rPr>
                <w:rFonts w:ascii="Tahoma" w:hAnsi="Tahoma" w:cs="Tahoma"/>
                <w:sz w:val="17"/>
                <w:szCs w:val="17"/>
              </w:rPr>
              <w:t xml:space="preserve">(naročnika oz. investitorja): </w:t>
            </w:r>
          </w:p>
        </w:tc>
        <w:tc>
          <w:tcPr>
            <w:tcW w:w="5953" w:type="dxa"/>
            <w:gridSpan w:val="4"/>
            <w:tcBorders>
              <w:top w:val="single" w:sz="2" w:space="0" w:color="auto"/>
              <w:left w:val="single" w:sz="2" w:space="0" w:color="auto"/>
              <w:bottom w:val="single" w:sz="2" w:space="0" w:color="auto"/>
              <w:right w:val="single" w:sz="2" w:space="0" w:color="auto"/>
            </w:tcBorders>
            <w:vAlign w:val="center"/>
          </w:tcPr>
          <w:p w14:paraId="7ED8B4D4" w14:textId="77777777" w:rsidR="00D204C5" w:rsidRPr="002A3077" w:rsidRDefault="00D204C5" w:rsidP="002B6123">
            <w:pPr>
              <w:keepNext/>
              <w:keepLines/>
              <w:ind w:right="-285"/>
              <w:jc w:val="both"/>
              <w:rPr>
                <w:rFonts w:ascii="Tahoma" w:hAnsi="Tahoma" w:cs="Tahoma"/>
                <w:sz w:val="18"/>
                <w:szCs w:val="18"/>
              </w:rPr>
            </w:pPr>
          </w:p>
        </w:tc>
      </w:tr>
      <w:tr w:rsidR="00D204C5" w:rsidRPr="002A3077" w14:paraId="45377B6D" w14:textId="77777777" w:rsidTr="00D204C5">
        <w:trPr>
          <w:trHeight w:val="564"/>
        </w:trPr>
        <w:tc>
          <w:tcPr>
            <w:tcW w:w="3686" w:type="dxa"/>
            <w:gridSpan w:val="3"/>
            <w:tcBorders>
              <w:top w:val="single" w:sz="2" w:space="0" w:color="auto"/>
              <w:left w:val="single" w:sz="2" w:space="0" w:color="auto"/>
              <w:bottom w:val="single" w:sz="2" w:space="0" w:color="auto"/>
              <w:right w:val="single" w:sz="2" w:space="0" w:color="auto"/>
            </w:tcBorders>
            <w:vAlign w:val="center"/>
            <w:hideMark/>
          </w:tcPr>
          <w:p w14:paraId="01ED8C18" w14:textId="77777777" w:rsidR="00D204C5" w:rsidRPr="002A3077" w:rsidRDefault="00D204C5" w:rsidP="002B6123">
            <w:pPr>
              <w:keepNext/>
              <w:keepLines/>
              <w:ind w:right="-285"/>
              <w:rPr>
                <w:rFonts w:ascii="Tahoma" w:hAnsi="Tahoma" w:cs="Tahoma"/>
                <w:sz w:val="18"/>
                <w:szCs w:val="18"/>
              </w:rPr>
            </w:pPr>
            <w:r w:rsidRPr="002A3077">
              <w:rPr>
                <w:rFonts w:ascii="Tahoma" w:hAnsi="Tahoma" w:cs="Tahoma"/>
                <w:sz w:val="18"/>
                <w:szCs w:val="18"/>
              </w:rPr>
              <w:t>Telefonska številka/elektronska pošta  izdajatelja reference:</w:t>
            </w:r>
          </w:p>
        </w:tc>
        <w:tc>
          <w:tcPr>
            <w:tcW w:w="3020" w:type="dxa"/>
            <w:gridSpan w:val="2"/>
            <w:tcBorders>
              <w:top w:val="single" w:sz="2" w:space="0" w:color="auto"/>
              <w:left w:val="single" w:sz="2" w:space="0" w:color="auto"/>
              <w:bottom w:val="single" w:sz="2" w:space="0" w:color="auto"/>
              <w:right w:val="single" w:sz="2" w:space="0" w:color="auto"/>
            </w:tcBorders>
            <w:vAlign w:val="center"/>
          </w:tcPr>
          <w:p w14:paraId="11241D09" w14:textId="77777777" w:rsidR="00D204C5" w:rsidRPr="002A3077" w:rsidRDefault="00D204C5" w:rsidP="002B6123">
            <w:pPr>
              <w:keepNext/>
              <w:keepLines/>
              <w:ind w:right="-285"/>
              <w:jc w:val="both"/>
              <w:rPr>
                <w:rFonts w:ascii="Tahoma" w:hAnsi="Tahoma" w:cs="Tahoma"/>
                <w:sz w:val="18"/>
                <w:szCs w:val="18"/>
              </w:rPr>
            </w:pPr>
          </w:p>
        </w:tc>
        <w:tc>
          <w:tcPr>
            <w:tcW w:w="2933" w:type="dxa"/>
            <w:gridSpan w:val="2"/>
            <w:tcBorders>
              <w:top w:val="single" w:sz="2" w:space="0" w:color="auto"/>
              <w:left w:val="single" w:sz="2" w:space="0" w:color="auto"/>
              <w:bottom w:val="single" w:sz="2" w:space="0" w:color="auto"/>
              <w:right w:val="single" w:sz="2" w:space="0" w:color="auto"/>
            </w:tcBorders>
            <w:vAlign w:val="center"/>
          </w:tcPr>
          <w:p w14:paraId="317A8B1C" w14:textId="77777777" w:rsidR="00D204C5" w:rsidRPr="002A3077" w:rsidRDefault="00D204C5" w:rsidP="002B6123">
            <w:pPr>
              <w:keepNext/>
              <w:keepLines/>
              <w:ind w:right="-285"/>
              <w:jc w:val="both"/>
              <w:rPr>
                <w:rFonts w:ascii="Tahoma" w:hAnsi="Tahoma" w:cs="Tahoma"/>
                <w:sz w:val="18"/>
                <w:szCs w:val="18"/>
              </w:rPr>
            </w:pPr>
          </w:p>
        </w:tc>
      </w:tr>
      <w:tr w:rsidR="00D204C5" w:rsidRPr="002A3077" w14:paraId="42CEE444" w14:textId="77777777" w:rsidTr="00D204C5">
        <w:trPr>
          <w:trHeight w:val="597"/>
        </w:trPr>
        <w:tc>
          <w:tcPr>
            <w:tcW w:w="3686" w:type="dxa"/>
            <w:gridSpan w:val="3"/>
            <w:tcBorders>
              <w:top w:val="single" w:sz="2" w:space="0" w:color="auto"/>
              <w:left w:val="single" w:sz="2" w:space="0" w:color="auto"/>
              <w:bottom w:val="single" w:sz="2" w:space="0" w:color="auto"/>
              <w:right w:val="single" w:sz="2" w:space="0" w:color="auto"/>
            </w:tcBorders>
            <w:vAlign w:val="center"/>
          </w:tcPr>
          <w:p w14:paraId="7C86DEA8" w14:textId="77777777" w:rsidR="00D204C5" w:rsidRPr="002A3077" w:rsidRDefault="00D204C5" w:rsidP="002B6123">
            <w:pPr>
              <w:keepNext/>
              <w:keepLines/>
              <w:ind w:right="-285"/>
              <w:rPr>
                <w:rFonts w:ascii="Tahoma" w:hAnsi="Tahoma" w:cs="Tahoma"/>
                <w:sz w:val="18"/>
                <w:szCs w:val="18"/>
              </w:rPr>
            </w:pPr>
            <w:r w:rsidRPr="002A3077">
              <w:rPr>
                <w:rFonts w:ascii="Tahoma" w:hAnsi="Tahoma" w:cs="Tahoma"/>
                <w:sz w:val="18"/>
                <w:szCs w:val="18"/>
              </w:rPr>
              <w:t>Mesec in leto oziroma obdobje izvajanja referenčnih storitev (</w:t>
            </w:r>
            <w:r w:rsidRPr="002A3077">
              <w:rPr>
                <w:rFonts w:ascii="Tahoma" w:hAnsi="Tahoma" w:cs="Tahoma"/>
                <w:b/>
                <w:sz w:val="18"/>
                <w:szCs w:val="18"/>
              </w:rPr>
              <w:t>od-do):</w:t>
            </w:r>
          </w:p>
        </w:tc>
        <w:tc>
          <w:tcPr>
            <w:tcW w:w="5953" w:type="dxa"/>
            <w:gridSpan w:val="4"/>
            <w:tcBorders>
              <w:top w:val="single" w:sz="2" w:space="0" w:color="auto"/>
              <w:left w:val="single" w:sz="2" w:space="0" w:color="auto"/>
              <w:bottom w:val="single" w:sz="2" w:space="0" w:color="auto"/>
              <w:right w:val="single" w:sz="2" w:space="0" w:color="auto"/>
            </w:tcBorders>
            <w:vAlign w:val="center"/>
          </w:tcPr>
          <w:p w14:paraId="5D18DFF8" w14:textId="77777777" w:rsidR="00D204C5" w:rsidRPr="002A3077" w:rsidRDefault="00D204C5" w:rsidP="002B6123">
            <w:pPr>
              <w:keepNext/>
              <w:keepLines/>
              <w:ind w:right="-285"/>
              <w:jc w:val="both"/>
              <w:rPr>
                <w:rFonts w:ascii="Tahoma" w:hAnsi="Tahoma" w:cs="Tahoma"/>
                <w:sz w:val="18"/>
                <w:szCs w:val="18"/>
              </w:rPr>
            </w:pPr>
          </w:p>
          <w:p w14:paraId="1E552090" w14:textId="77777777" w:rsidR="00D204C5" w:rsidRPr="002A3077" w:rsidRDefault="00D204C5" w:rsidP="002B6123">
            <w:pPr>
              <w:keepNext/>
              <w:keepLines/>
              <w:ind w:right="-285"/>
              <w:jc w:val="both"/>
              <w:rPr>
                <w:rFonts w:ascii="Tahoma" w:hAnsi="Tahoma" w:cs="Tahoma"/>
                <w:sz w:val="18"/>
                <w:szCs w:val="18"/>
              </w:rPr>
            </w:pPr>
            <w:r w:rsidRPr="002A3077">
              <w:rPr>
                <w:rFonts w:ascii="Tahoma" w:hAnsi="Tahoma" w:cs="Tahoma"/>
                <w:sz w:val="18"/>
                <w:szCs w:val="18"/>
              </w:rPr>
              <w:t>Od ______________(mesec in leto), do _____________(mesec in leto)</w:t>
            </w:r>
          </w:p>
        </w:tc>
      </w:tr>
      <w:tr w:rsidR="00D204C5" w:rsidRPr="002A3077" w14:paraId="19A2061E" w14:textId="77777777" w:rsidTr="00D204C5">
        <w:trPr>
          <w:trHeight w:val="1298"/>
        </w:trPr>
        <w:tc>
          <w:tcPr>
            <w:tcW w:w="3686" w:type="dxa"/>
            <w:gridSpan w:val="3"/>
            <w:tcBorders>
              <w:top w:val="single" w:sz="2" w:space="0" w:color="auto"/>
              <w:left w:val="single" w:sz="2" w:space="0" w:color="auto"/>
              <w:bottom w:val="single" w:sz="2" w:space="0" w:color="auto"/>
              <w:right w:val="single" w:sz="4" w:space="0" w:color="auto"/>
            </w:tcBorders>
            <w:vAlign w:val="center"/>
          </w:tcPr>
          <w:p w14:paraId="1617E823" w14:textId="77777777" w:rsidR="00D204C5" w:rsidRPr="002A3077" w:rsidRDefault="00D204C5" w:rsidP="002B6123">
            <w:pPr>
              <w:keepNext/>
              <w:keepLines/>
              <w:rPr>
                <w:rFonts w:ascii="Tahoma" w:hAnsi="Tahoma" w:cs="Tahoma"/>
                <w:sz w:val="18"/>
                <w:szCs w:val="18"/>
              </w:rPr>
            </w:pPr>
          </w:p>
          <w:p w14:paraId="2E313B9E" w14:textId="77777777" w:rsidR="00D204C5" w:rsidRPr="002A3077" w:rsidRDefault="00D204C5" w:rsidP="002B6123">
            <w:pPr>
              <w:keepNext/>
              <w:keepLines/>
              <w:rPr>
                <w:rFonts w:ascii="Tahoma" w:hAnsi="Tahoma" w:cs="Tahoma"/>
                <w:sz w:val="18"/>
                <w:szCs w:val="18"/>
              </w:rPr>
            </w:pPr>
            <w:r w:rsidRPr="002A3077">
              <w:rPr>
                <w:rFonts w:ascii="Tahoma" w:hAnsi="Tahoma" w:cs="Tahoma"/>
                <w:sz w:val="18"/>
                <w:szCs w:val="18"/>
              </w:rPr>
              <w:t>K</w:t>
            </w:r>
            <w:r w:rsidRPr="002A3077">
              <w:rPr>
                <w:rFonts w:ascii="Tahoma" w:hAnsi="Tahoma" w:cs="Tahoma"/>
                <w:sz w:val="18"/>
              </w:rPr>
              <w:t xml:space="preserve">ratek opis </w:t>
            </w:r>
            <w:r>
              <w:rPr>
                <w:rFonts w:ascii="Tahoma" w:hAnsi="Tahoma" w:cs="Tahoma"/>
                <w:sz w:val="18"/>
              </w:rPr>
              <w:t>dobav</w:t>
            </w:r>
            <w:r w:rsidRPr="002A3077">
              <w:rPr>
                <w:rFonts w:ascii="Tahoma" w:hAnsi="Tahoma" w:cs="Tahoma"/>
                <w:sz w:val="18"/>
              </w:rPr>
              <w:t xml:space="preserve"> oz. predmeta naročila za katerega se izdaja referenca:</w:t>
            </w:r>
          </w:p>
          <w:p w14:paraId="31C8D904" w14:textId="77777777" w:rsidR="00D204C5" w:rsidRPr="002A3077" w:rsidRDefault="00D204C5" w:rsidP="002B6123">
            <w:pPr>
              <w:keepNext/>
              <w:keepLines/>
              <w:rPr>
                <w:rFonts w:ascii="Tahoma" w:hAnsi="Tahoma" w:cs="Tahoma"/>
                <w:sz w:val="18"/>
                <w:szCs w:val="18"/>
              </w:rPr>
            </w:pPr>
          </w:p>
          <w:p w14:paraId="013A4646" w14:textId="77777777" w:rsidR="00D204C5" w:rsidRPr="002A3077" w:rsidRDefault="00D204C5" w:rsidP="002B6123">
            <w:pPr>
              <w:keepNext/>
              <w:keepLines/>
              <w:rPr>
                <w:rFonts w:ascii="Tahoma" w:hAnsi="Tahoma" w:cs="Tahoma"/>
                <w:sz w:val="18"/>
                <w:szCs w:val="18"/>
              </w:rPr>
            </w:pPr>
          </w:p>
        </w:tc>
        <w:tc>
          <w:tcPr>
            <w:tcW w:w="5953" w:type="dxa"/>
            <w:gridSpan w:val="4"/>
            <w:tcBorders>
              <w:top w:val="single" w:sz="4" w:space="0" w:color="auto"/>
              <w:left w:val="single" w:sz="4" w:space="0" w:color="auto"/>
              <w:bottom w:val="single" w:sz="4" w:space="0" w:color="auto"/>
              <w:right w:val="single" w:sz="4" w:space="0" w:color="auto"/>
            </w:tcBorders>
            <w:vAlign w:val="center"/>
          </w:tcPr>
          <w:p w14:paraId="33A69A69" w14:textId="77777777" w:rsidR="00D204C5" w:rsidRPr="002A3077" w:rsidRDefault="00D204C5" w:rsidP="002B6123">
            <w:pPr>
              <w:keepNext/>
              <w:keepLines/>
              <w:jc w:val="both"/>
              <w:rPr>
                <w:rFonts w:ascii="Tahoma" w:hAnsi="Tahoma" w:cs="Tahoma"/>
                <w:sz w:val="18"/>
                <w:szCs w:val="18"/>
              </w:rPr>
            </w:pPr>
          </w:p>
          <w:p w14:paraId="197E83B7" w14:textId="77777777" w:rsidR="00D204C5" w:rsidRPr="002A3077" w:rsidRDefault="00D204C5" w:rsidP="002B6123">
            <w:pPr>
              <w:keepNext/>
              <w:keepLines/>
              <w:jc w:val="both"/>
              <w:rPr>
                <w:rFonts w:ascii="Tahoma" w:hAnsi="Tahoma" w:cs="Tahoma"/>
                <w:sz w:val="18"/>
                <w:szCs w:val="18"/>
              </w:rPr>
            </w:pPr>
          </w:p>
          <w:p w14:paraId="258FD318" w14:textId="77777777" w:rsidR="00D204C5" w:rsidRPr="002A3077" w:rsidRDefault="00D204C5" w:rsidP="002B6123">
            <w:pPr>
              <w:keepNext/>
              <w:keepLines/>
              <w:jc w:val="both"/>
              <w:rPr>
                <w:rFonts w:ascii="Tahoma" w:hAnsi="Tahoma" w:cs="Tahoma"/>
                <w:sz w:val="18"/>
                <w:szCs w:val="18"/>
              </w:rPr>
            </w:pPr>
          </w:p>
        </w:tc>
      </w:tr>
      <w:tr w:rsidR="00D204C5" w:rsidRPr="002A3077" w14:paraId="275126D1" w14:textId="77777777" w:rsidTr="00D204C5">
        <w:trPr>
          <w:trHeight w:val="539"/>
        </w:trPr>
        <w:tc>
          <w:tcPr>
            <w:tcW w:w="3686" w:type="dxa"/>
            <w:gridSpan w:val="3"/>
            <w:tcBorders>
              <w:top w:val="single" w:sz="2" w:space="0" w:color="auto"/>
              <w:left w:val="single" w:sz="2" w:space="0" w:color="auto"/>
              <w:bottom w:val="single" w:sz="2" w:space="0" w:color="auto"/>
              <w:right w:val="single" w:sz="4" w:space="0" w:color="auto"/>
            </w:tcBorders>
            <w:vAlign w:val="center"/>
          </w:tcPr>
          <w:p w14:paraId="77D1662E" w14:textId="77777777" w:rsidR="00D204C5" w:rsidRPr="002A3077" w:rsidRDefault="00D204C5" w:rsidP="002B6123">
            <w:pPr>
              <w:keepNext/>
              <w:keepLines/>
              <w:jc w:val="both"/>
              <w:rPr>
                <w:rFonts w:ascii="Tahoma" w:hAnsi="Tahoma" w:cs="Tahoma"/>
                <w:sz w:val="18"/>
                <w:szCs w:val="18"/>
              </w:rPr>
            </w:pPr>
            <w:r>
              <w:rPr>
                <w:rFonts w:ascii="Tahoma" w:hAnsi="Tahoma" w:cs="Tahoma"/>
                <w:sz w:val="18"/>
                <w:szCs w:val="18"/>
              </w:rPr>
              <w:t>Kraj izvedbe posla:</w:t>
            </w:r>
          </w:p>
        </w:tc>
        <w:tc>
          <w:tcPr>
            <w:tcW w:w="5953" w:type="dxa"/>
            <w:gridSpan w:val="4"/>
            <w:tcBorders>
              <w:top w:val="single" w:sz="4" w:space="0" w:color="auto"/>
              <w:left w:val="single" w:sz="4" w:space="0" w:color="auto"/>
              <w:bottom w:val="single" w:sz="4" w:space="0" w:color="auto"/>
              <w:right w:val="single" w:sz="4" w:space="0" w:color="auto"/>
            </w:tcBorders>
            <w:vAlign w:val="center"/>
          </w:tcPr>
          <w:p w14:paraId="3749DA86" w14:textId="77777777" w:rsidR="00D204C5" w:rsidRPr="002A3077" w:rsidRDefault="00D204C5" w:rsidP="002B6123">
            <w:pPr>
              <w:keepNext/>
              <w:keepLines/>
              <w:jc w:val="center"/>
              <w:rPr>
                <w:rFonts w:ascii="Tahoma" w:hAnsi="Tahoma" w:cs="Tahoma"/>
                <w:sz w:val="18"/>
                <w:szCs w:val="18"/>
              </w:rPr>
            </w:pPr>
          </w:p>
        </w:tc>
      </w:tr>
      <w:tr w:rsidR="00D204C5" w:rsidRPr="002A3077" w14:paraId="1AD4174F" w14:textId="77777777" w:rsidTr="00D204C5">
        <w:trPr>
          <w:trHeight w:val="389"/>
        </w:trPr>
        <w:tc>
          <w:tcPr>
            <w:tcW w:w="3686" w:type="dxa"/>
            <w:gridSpan w:val="3"/>
            <w:tcBorders>
              <w:top w:val="single" w:sz="2" w:space="0" w:color="auto"/>
              <w:left w:val="single" w:sz="2" w:space="0" w:color="auto"/>
              <w:bottom w:val="single" w:sz="2" w:space="0" w:color="auto"/>
              <w:right w:val="single" w:sz="4" w:space="0" w:color="auto"/>
            </w:tcBorders>
            <w:vAlign w:val="center"/>
          </w:tcPr>
          <w:p w14:paraId="6F4AD51F" w14:textId="77777777" w:rsidR="00D204C5" w:rsidRPr="002A3077" w:rsidRDefault="00D204C5" w:rsidP="002B6123">
            <w:pPr>
              <w:keepNext/>
              <w:keepLines/>
              <w:jc w:val="both"/>
              <w:rPr>
                <w:rFonts w:ascii="Tahoma" w:hAnsi="Tahoma" w:cs="Tahoma"/>
                <w:sz w:val="18"/>
                <w:szCs w:val="18"/>
              </w:rPr>
            </w:pPr>
            <w:r w:rsidRPr="002A3077">
              <w:rPr>
                <w:rFonts w:ascii="Tahoma" w:hAnsi="Tahoma" w:cs="Tahoma"/>
                <w:sz w:val="18"/>
                <w:szCs w:val="18"/>
              </w:rPr>
              <w:t>Vrednost v EUR brez DDV:</w:t>
            </w:r>
          </w:p>
        </w:tc>
        <w:tc>
          <w:tcPr>
            <w:tcW w:w="5953" w:type="dxa"/>
            <w:gridSpan w:val="4"/>
            <w:tcBorders>
              <w:top w:val="single" w:sz="4" w:space="0" w:color="auto"/>
              <w:left w:val="single" w:sz="4" w:space="0" w:color="auto"/>
              <w:bottom w:val="single" w:sz="4" w:space="0" w:color="auto"/>
              <w:right w:val="single" w:sz="4" w:space="0" w:color="auto"/>
            </w:tcBorders>
            <w:vAlign w:val="center"/>
          </w:tcPr>
          <w:p w14:paraId="24DF051E" w14:textId="77777777" w:rsidR="00D204C5" w:rsidRPr="002A3077" w:rsidRDefault="00D204C5" w:rsidP="002B6123">
            <w:pPr>
              <w:keepNext/>
              <w:keepLines/>
              <w:jc w:val="both"/>
              <w:rPr>
                <w:rFonts w:ascii="Tahoma" w:hAnsi="Tahoma" w:cs="Tahoma"/>
                <w:sz w:val="18"/>
                <w:szCs w:val="18"/>
              </w:rPr>
            </w:pPr>
          </w:p>
        </w:tc>
      </w:tr>
      <w:tr w:rsidR="00114333" w:rsidRPr="007252F0" w14:paraId="0E76C1B7" w14:textId="77777777" w:rsidTr="00D204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Before w:val="1"/>
          <w:gridAfter w:val="1"/>
          <w:wBefore w:w="30" w:type="dxa"/>
          <w:wAfter w:w="111" w:type="dxa"/>
          <w:trHeight w:val="235"/>
        </w:trPr>
        <w:tc>
          <w:tcPr>
            <w:tcW w:w="2694" w:type="dxa"/>
            <w:tcBorders>
              <w:bottom w:val="single" w:sz="4" w:space="0" w:color="auto"/>
            </w:tcBorders>
          </w:tcPr>
          <w:p w14:paraId="4AB22DCE" w14:textId="7A88C29B" w:rsidR="00114333" w:rsidRDefault="00114333" w:rsidP="00986970">
            <w:pPr>
              <w:keepNext/>
              <w:keepLines/>
              <w:jc w:val="both"/>
              <w:rPr>
                <w:rFonts w:ascii="Tahoma" w:hAnsi="Tahoma" w:cs="Tahoma"/>
                <w:snapToGrid w:val="0"/>
              </w:rPr>
            </w:pPr>
          </w:p>
          <w:p w14:paraId="30942588" w14:textId="77777777" w:rsidR="00114333" w:rsidRPr="007252F0" w:rsidRDefault="00114333" w:rsidP="00986970">
            <w:pPr>
              <w:keepNext/>
              <w:keepLines/>
              <w:jc w:val="both"/>
              <w:rPr>
                <w:rFonts w:ascii="Tahoma" w:hAnsi="Tahoma" w:cs="Tahoma"/>
                <w:snapToGrid w:val="0"/>
              </w:rPr>
            </w:pPr>
          </w:p>
        </w:tc>
        <w:tc>
          <w:tcPr>
            <w:tcW w:w="2693" w:type="dxa"/>
            <w:gridSpan w:val="2"/>
          </w:tcPr>
          <w:p w14:paraId="3E70A940" w14:textId="77777777" w:rsidR="00114333" w:rsidRPr="007252F0" w:rsidRDefault="00114333" w:rsidP="00986970">
            <w:pPr>
              <w:keepNext/>
              <w:keepLines/>
              <w:jc w:val="center"/>
              <w:rPr>
                <w:rFonts w:ascii="Tahoma" w:hAnsi="Tahoma" w:cs="Tahoma"/>
                <w:snapToGrid w:val="0"/>
              </w:rPr>
            </w:pPr>
          </w:p>
        </w:tc>
        <w:tc>
          <w:tcPr>
            <w:tcW w:w="4111" w:type="dxa"/>
            <w:gridSpan w:val="2"/>
            <w:tcBorders>
              <w:bottom w:val="single" w:sz="4" w:space="0" w:color="auto"/>
            </w:tcBorders>
          </w:tcPr>
          <w:p w14:paraId="0319C3BC" w14:textId="77777777" w:rsidR="00114333" w:rsidRPr="007252F0" w:rsidRDefault="00114333" w:rsidP="00986970">
            <w:pPr>
              <w:keepNext/>
              <w:keepLines/>
              <w:jc w:val="both"/>
              <w:rPr>
                <w:rFonts w:ascii="Tahoma" w:hAnsi="Tahoma" w:cs="Tahoma"/>
                <w:snapToGrid w:val="0"/>
                <w:sz w:val="28"/>
              </w:rPr>
            </w:pPr>
          </w:p>
        </w:tc>
      </w:tr>
      <w:tr w:rsidR="00114333" w:rsidRPr="007252F0" w14:paraId="04BAC079" w14:textId="77777777" w:rsidTr="00D204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Before w:val="1"/>
          <w:gridAfter w:val="1"/>
          <w:wBefore w:w="30" w:type="dxa"/>
          <w:wAfter w:w="111" w:type="dxa"/>
          <w:trHeight w:val="235"/>
        </w:trPr>
        <w:tc>
          <w:tcPr>
            <w:tcW w:w="2694" w:type="dxa"/>
            <w:tcBorders>
              <w:top w:val="single" w:sz="4" w:space="0" w:color="auto"/>
            </w:tcBorders>
          </w:tcPr>
          <w:p w14:paraId="7CF248B8" w14:textId="77777777" w:rsidR="00114333" w:rsidRPr="007252F0" w:rsidRDefault="00114333" w:rsidP="00986970">
            <w:pPr>
              <w:keepNext/>
              <w:keepLines/>
              <w:jc w:val="center"/>
              <w:rPr>
                <w:rFonts w:ascii="Tahoma" w:hAnsi="Tahoma" w:cs="Tahoma"/>
                <w:snapToGrid w:val="0"/>
              </w:rPr>
            </w:pPr>
            <w:r w:rsidRPr="007252F0">
              <w:rPr>
                <w:rFonts w:ascii="Tahoma" w:hAnsi="Tahoma" w:cs="Tahoma"/>
                <w:snapToGrid w:val="0"/>
              </w:rPr>
              <w:t>(kraj, datum)</w:t>
            </w:r>
          </w:p>
        </w:tc>
        <w:tc>
          <w:tcPr>
            <w:tcW w:w="2693" w:type="dxa"/>
            <w:gridSpan w:val="2"/>
          </w:tcPr>
          <w:p w14:paraId="75DCB75F" w14:textId="77777777" w:rsidR="00114333" w:rsidRPr="007252F0" w:rsidRDefault="00114333" w:rsidP="00986970">
            <w:pPr>
              <w:keepNext/>
              <w:keepLines/>
              <w:jc w:val="center"/>
              <w:rPr>
                <w:rFonts w:ascii="Tahoma" w:hAnsi="Tahoma" w:cs="Tahoma"/>
                <w:snapToGrid w:val="0"/>
              </w:rPr>
            </w:pPr>
            <w:r w:rsidRPr="007252F0">
              <w:rPr>
                <w:rFonts w:ascii="Tahoma" w:hAnsi="Tahoma" w:cs="Tahoma"/>
                <w:snapToGrid w:val="0"/>
              </w:rPr>
              <w:t>žig</w:t>
            </w:r>
          </w:p>
        </w:tc>
        <w:tc>
          <w:tcPr>
            <w:tcW w:w="4111" w:type="dxa"/>
            <w:gridSpan w:val="2"/>
            <w:tcBorders>
              <w:top w:val="single" w:sz="4" w:space="0" w:color="auto"/>
            </w:tcBorders>
          </w:tcPr>
          <w:p w14:paraId="2F73B385" w14:textId="77777777" w:rsidR="00114333" w:rsidRPr="007252F0" w:rsidRDefault="00114333" w:rsidP="00986970">
            <w:pPr>
              <w:keepNext/>
              <w:keepLines/>
              <w:jc w:val="center"/>
              <w:rPr>
                <w:rFonts w:ascii="Tahoma" w:hAnsi="Tahoma" w:cs="Tahoma"/>
                <w:snapToGrid w:val="0"/>
              </w:rPr>
            </w:pPr>
            <w:r w:rsidRPr="007252F0">
              <w:rPr>
                <w:rFonts w:ascii="Tahoma" w:hAnsi="Tahoma" w:cs="Tahoma"/>
                <w:snapToGrid w:val="0"/>
              </w:rPr>
              <w:t>(podpis zakonitega zastopnika ponudnika)</w:t>
            </w:r>
          </w:p>
        </w:tc>
      </w:tr>
    </w:tbl>
    <w:p w14:paraId="0B769C8E" w14:textId="77777777" w:rsidR="00114333" w:rsidRPr="007252F0" w:rsidRDefault="00114333" w:rsidP="00114333">
      <w:pPr>
        <w:pStyle w:val="NavadenTimesNewRoman"/>
        <w:keepNext/>
        <w:keepLines/>
        <w:widowControl/>
        <w:pBdr>
          <w:bottom w:val="single" w:sz="12" w:space="1" w:color="auto"/>
        </w:pBdr>
        <w:rPr>
          <w:rFonts w:ascii="Tahoma" w:hAnsi="Tahoma" w:cs="Tahoma"/>
          <w:b/>
          <w:sz w:val="20"/>
        </w:rPr>
      </w:pPr>
    </w:p>
    <w:p w14:paraId="6060A8B5" w14:textId="77777777" w:rsidR="00114333" w:rsidRPr="007252F0" w:rsidRDefault="00114333" w:rsidP="00114333">
      <w:pPr>
        <w:pStyle w:val="NavadenTimesNewRoman"/>
        <w:keepNext/>
        <w:keepLines/>
        <w:widowControl/>
        <w:jc w:val="both"/>
        <w:rPr>
          <w:rFonts w:ascii="Tahoma" w:hAnsi="Tahoma" w:cs="Tahoma"/>
          <w:b/>
          <w:sz w:val="20"/>
        </w:rPr>
      </w:pPr>
      <w:r w:rsidRPr="007252F0">
        <w:rPr>
          <w:rFonts w:ascii="Tahoma" w:hAnsi="Tahoma" w:cs="Tahoma"/>
          <w:b/>
          <w:sz w:val="20"/>
        </w:rPr>
        <w:t>IZPOLNI KUPEC (Izdajatelj reference)!!!</w:t>
      </w:r>
    </w:p>
    <w:p w14:paraId="77351FA3" w14:textId="77777777" w:rsidR="00114333" w:rsidRPr="007252F0" w:rsidRDefault="00114333" w:rsidP="00114333">
      <w:pPr>
        <w:pStyle w:val="NavadenTimesNewRoman"/>
        <w:keepNext/>
        <w:keepLines/>
        <w:widowControl/>
        <w:jc w:val="both"/>
        <w:rPr>
          <w:rFonts w:ascii="Tahoma" w:hAnsi="Tahoma" w:cs="Tahoma"/>
          <w:sz w:val="20"/>
        </w:rPr>
      </w:pPr>
    </w:p>
    <w:p w14:paraId="54162327" w14:textId="77777777" w:rsidR="00D204C5" w:rsidRPr="002A3077" w:rsidRDefault="00D204C5" w:rsidP="00D204C5">
      <w:pPr>
        <w:keepNext/>
        <w:keepLines/>
        <w:ind w:right="-285"/>
        <w:jc w:val="both"/>
        <w:rPr>
          <w:rFonts w:ascii="Tahoma" w:hAnsi="Tahoma" w:cs="Tahoma"/>
          <w:noProof/>
        </w:rPr>
      </w:pPr>
      <w:r w:rsidRPr="002A3077">
        <w:rPr>
          <w:rFonts w:ascii="Tahoma" w:hAnsi="Tahoma" w:cs="Tahoma"/>
          <w:noProof/>
        </w:rPr>
        <w:t>Potrjujemo, da je na podlagi našega naročila, zgoraj navedeni izvajalec kvalitetno, pravočasno in skladno s pogodbenimi določili izvedel navedeno referenčno delo. Potrdilo dajemo na prošnjo izvajalca in velja izključno za potrebe pri njegovem kandidiranju za pridobitev predmetnega javnega naročila.</w:t>
      </w:r>
    </w:p>
    <w:p w14:paraId="7553E372" w14:textId="77777777" w:rsidR="00114333" w:rsidRPr="007252F0" w:rsidRDefault="00114333" w:rsidP="00114333">
      <w:pPr>
        <w:pStyle w:val="NavadenTimesNewRoman"/>
        <w:keepNext/>
        <w:keepLines/>
        <w:widowControl/>
        <w:rPr>
          <w:rFonts w:ascii="Tahoma" w:hAnsi="Tahoma" w:cs="Tahoma"/>
          <w:sz w:val="20"/>
        </w:rPr>
      </w:pPr>
      <w:r w:rsidRPr="007252F0">
        <w:rPr>
          <w:rFonts w:ascii="Tahoma" w:hAnsi="Tahoma" w:cs="Tahoma"/>
          <w:sz w:val="20"/>
        </w:rPr>
        <w:tab/>
      </w:r>
    </w:p>
    <w:p w14:paraId="2E4984C0" w14:textId="77777777" w:rsidR="00114333" w:rsidRPr="007252F0" w:rsidRDefault="00114333" w:rsidP="00114333">
      <w:pPr>
        <w:pStyle w:val="NavadenTimesNewRoman"/>
        <w:keepNext/>
        <w:keepLines/>
        <w:widowControl/>
        <w:rPr>
          <w:rFonts w:ascii="Tahoma" w:hAnsi="Tahoma" w:cs="Tahoma"/>
          <w:sz w:val="20"/>
        </w:rPr>
      </w:pPr>
      <w:r w:rsidRPr="007252F0">
        <w:rPr>
          <w:rFonts w:ascii="Tahoma" w:hAnsi="Tahoma" w:cs="Tahoma"/>
          <w:sz w:val="20"/>
        </w:rPr>
        <w:t xml:space="preserve">Izjavljamo, da smo   </w:t>
      </w:r>
      <w:r w:rsidRPr="007252F0">
        <w:rPr>
          <w:rFonts w:ascii="Tahoma" w:hAnsi="Tahoma" w:cs="Tahoma"/>
          <w:b/>
          <w:i/>
          <w:sz w:val="20"/>
        </w:rPr>
        <w:t>javni  /  zasebni</w:t>
      </w:r>
      <w:r w:rsidRPr="007252F0">
        <w:rPr>
          <w:rFonts w:ascii="Tahoma" w:hAnsi="Tahoma" w:cs="Tahoma"/>
          <w:sz w:val="20"/>
        </w:rPr>
        <w:t xml:space="preserve">   naročnik. (Ustrezno obkroži izdajatelj reference)</w:t>
      </w:r>
    </w:p>
    <w:p w14:paraId="557688CC" w14:textId="77777777" w:rsidR="00114333" w:rsidRPr="007252F0" w:rsidRDefault="00114333" w:rsidP="00114333">
      <w:pPr>
        <w:pStyle w:val="NavadenTimesNewRoman"/>
        <w:keepNext/>
        <w:keepLines/>
        <w:widowControl/>
        <w:rPr>
          <w:rFonts w:ascii="Tahoma" w:hAnsi="Tahoma" w:cs="Tahoma"/>
          <w:sz w:val="20"/>
        </w:rPr>
      </w:pPr>
    </w:p>
    <w:p w14:paraId="03F2592E" w14:textId="77777777" w:rsidR="00114333" w:rsidRPr="007252F0" w:rsidRDefault="00114333" w:rsidP="00114333">
      <w:pPr>
        <w:pStyle w:val="NavadenTimesNewRoman"/>
        <w:keepNext/>
        <w:keepLines/>
        <w:widowControl/>
        <w:rPr>
          <w:rFonts w:ascii="Tahoma" w:hAnsi="Tahoma" w:cs="Tahoma"/>
          <w:sz w:val="20"/>
        </w:rPr>
      </w:pPr>
    </w:p>
    <w:p w14:paraId="0353F85B" w14:textId="77777777" w:rsidR="00114333" w:rsidRPr="007252F0" w:rsidRDefault="00114333" w:rsidP="00114333">
      <w:pPr>
        <w:pStyle w:val="NavadenTimesNewRoman"/>
        <w:keepNext/>
        <w:keepLines/>
        <w:widowControl/>
        <w:rPr>
          <w:rFonts w:ascii="Tahoma" w:hAnsi="Tahoma" w:cs="Tahoma"/>
          <w:sz w:val="20"/>
        </w:rPr>
      </w:pPr>
      <w:r w:rsidRPr="007252F0">
        <w:rPr>
          <w:rFonts w:ascii="Tahoma" w:hAnsi="Tahoma" w:cs="Tahoma"/>
          <w:sz w:val="20"/>
        </w:rPr>
        <w:t>Izdajatelj reference</w:t>
      </w:r>
    </w:p>
    <w:p w14:paraId="476B68D7" w14:textId="77777777" w:rsidR="00114333" w:rsidRPr="007252F0" w:rsidRDefault="00114333" w:rsidP="00114333">
      <w:pPr>
        <w:pStyle w:val="NavadenTimesNewRoman"/>
        <w:keepNext/>
        <w:keepLines/>
        <w:widowControl/>
        <w:rPr>
          <w:rFonts w:ascii="Tahoma" w:hAnsi="Tahoma" w:cs="Tahoma"/>
          <w:sz w:val="20"/>
        </w:rPr>
      </w:pPr>
    </w:p>
    <w:p w14:paraId="7EA1D945" w14:textId="77777777" w:rsidR="00114333" w:rsidRPr="007252F0" w:rsidRDefault="00114333" w:rsidP="00114333">
      <w:pPr>
        <w:pStyle w:val="NavadenTimesNewRoman"/>
        <w:keepNext/>
        <w:keepLines/>
        <w:widowControl/>
        <w:rPr>
          <w:rFonts w:ascii="Tahoma" w:hAnsi="Tahoma" w:cs="Tahoma"/>
          <w:sz w:val="20"/>
        </w:rPr>
      </w:pPr>
      <w:r w:rsidRPr="007252F0">
        <w:rPr>
          <w:rFonts w:ascii="Tahoma" w:hAnsi="Tahoma" w:cs="Tahoma"/>
          <w:sz w:val="28"/>
          <w:szCs w:val="28"/>
        </w:rPr>
        <w:t>__________________</w:t>
      </w:r>
      <w:r w:rsidRPr="007252F0">
        <w:rPr>
          <w:rFonts w:ascii="Tahoma" w:hAnsi="Tahoma" w:cs="Tahoma"/>
          <w:sz w:val="20"/>
        </w:rPr>
        <w:t xml:space="preserve">            </w:t>
      </w:r>
      <w:r w:rsidRPr="007252F0">
        <w:rPr>
          <w:rFonts w:ascii="Tahoma" w:hAnsi="Tahoma" w:cs="Tahoma"/>
          <w:sz w:val="20"/>
        </w:rPr>
        <w:tab/>
      </w:r>
      <w:r w:rsidRPr="007252F0">
        <w:rPr>
          <w:rFonts w:ascii="Tahoma" w:hAnsi="Tahoma" w:cs="Tahoma"/>
          <w:sz w:val="20"/>
        </w:rPr>
        <w:tab/>
        <w:t xml:space="preserve">           Žig                 </w:t>
      </w:r>
      <w:r w:rsidRPr="007252F0">
        <w:rPr>
          <w:rFonts w:ascii="Tahoma" w:hAnsi="Tahoma" w:cs="Tahoma"/>
          <w:sz w:val="20"/>
        </w:rPr>
        <w:tab/>
      </w:r>
      <w:r w:rsidRPr="007252F0">
        <w:rPr>
          <w:rFonts w:ascii="Tahoma" w:hAnsi="Tahoma" w:cs="Tahoma"/>
          <w:sz w:val="20"/>
        </w:rPr>
        <w:tab/>
        <w:t xml:space="preserve"> ________________</w:t>
      </w:r>
    </w:p>
    <w:p w14:paraId="221922C1" w14:textId="77777777" w:rsidR="00114333" w:rsidRPr="007252F0" w:rsidRDefault="00114333" w:rsidP="00114333">
      <w:pPr>
        <w:pStyle w:val="NavadenTimesNewRoman"/>
        <w:keepNext/>
        <w:keepLines/>
        <w:widowControl/>
        <w:ind w:left="5664" w:hanging="5664"/>
        <w:rPr>
          <w:rFonts w:ascii="Tahoma" w:hAnsi="Tahoma" w:cs="Tahoma"/>
          <w:sz w:val="20"/>
        </w:rPr>
      </w:pPr>
      <w:r w:rsidRPr="007252F0">
        <w:rPr>
          <w:rFonts w:ascii="Tahoma" w:hAnsi="Tahoma" w:cs="Tahoma"/>
          <w:sz w:val="20"/>
        </w:rPr>
        <w:t xml:space="preserve">(ime in priimek ter podpis odgovorne osebe)   </w:t>
      </w:r>
      <w:r w:rsidRPr="007252F0">
        <w:rPr>
          <w:rFonts w:ascii="Tahoma" w:hAnsi="Tahoma" w:cs="Tahoma"/>
          <w:sz w:val="20"/>
        </w:rPr>
        <w:tab/>
      </w:r>
      <w:r w:rsidRPr="007252F0">
        <w:rPr>
          <w:rFonts w:ascii="Tahoma" w:hAnsi="Tahoma" w:cs="Tahoma"/>
          <w:sz w:val="20"/>
        </w:rPr>
        <w:tab/>
        <w:t xml:space="preserve">            (kraj in datum) </w:t>
      </w:r>
    </w:p>
    <w:p w14:paraId="3957152A" w14:textId="77777777" w:rsidR="00114333" w:rsidRPr="007252F0" w:rsidRDefault="00114333" w:rsidP="00114333">
      <w:pPr>
        <w:keepNext/>
        <w:keepLines/>
        <w:jc w:val="both"/>
        <w:rPr>
          <w:rFonts w:ascii="Tahoma" w:hAnsi="Tahoma" w:cs="Tahoma"/>
          <w:b/>
          <w:i/>
          <w:sz w:val="18"/>
          <w:szCs w:val="18"/>
        </w:rPr>
      </w:pPr>
    </w:p>
    <w:p w14:paraId="5CD3B7EF" w14:textId="77777777" w:rsidR="00114333" w:rsidRPr="007252F0" w:rsidRDefault="00114333" w:rsidP="00114333">
      <w:pPr>
        <w:keepNext/>
        <w:keepLines/>
        <w:jc w:val="both"/>
        <w:rPr>
          <w:rFonts w:ascii="Tahoma" w:hAnsi="Tahoma" w:cs="Tahoma"/>
          <w:b/>
          <w:i/>
          <w:sz w:val="18"/>
          <w:szCs w:val="18"/>
        </w:rPr>
      </w:pPr>
    </w:p>
    <w:p w14:paraId="41443732" w14:textId="77777777" w:rsidR="00114333" w:rsidRPr="007252F0" w:rsidRDefault="00114333" w:rsidP="00114333">
      <w:pPr>
        <w:keepNext/>
        <w:keepLines/>
        <w:jc w:val="both"/>
        <w:rPr>
          <w:rFonts w:ascii="Tahoma" w:hAnsi="Tahoma" w:cs="Tahoma"/>
          <w:b/>
          <w:i/>
          <w:sz w:val="18"/>
          <w:szCs w:val="18"/>
        </w:rPr>
      </w:pPr>
    </w:p>
    <w:p w14:paraId="71065E2A" w14:textId="77777777" w:rsidR="00114333" w:rsidRPr="007252F0" w:rsidRDefault="00114333" w:rsidP="00114333">
      <w:pPr>
        <w:keepNext/>
        <w:keepLines/>
        <w:jc w:val="both"/>
        <w:rPr>
          <w:rFonts w:ascii="Tahoma" w:hAnsi="Tahoma" w:cs="Tahoma"/>
          <w:b/>
          <w:i/>
          <w:sz w:val="18"/>
          <w:szCs w:val="18"/>
        </w:rPr>
      </w:pPr>
    </w:p>
    <w:p w14:paraId="1C576BC5" w14:textId="77777777" w:rsidR="00114333" w:rsidRPr="007252F0" w:rsidRDefault="00114333" w:rsidP="00114333">
      <w:pPr>
        <w:keepNext/>
        <w:keepLines/>
        <w:jc w:val="both"/>
        <w:rPr>
          <w:rFonts w:ascii="Tahoma" w:hAnsi="Tahoma" w:cs="Tahoma"/>
          <w:i/>
          <w:sz w:val="18"/>
          <w:szCs w:val="18"/>
        </w:rPr>
      </w:pPr>
      <w:r w:rsidRPr="007252F0">
        <w:rPr>
          <w:rFonts w:ascii="Tahoma" w:hAnsi="Tahoma" w:cs="Tahoma"/>
          <w:b/>
          <w:i/>
          <w:sz w:val="18"/>
          <w:szCs w:val="18"/>
        </w:rPr>
        <w:t>Opomba:</w:t>
      </w:r>
      <w:r w:rsidRPr="007252F0">
        <w:rPr>
          <w:rFonts w:ascii="Tahoma" w:hAnsi="Tahoma" w:cs="Tahoma"/>
          <w:i/>
          <w:sz w:val="18"/>
          <w:szCs w:val="18"/>
        </w:rPr>
        <w:t xml:space="preserve"> Ponudnik obrazec razmnoži v potrebnem številu.</w:t>
      </w:r>
    </w:p>
    <w:p w14:paraId="60CE1771" w14:textId="411DDE1A" w:rsidR="00114333" w:rsidRDefault="00114333" w:rsidP="00114333">
      <w:pPr>
        <w:keepNext/>
        <w:rPr>
          <w:rFonts w:ascii="Tahoma" w:hAnsi="Tahoma" w:cs="Tahoma"/>
          <w:b/>
          <w:i/>
          <w:sz w:val="18"/>
          <w:u w:val="single"/>
        </w:rPr>
      </w:pPr>
      <w:r w:rsidRPr="007252F0">
        <w:rPr>
          <w:rFonts w:ascii="Tahoma" w:hAnsi="Tahoma" w:cs="Tahoma"/>
          <w:i/>
          <w:sz w:val="18"/>
        </w:rPr>
        <w:t xml:space="preserve">Ponudnik </w:t>
      </w:r>
      <w:r w:rsidRPr="007252F0">
        <w:rPr>
          <w:rFonts w:ascii="Tahoma" w:hAnsi="Tahoma" w:cs="Tahoma"/>
          <w:i/>
          <w:sz w:val="18"/>
          <w:u w:val="single"/>
        </w:rPr>
        <w:t>obrazec</w:t>
      </w:r>
      <w:r w:rsidRPr="007252F0">
        <w:rPr>
          <w:rFonts w:ascii="Tahoma" w:hAnsi="Tahoma" w:cs="Tahoma"/>
          <w:b/>
          <w:i/>
          <w:sz w:val="18"/>
        </w:rPr>
        <w:t xml:space="preserve"> </w:t>
      </w:r>
      <w:r w:rsidRPr="007252F0">
        <w:rPr>
          <w:rFonts w:ascii="Tahoma" w:hAnsi="Tahoma" w:cs="Tahoma"/>
          <w:i/>
          <w:sz w:val="18"/>
        </w:rPr>
        <w:t>v okviru sistema e-JN</w:t>
      </w:r>
      <w:r w:rsidRPr="007252F0">
        <w:rPr>
          <w:rFonts w:ascii="Tahoma" w:hAnsi="Tahoma" w:cs="Tahoma"/>
          <w:b/>
          <w:i/>
          <w:sz w:val="18"/>
        </w:rPr>
        <w:t xml:space="preserve"> </w:t>
      </w:r>
      <w:r w:rsidRPr="007252F0">
        <w:rPr>
          <w:rFonts w:ascii="Tahoma" w:hAnsi="Tahoma" w:cs="Tahoma"/>
          <w:b/>
          <w:i/>
          <w:sz w:val="18"/>
          <w:u w:val="single"/>
        </w:rPr>
        <w:t>naloži v razdelek »</w:t>
      </w:r>
      <w:r>
        <w:rPr>
          <w:rFonts w:ascii="Tahoma" w:hAnsi="Tahoma" w:cs="Tahoma"/>
          <w:b/>
          <w:i/>
          <w:sz w:val="18"/>
          <w:u w:val="single"/>
        </w:rPr>
        <w:t>Dokumenti - ostale priloge</w:t>
      </w:r>
      <w:r w:rsidRPr="007252F0">
        <w:rPr>
          <w:rFonts w:ascii="Tahoma" w:hAnsi="Tahoma" w:cs="Tahoma"/>
          <w:b/>
          <w:i/>
          <w:sz w:val="18"/>
          <w:u w:val="single"/>
        </w:rPr>
        <w:t>«!!!</w:t>
      </w:r>
    </w:p>
    <w:p w14:paraId="31DE63F0" w14:textId="77777777" w:rsidR="00B316C2" w:rsidRPr="007252F0" w:rsidRDefault="00B316C2" w:rsidP="00114333">
      <w:pPr>
        <w:keepNext/>
        <w:rPr>
          <w:rFonts w:ascii="Tahoma" w:hAnsi="Tahoma" w:cs="Tahoma"/>
          <w:b/>
          <w:i/>
          <w:sz w:val="18"/>
          <w:u w:val="single"/>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59210A" w:rsidRPr="00CE1BAD" w14:paraId="38B40D10" w14:textId="77777777" w:rsidTr="00BC21E7">
        <w:tc>
          <w:tcPr>
            <w:tcW w:w="7725" w:type="dxa"/>
          </w:tcPr>
          <w:p w14:paraId="4D20FC9A" w14:textId="6D0A478E" w:rsidR="0059210A" w:rsidRPr="00CE1BAD" w:rsidRDefault="0059210A" w:rsidP="00BC21E7">
            <w:pPr>
              <w:keepNext/>
              <w:keepLines/>
              <w:jc w:val="both"/>
              <w:rPr>
                <w:rFonts w:ascii="Tahoma" w:hAnsi="Tahoma" w:cs="Tahoma"/>
              </w:rPr>
            </w:pPr>
            <w:r>
              <w:rPr>
                <w:rFonts w:ascii="Tahoma" w:hAnsi="Tahoma" w:cs="Tahoma"/>
              </w:rPr>
              <w:lastRenderedPageBreak/>
              <w:t xml:space="preserve">IZJAVA O IZPOLNJEVANJU OKOLJSKIH ZAHTEV - Sklop 1 - </w:t>
            </w:r>
            <w:r w:rsidR="00891D96">
              <w:rPr>
                <w:rFonts w:ascii="Tahoma" w:hAnsi="Tahoma" w:cs="Tahoma"/>
                <w:b/>
                <w:noProof/>
              </w:rPr>
              <w:t>d</w:t>
            </w:r>
            <w:r>
              <w:rPr>
                <w:rFonts w:ascii="Tahoma" w:hAnsi="Tahoma" w:cs="Tahoma"/>
                <w:b/>
                <w:noProof/>
              </w:rPr>
              <w:t>obava sezonskega cvetja, trajnic in substratov</w:t>
            </w:r>
          </w:p>
        </w:tc>
        <w:tc>
          <w:tcPr>
            <w:tcW w:w="1417" w:type="dxa"/>
          </w:tcPr>
          <w:p w14:paraId="05877584" w14:textId="77777777" w:rsidR="0059210A" w:rsidRPr="00CE1BAD" w:rsidRDefault="0059210A" w:rsidP="00BC21E7">
            <w:pPr>
              <w:keepNext/>
              <w:keepLines/>
              <w:jc w:val="both"/>
              <w:rPr>
                <w:rFonts w:ascii="Tahoma" w:hAnsi="Tahoma" w:cs="Tahoma"/>
                <w:b/>
                <w:i/>
              </w:rPr>
            </w:pPr>
            <w:r>
              <w:rPr>
                <w:rFonts w:ascii="Tahoma" w:hAnsi="Tahoma" w:cs="Tahoma"/>
                <w:b/>
                <w:i/>
              </w:rPr>
              <w:t>P</w:t>
            </w:r>
            <w:r w:rsidRPr="00CE1BAD">
              <w:rPr>
                <w:rFonts w:ascii="Tahoma" w:hAnsi="Tahoma" w:cs="Tahoma"/>
                <w:b/>
                <w:i/>
              </w:rPr>
              <w:t xml:space="preserve">riloga </w:t>
            </w:r>
            <w:r>
              <w:rPr>
                <w:rFonts w:ascii="Tahoma" w:hAnsi="Tahoma" w:cs="Tahoma"/>
                <w:b/>
                <w:i/>
              </w:rPr>
              <w:t>9/1</w:t>
            </w:r>
          </w:p>
        </w:tc>
      </w:tr>
    </w:tbl>
    <w:p w14:paraId="6E65FCEC" w14:textId="77777777" w:rsidR="0059210A" w:rsidRPr="0073381C" w:rsidRDefault="0059210A" w:rsidP="0059210A">
      <w:pPr>
        <w:keepNext/>
        <w:keepLines/>
        <w:jc w:val="both"/>
        <w:rPr>
          <w:rFonts w:ascii="Tahoma" w:hAnsi="Tahoma" w:cs="Tahoma"/>
        </w:rPr>
      </w:pPr>
    </w:p>
    <w:p w14:paraId="59A4C8F8" w14:textId="77777777" w:rsidR="0059210A" w:rsidRDefault="0059210A" w:rsidP="0059210A">
      <w:pPr>
        <w:keepNext/>
        <w:keepLines/>
        <w:jc w:val="both"/>
        <w:rPr>
          <w:rFonts w:ascii="Tahoma" w:hAnsi="Tahoma" w:cs="Tahoma"/>
          <w:b/>
          <w:szCs w:val="22"/>
        </w:rPr>
      </w:pPr>
      <w:r>
        <w:rPr>
          <w:rFonts w:ascii="Tahoma" w:hAnsi="Tahoma" w:cs="Tahoma"/>
          <w:szCs w:val="22"/>
        </w:rPr>
        <w:t>Ponudnik _____________________________________________________________ (</w:t>
      </w:r>
      <w:r w:rsidRPr="00454990">
        <w:rPr>
          <w:rFonts w:ascii="Tahoma" w:hAnsi="Tahoma" w:cs="Tahoma"/>
          <w:i/>
          <w:szCs w:val="22"/>
        </w:rPr>
        <w:t>naziv ponudnika</w:t>
      </w:r>
      <w:r>
        <w:rPr>
          <w:rFonts w:ascii="Tahoma" w:hAnsi="Tahoma" w:cs="Tahoma"/>
          <w:szCs w:val="22"/>
        </w:rPr>
        <w:t xml:space="preserve">), ki oddajamo ponudbo za javno </w:t>
      </w:r>
      <w:r w:rsidRPr="0059210A">
        <w:rPr>
          <w:rFonts w:ascii="Tahoma" w:hAnsi="Tahoma" w:cs="Tahoma"/>
          <w:szCs w:val="22"/>
        </w:rPr>
        <w:t xml:space="preserve">naročilo št. </w:t>
      </w:r>
      <w:r w:rsidRPr="0059210A">
        <w:rPr>
          <w:rFonts w:ascii="Tahoma" w:hAnsi="Tahoma" w:cs="Tahoma"/>
          <w:b/>
          <w:noProof/>
        </w:rPr>
        <w:t>VKS-6/25-»Dobava sezonskega cvetja, trajnic in substratov ter dendrološkega materiala«</w:t>
      </w:r>
      <w:r w:rsidRPr="0059210A">
        <w:rPr>
          <w:rFonts w:ascii="Tahoma" w:hAnsi="Tahoma" w:cs="Tahoma"/>
          <w:b/>
          <w:szCs w:val="22"/>
        </w:rPr>
        <w:t>,</w:t>
      </w:r>
      <w:r>
        <w:rPr>
          <w:rFonts w:ascii="Tahoma" w:hAnsi="Tahoma" w:cs="Tahoma"/>
          <w:b/>
          <w:szCs w:val="22"/>
        </w:rPr>
        <w:t xml:space="preserve"> </w:t>
      </w:r>
    </w:p>
    <w:p w14:paraId="21BEA6D7" w14:textId="77777777" w:rsidR="0059210A" w:rsidRDefault="0059210A" w:rsidP="0059210A">
      <w:pPr>
        <w:keepNext/>
        <w:keepLines/>
        <w:jc w:val="both"/>
        <w:rPr>
          <w:rFonts w:ascii="Tahoma" w:hAnsi="Tahoma" w:cs="Tahoma"/>
          <w:b/>
          <w:szCs w:val="22"/>
        </w:rPr>
      </w:pPr>
    </w:p>
    <w:p w14:paraId="2A134A4B" w14:textId="77777777" w:rsidR="0059210A" w:rsidRPr="00AB7A9F" w:rsidRDefault="0059210A" w:rsidP="0059210A">
      <w:pPr>
        <w:keepNext/>
        <w:keepLines/>
        <w:jc w:val="both"/>
        <w:rPr>
          <w:rFonts w:ascii="Tahoma" w:hAnsi="Tahoma" w:cs="Tahoma"/>
        </w:rPr>
      </w:pPr>
      <w:r w:rsidRPr="00AB7A9F">
        <w:rPr>
          <w:rFonts w:ascii="Tahoma" w:hAnsi="Tahoma" w:cs="Tahoma"/>
        </w:rPr>
        <w:t>Pod kazensko in materialno odgovornostjo izjavljamo da:</w:t>
      </w:r>
    </w:p>
    <w:p w14:paraId="4115DDF6" w14:textId="77777777" w:rsidR="0059210A" w:rsidRPr="00AB7A9F" w:rsidRDefault="0059210A" w:rsidP="0059210A">
      <w:pPr>
        <w:keepNext/>
        <w:keepLines/>
        <w:jc w:val="both"/>
        <w:rPr>
          <w:rFonts w:ascii="Tahoma" w:hAnsi="Tahoma" w:cs="Tahoma"/>
        </w:rPr>
      </w:pPr>
    </w:p>
    <w:p w14:paraId="7EF1017A" w14:textId="4D8B6831" w:rsidR="0059210A" w:rsidRPr="00AB7A9F" w:rsidRDefault="0059210A" w:rsidP="00ED0331">
      <w:pPr>
        <w:keepNext/>
        <w:keepLines/>
        <w:numPr>
          <w:ilvl w:val="0"/>
          <w:numId w:val="46"/>
        </w:numPr>
        <w:autoSpaceDE w:val="0"/>
        <w:autoSpaceDN w:val="0"/>
        <w:adjustRightInd w:val="0"/>
        <w:spacing w:line="360" w:lineRule="auto"/>
        <w:rPr>
          <w:rFonts w:ascii="Tahoma" w:hAnsi="Tahoma" w:cs="Tahoma"/>
          <w:color w:val="000000"/>
        </w:rPr>
      </w:pPr>
      <w:r w:rsidRPr="00AB7A9F">
        <w:rPr>
          <w:rFonts w:ascii="Tahoma" w:hAnsi="Tahoma" w:cs="Tahoma"/>
          <w:color w:val="000000"/>
        </w:rPr>
        <w:t>je vsaj 70 % odstotkov okrasnih rastlin navedenih v ponudbenem predračunu (Priloga 2/</w:t>
      </w:r>
      <w:r w:rsidR="00ED0331">
        <w:rPr>
          <w:rFonts w:ascii="Tahoma" w:hAnsi="Tahoma" w:cs="Tahoma"/>
          <w:color w:val="000000"/>
        </w:rPr>
        <w:t>1-1</w:t>
      </w:r>
      <w:r w:rsidRPr="00AB7A9F">
        <w:rPr>
          <w:rFonts w:ascii="Tahoma" w:hAnsi="Tahoma" w:cs="Tahoma"/>
          <w:color w:val="000000"/>
        </w:rPr>
        <w:t xml:space="preserve">) biti prilagojenih lokalnim razmeram gojenja (npr. kislost tal, povprečne padavine, razpon temperature v letu itd.). Okrasne rastline niso invazivna tujerodna vrsta. </w:t>
      </w:r>
    </w:p>
    <w:p w14:paraId="7ED2A0B9" w14:textId="32896E60" w:rsidR="0059210A" w:rsidRPr="00AB7A9F" w:rsidRDefault="00ED0331" w:rsidP="00ED0331">
      <w:pPr>
        <w:keepNext/>
        <w:keepLines/>
        <w:numPr>
          <w:ilvl w:val="0"/>
          <w:numId w:val="46"/>
        </w:numPr>
        <w:autoSpaceDE w:val="0"/>
        <w:autoSpaceDN w:val="0"/>
        <w:adjustRightInd w:val="0"/>
        <w:spacing w:line="360" w:lineRule="auto"/>
        <w:rPr>
          <w:rFonts w:ascii="Tahoma" w:hAnsi="Tahoma" w:cs="Tahoma"/>
          <w:color w:val="000000"/>
        </w:rPr>
      </w:pPr>
      <w:r>
        <w:rPr>
          <w:rFonts w:ascii="Tahoma" w:hAnsi="Tahoma" w:cs="Tahoma"/>
          <w:color w:val="000000"/>
        </w:rPr>
        <w:t xml:space="preserve">je </w:t>
      </w:r>
      <w:r w:rsidR="0059210A" w:rsidRPr="00AB7A9F">
        <w:rPr>
          <w:rFonts w:ascii="Tahoma" w:hAnsi="Tahoma" w:cs="Tahoma"/>
          <w:color w:val="000000"/>
        </w:rPr>
        <w:t>najmanj 25 %</w:t>
      </w:r>
      <w:r w:rsidR="00771C69">
        <w:rPr>
          <w:rFonts w:ascii="Tahoma" w:hAnsi="Tahoma" w:cs="Tahoma"/>
          <w:color w:val="000000"/>
        </w:rPr>
        <w:t xml:space="preserve"> </w:t>
      </w:r>
      <w:r w:rsidR="0059210A" w:rsidRPr="00AB7A9F">
        <w:rPr>
          <w:rFonts w:ascii="Tahoma" w:hAnsi="Tahoma" w:cs="Tahoma"/>
          <w:color w:val="000000"/>
        </w:rPr>
        <w:t>okrasnih rastlin navedenih v ponudbenem predračunu (Priloga 2/</w:t>
      </w:r>
      <w:r>
        <w:rPr>
          <w:rFonts w:ascii="Tahoma" w:hAnsi="Tahoma" w:cs="Tahoma"/>
          <w:color w:val="000000"/>
        </w:rPr>
        <w:t>1-1</w:t>
      </w:r>
      <w:r w:rsidR="0059210A" w:rsidRPr="00AB7A9F">
        <w:rPr>
          <w:rFonts w:ascii="Tahoma" w:hAnsi="Tahoma" w:cs="Tahoma"/>
          <w:color w:val="000000"/>
        </w:rPr>
        <w:t>) je medonosnih,</w:t>
      </w:r>
    </w:p>
    <w:p w14:paraId="716CDFB3" w14:textId="77777777" w:rsidR="0059210A" w:rsidRPr="00AB7A9F" w:rsidRDefault="0059210A" w:rsidP="00ED0331">
      <w:pPr>
        <w:keepNext/>
        <w:keepLines/>
        <w:numPr>
          <w:ilvl w:val="0"/>
          <w:numId w:val="46"/>
        </w:numPr>
        <w:autoSpaceDE w:val="0"/>
        <w:autoSpaceDN w:val="0"/>
        <w:adjustRightInd w:val="0"/>
        <w:spacing w:line="360" w:lineRule="auto"/>
        <w:rPr>
          <w:rFonts w:ascii="Tahoma" w:hAnsi="Tahoma" w:cs="Tahoma"/>
          <w:color w:val="000000"/>
        </w:rPr>
      </w:pPr>
      <w:r w:rsidRPr="00AB7A9F">
        <w:rPr>
          <w:rFonts w:ascii="Tahoma" w:hAnsi="Tahoma" w:cs="Tahoma"/>
        </w:rPr>
        <w:t xml:space="preserve">ponujene rastline so vzgojene ali </w:t>
      </w:r>
      <w:proofErr w:type="spellStart"/>
      <w:r w:rsidRPr="00AB7A9F">
        <w:rPr>
          <w:rFonts w:ascii="Tahoma" w:hAnsi="Tahoma" w:cs="Tahoma"/>
        </w:rPr>
        <w:t>donegovane</w:t>
      </w:r>
      <w:proofErr w:type="spellEnd"/>
      <w:r w:rsidRPr="00AB7A9F">
        <w:rPr>
          <w:rFonts w:ascii="Tahoma" w:hAnsi="Tahoma" w:cs="Tahoma"/>
        </w:rPr>
        <w:t xml:space="preserve"> v obratih, ki so v lokalnih klimatskih in talnih razmerah, najmanj od desetega (10) tedna naprej,</w:t>
      </w:r>
    </w:p>
    <w:p w14:paraId="78CED806" w14:textId="77777777" w:rsidR="0059210A" w:rsidRPr="00AB7A9F" w:rsidRDefault="0059210A" w:rsidP="00ED0331">
      <w:pPr>
        <w:keepNext/>
        <w:keepLines/>
        <w:numPr>
          <w:ilvl w:val="0"/>
          <w:numId w:val="46"/>
        </w:numPr>
        <w:autoSpaceDE w:val="0"/>
        <w:autoSpaceDN w:val="0"/>
        <w:adjustRightInd w:val="0"/>
        <w:spacing w:line="360" w:lineRule="auto"/>
        <w:rPr>
          <w:rFonts w:ascii="Tahoma" w:hAnsi="Tahoma" w:cs="Tahoma"/>
          <w:color w:val="000000"/>
        </w:rPr>
      </w:pPr>
      <w:r w:rsidRPr="00AB7A9F">
        <w:rPr>
          <w:rFonts w:ascii="Tahoma" w:hAnsi="Tahoma" w:cs="Tahoma"/>
        </w:rPr>
        <w:t xml:space="preserve">bomo zagotavljali varstvo rastlin z biološkimi sredstvi, </w:t>
      </w:r>
    </w:p>
    <w:p w14:paraId="32426414" w14:textId="55F4B30D" w:rsidR="0059210A" w:rsidRDefault="0059210A" w:rsidP="00ED0331">
      <w:pPr>
        <w:pStyle w:val="Odstavekseznama"/>
        <w:keepNext/>
        <w:keepLines/>
        <w:numPr>
          <w:ilvl w:val="0"/>
          <w:numId w:val="46"/>
        </w:numPr>
        <w:spacing w:line="360" w:lineRule="auto"/>
        <w:rPr>
          <w:rFonts w:ascii="Tahoma" w:hAnsi="Tahoma" w:cs="Tahoma"/>
        </w:rPr>
      </w:pPr>
      <w:r>
        <w:rPr>
          <w:rFonts w:ascii="Tahoma" w:hAnsi="Tahoma" w:cs="Tahoma"/>
        </w:rPr>
        <w:t>ponujeni</w:t>
      </w:r>
      <w:r w:rsidRPr="00912230">
        <w:rPr>
          <w:rFonts w:ascii="Tahoma" w:hAnsi="Tahoma" w:cs="Tahoma"/>
        </w:rPr>
        <w:t xml:space="preserve"> substrati oz. sredstva za izboljšanje tal</w:t>
      </w:r>
      <w:r>
        <w:rPr>
          <w:rFonts w:ascii="Tahoma" w:hAnsi="Tahoma" w:cs="Tahoma"/>
        </w:rPr>
        <w:t xml:space="preserve"> (</w:t>
      </w:r>
      <w:r>
        <w:rPr>
          <w:rFonts w:ascii="Tahoma" w:hAnsi="Tahoma" w:cs="Tahoma"/>
          <w:color w:val="000000"/>
        </w:rPr>
        <w:t>navedeni</w:t>
      </w:r>
      <w:r w:rsidRPr="00AB7A9F">
        <w:rPr>
          <w:rFonts w:ascii="Tahoma" w:hAnsi="Tahoma" w:cs="Tahoma"/>
          <w:color w:val="000000"/>
        </w:rPr>
        <w:t xml:space="preserve"> v ponudbenem predračunu</w:t>
      </w:r>
      <w:r>
        <w:rPr>
          <w:rFonts w:ascii="Tahoma" w:hAnsi="Tahoma" w:cs="Tahoma"/>
          <w:color w:val="000000"/>
        </w:rPr>
        <w:t xml:space="preserve"> -</w:t>
      </w:r>
      <w:r w:rsidR="009C0AB7">
        <w:rPr>
          <w:rFonts w:ascii="Tahoma" w:hAnsi="Tahoma" w:cs="Tahoma"/>
          <w:color w:val="000000"/>
        </w:rPr>
        <w:t xml:space="preserve"> </w:t>
      </w:r>
      <w:r w:rsidRPr="00AB7A9F">
        <w:rPr>
          <w:rFonts w:ascii="Tahoma" w:hAnsi="Tahoma" w:cs="Tahoma"/>
          <w:color w:val="000000"/>
        </w:rPr>
        <w:t>Priloga 2/</w:t>
      </w:r>
      <w:r>
        <w:rPr>
          <w:rFonts w:ascii="Tahoma" w:hAnsi="Tahoma" w:cs="Tahoma"/>
          <w:color w:val="000000"/>
        </w:rPr>
        <w:t>1</w:t>
      </w:r>
      <w:r w:rsidRPr="00AB7A9F">
        <w:rPr>
          <w:rFonts w:ascii="Tahoma" w:hAnsi="Tahoma" w:cs="Tahoma"/>
          <w:color w:val="000000"/>
        </w:rPr>
        <w:t>)</w:t>
      </w:r>
      <w:r w:rsidRPr="00912230">
        <w:rPr>
          <w:rFonts w:ascii="Tahoma" w:hAnsi="Tahoma" w:cs="Tahoma"/>
        </w:rPr>
        <w:t xml:space="preserve">, ne </w:t>
      </w:r>
      <w:r>
        <w:rPr>
          <w:rFonts w:ascii="Tahoma" w:hAnsi="Tahoma" w:cs="Tahoma"/>
        </w:rPr>
        <w:t>vsebujejo</w:t>
      </w:r>
      <w:r w:rsidRPr="00912230">
        <w:rPr>
          <w:rFonts w:ascii="Tahoma" w:hAnsi="Tahoma" w:cs="Tahoma"/>
        </w:rPr>
        <w:t xml:space="preserve"> šote ali mulja iz čistilnih naprav. </w:t>
      </w:r>
    </w:p>
    <w:p w14:paraId="38061D85" w14:textId="77777777" w:rsidR="0059210A" w:rsidRPr="00912230" w:rsidRDefault="0059210A" w:rsidP="00ED0331">
      <w:pPr>
        <w:pStyle w:val="Odstavekseznama"/>
        <w:keepNext/>
        <w:keepLines/>
        <w:spacing w:line="360" w:lineRule="auto"/>
        <w:ind w:left="720"/>
        <w:rPr>
          <w:rFonts w:ascii="Tahoma" w:hAnsi="Tahoma" w:cs="Tahoma"/>
        </w:rPr>
      </w:pPr>
    </w:p>
    <w:tbl>
      <w:tblPr>
        <w:tblW w:w="9072" w:type="dxa"/>
        <w:tblInd w:w="30" w:type="dxa"/>
        <w:tblLayout w:type="fixed"/>
        <w:tblCellMar>
          <w:left w:w="30" w:type="dxa"/>
          <w:right w:w="30" w:type="dxa"/>
        </w:tblCellMar>
        <w:tblLook w:val="0000" w:firstRow="0" w:lastRow="0" w:firstColumn="0" w:lastColumn="0" w:noHBand="0" w:noVBand="0"/>
      </w:tblPr>
      <w:tblGrid>
        <w:gridCol w:w="3402"/>
        <w:gridCol w:w="2552"/>
        <w:gridCol w:w="3118"/>
      </w:tblGrid>
      <w:tr w:rsidR="0059210A" w:rsidRPr="002C2D44" w14:paraId="1B3E3FC2" w14:textId="77777777" w:rsidTr="00BC21E7">
        <w:trPr>
          <w:trHeight w:val="235"/>
        </w:trPr>
        <w:tc>
          <w:tcPr>
            <w:tcW w:w="3402" w:type="dxa"/>
            <w:tcBorders>
              <w:bottom w:val="single" w:sz="4" w:space="0" w:color="auto"/>
            </w:tcBorders>
          </w:tcPr>
          <w:p w14:paraId="5DA75161" w14:textId="2F1EAE64" w:rsidR="0059210A" w:rsidRDefault="0059210A" w:rsidP="00BC21E7">
            <w:pPr>
              <w:keepNext/>
              <w:keepLines/>
              <w:jc w:val="both"/>
              <w:rPr>
                <w:rFonts w:ascii="Tahoma" w:hAnsi="Tahoma" w:cs="Tahoma"/>
                <w:snapToGrid w:val="0"/>
                <w:color w:val="000000"/>
              </w:rPr>
            </w:pPr>
          </w:p>
          <w:p w14:paraId="471507D2" w14:textId="0CD9E6CC" w:rsidR="00BD4AA0" w:rsidRDefault="00BD4AA0" w:rsidP="00BC21E7">
            <w:pPr>
              <w:keepNext/>
              <w:keepLines/>
              <w:jc w:val="both"/>
              <w:rPr>
                <w:rFonts w:ascii="Tahoma" w:hAnsi="Tahoma" w:cs="Tahoma"/>
                <w:snapToGrid w:val="0"/>
                <w:color w:val="000000"/>
              </w:rPr>
            </w:pPr>
          </w:p>
          <w:p w14:paraId="1E77DBFB" w14:textId="773EE4AD" w:rsidR="00BD4AA0" w:rsidRDefault="00BD4AA0" w:rsidP="00BC21E7">
            <w:pPr>
              <w:keepNext/>
              <w:keepLines/>
              <w:jc w:val="both"/>
              <w:rPr>
                <w:rFonts w:ascii="Tahoma" w:hAnsi="Tahoma" w:cs="Tahoma"/>
                <w:snapToGrid w:val="0"/>
                <w:color w:val="000000"/>
              </w:rPr>
            </w:pPr>
          </w:p>
          <w:p w14:paraId="42D7BF67" w14:textId="69D6A450" w:rsidR="00BD4AA0" w:rsidRDefault="00BD4AA0" w:rsidP="00BC21E7">
            <w:pPr>
              <w:keepNext/>
              <w:keepLines/>
              <w:jc w:val="both"/>
              <w:rPr>
                <w:rFonts w:ascii="Tahoma" w:hAnsi="Tahoma" w:cs="Tahoma"/>
                <w:snapToGrid w:val="0"/>
                <w:color w:val="000000"/>
              </w:rPr>
            </w:pPr>
          </w:p>
          <w:p w14:paraId="6A6A7F5B" w14:textId="12A4AE49" w:rsidR="00BD4AA0" w:rsidRDefault="00BD4AA0" w:rsidP="00BC21E7">
            <w:pPr>
              <w:keepNext/>
              <w:keepLines/>
              <w:jc w:val="both"/>
              <w:rPr>
                <w:rFonts w:ascii="Tahoma" w:hAnsi="Tahoma" w:cs="Tahoma"/>
                <w:snapToGrid w:val="0"/>
                <w:color w:val="000000"/>
              </w:rPr>
            </w:pPr>
          </w:p>
          <w:p w14:paraId="52BEF365" w14:textId="028C5179" w:rsidR="00BD4AA0" w:rsidRDefault="00BD4AA0" w:rsidP="00BC21E7">
            <w:pPr>
              <w:keepNext/>
              <w:keepLines/>
              <w:jc w:val="both"/>
              <w:rPr>
                <w:rFonts w:ascii="Tahoma" w:hAnsi="Tahoma" w:cs="Tahoma"/>
                <w:snapToGrid w:val="0"/>
                <w:color w:val="000000"/>
              </w:rPr>
            </w:pPr>
          </w:p>
          <w:p w14:paraId="5C1E3206" w14:textId="77777777" w:rsidR="00BD4AA0" w:rsidRDefault="00BD4AA0" w:rsidP="00BC21E7">
            <w:pPr>
              <w:keepNext/>
              <w:keepLines/>
              <w:jc w:val="both"/>
              <w:rPr>
                <w:rFonts w:ascii="Tahoma" w:hAnsi="Tahoma" w:cs="Tahoma"/>
                <w:snapToGrid w:val="0"/>
                <w:color w:val="000000"/>
              </w:rPr>
            </w:pPr>
          </w:p>
          <w:p w14:paraId="76E9DCD0" w14:textId="77777777" w:rsidR="0059210A" w:rsidRPr="008227E0" w:rsidRDefault="0059210A" w:rsidP="00BC21E7">
            <w:pPr>
              <w:keepNext/>
              <w:keepLines/>
              <w:jc w:val="both"/>
              <w:rPr>
                <w:rFonts w:ascii="Tahoma" w:hAnsi="Tahoma" w:cs="Tahoma"/>
                <w:snapToGrid w:val="0"/>
                <w:color w:val="000000"/>
              </w:rPr>
            </w:pPr>
          </w:p>
        </w:tc>
        <w:tc>
          <w:tcPr>
            <w:tcW w:w="2552" w:type="dxa"/>
          </w:tcPr>
          <w:p w14:paraId="04C90AF5" w14:textId="77777777" w:rsidR="0059210A" w:rsidRPr="008227E0" w:rsidRDefault="0059210A" w:rsidP="00BC21E7">
            <w:pPr>
              <w:keepNext/>
              <w:keepLines/>
              <w:jc w:val="center"/>
              <w:rPr>
                <w:rFonts w:ascii="Tahoma" w:hAnsi="Tahoma" w:cs="Tahoma"/>
                <w:snapToGrid w:val="0"/>
                <w:color w:val="000000"/>
              </w:rPr>
            </w:pPr>
          </w:p>
        </w:tc>
        <w:tc>
          <w:tcPr>
            <w:tcW w:w="3118" w:type="dxa"/>
            <w:tcBorders>
              <w:bottom w:val="single" w:sz="4" w:space="0" w:color="auto"/>
            </w:tcBorders>
          </w:tcPr>
          <w:p w14:paraId="2FB601FE" w14:textId="77777777" w:rsidR="0059210A" w:rsidRDefault="0059210A" w:rsidP="00BC21E7">
            <w:pPr>
              <w:keepNext/>
              <w:keepLines/>
              <w:tabs>
                <w:tab w:val="left" w:pos="567"/>
                <w:tab w:val="num" w:pos="851"/>
                <w:tab w:val="left" w:pos="993"/>
              </w:tabs>
              <w:jc w:val="both"/>
              <w:rPr>
                <w:rFonts w:ascii="Tahoma" w:hAnsi="Tahoma" w:cs="Tahoma"/>
                <w:snapToGrid w:val="0"/>
                <w:color w:val="000000"/>
              </w:rPr>
            </w:pPr>
          </w:p>
          <w:p w14:paraId="74772E75" w14:textId="77777777" w:rsidR="0059210A" w:rsidRPr="002C2D44" w:rsidRDefault="0059210A" w:rsidP="00BC21E7">
            <w:pPr>
              <w:keepNext/>
              <w:keepLines/>
              <w:tabs>
                <w:tab w:val="left" w:pos="567"/>
                <w:tab w:val="num" w:pos="851"/>
                <w:tab w:val="left" w:pos="993"/>
              </w:tabs>
              <w:jc w:val="both"/>
              <w:rPr>
                <w:rFonts w:ascii="Tahoma" w:hAnsi="Tahoma" w:cs="Tahoma"/>
                <w:snapToGrid w:val="0"/>
                <w:color w:val="000000"/>
              </w:rPr>
            </w:pPr>
          </w:p>
        </w:tc>
      </w:tr>
      <w:tr w:rsidR="0059210A" w:rsidRPr="008227E0" w14:paraId="72986AD5" w14:textId="77777777" w:rsidTr="00BC21E7">
        <w:trPr>
          <w:trHeight w:val="235"/>
        </w:trPr>
        <w:tc>
          <w:tcPr>
            <w:tcW w:w="3402" w:type="dxa"/>
            <w:tcBorders>
              <w:top w:val="single" w:sz="4" w:space="0" w:color="auto"/>
            </w:tcBorders>
          </w:tcPr>
          <w:p w14:paraId="3E20B5B1" w14:textId="77777777" w:rsidR="0059210A" w:rsidRPr="008227E0" w:rsidRDefault="0059210A" w:rsidP="00BC21E7">
            <w:pPr>
              <w:keepNext/>
              <w:keepLines/>
              <w:jc w:val="center"/>
              <w:rPr>
                <w:rFonts w:ascii="Tahoma" w:hAnsi="Tahoma" w:cs="Tahoma"/>
                <w:snapToGrid w:val="0"/>
                <w:color w:val="000000"/>
              </w:rPr>
            </w:pPr>
            <w:r w:rsidRPr="008227E0">
              <w:rPr>
                <w:rFonts w:ascii="Tahoma" w:hAnsi="Tahoma" w:cs="Tahoma"/>
                <w:snapToGrid w:val="0"/>
                <w:color w:val="000000"/>
              </w:rPr>
              <w:t>(kraj, datum)</w:t>
            </w:r>
          </w:p>
        </w:tc>
        <w:tc>
          <w:tcPr>
            <w:tcW w:w="2552" w:type="dxa"/>
          </w:tcPr>
          <w:p w14:paraId="07E71455" w14:textId="77777777" w:rsidR="0059210A" w:rsidRPr="008227E0" w:rsidRDefault="0059210A" w:rsidP="00BC21E7">
            <w:pPr>
              <w:keepNext/>
              <w:keepLines/>
              <w:jc w:val="center"/>
              <w:rPr>
                <w:rFonts w:ascii="Tahoma" w:hAnsi="Tahoma" w:cs="Tahoma"/>
                <w:snapToGrid w:val="0"/>
                <w:color w:val="000000"/>
              </w:rPr>
            </w:pPr>
            <w:r w:rsidRPr="008227E0">
              <w:rPr>
                <w:rFonts w:ascii="Tahoma" w:hAnsi="Tahoma" w:cs="Tahoma"/>
                <w:snapToGrid w:val="0"/>
                <w:color w:val="000000"/>
              </w:rPr>
              <w:t>žig</w:t>
            </w:r>
          </w:p>
        </w:tc>
        <w:tc>
          <w:tcPr>
            <w:tcW w:w="3118" w:type="dxa"/>
            <w:tcBorders>
              <w:top w:val="single" w:sz="4" w:space="0" w:color="auto"/>
            </w:tcBorders>
          </w:tcPr>
          <w:p w14:paraId="4703A9DD" w14:textId="77777777" w:rsidR="0059210A" w:rsidRPr="008227E0" w:rsidRDefault="0059210A" w:rsidP="00BC21E7">
            <w:pPr>
              <w:keepNext/>
              <w:keepLines/>
              <w:jc w:val="both"/>
              <w:rPr>
                <w:rFonts w:ascii="Tahoma" w:hAnsi="Tahoma" w:cs="Tahoma"/>
                <w:snapToGrid w:val="0"/>
                <w:color w:val="000000"/>
              </w:rPr>
            </w:pPr>
            <w:r w:rsidRPr="008227E0">
              <w:rPr>
                <w:rFonts w:ascii="Tahoma" w:hAnsi="Tahoma" w:cs="Tahoma"/>
                <w:snapToGrid w:val="0"/>
                <w:color w:val="000000"/>
              </w:rPr>
              <w:t>(</w:t>
            </w:r>
            <w:r>
              <w:rPr>
                <w:rFonts w:ascii="Tahoma" w:hAnsi="Tahoma" w:cs="Tahoma"/>
                <w:snapToGrid w:val="0"/>
                <w:color w:val="000000"/>
              </w:rPr>
              <w:t>Naziv in</w:t>
            </w:r>
            <w:r w:rsidRPr="003D15DD">
              <w:rPr>
                <w:rFonts w:ascii="Tahoma" w:hAnsi="Tahoma" w:cs="Tahoma"/>
                <w:snapToGrid w:val="0"/>
                <w:color w:val="000000"/>
              </w:rPr>
              <w:t xml:space="preserve"> podpis </w:t>
            </w:r>
            <w:r>
              <w:rPr>
                <w:rFonts w:ascii="Tahoma" w:hAnsi="Tahoma" w:cs="Tahoma"/>
                <w:snapToGrid w:val="0"/>
                <w:color w:val="000000"/>
              </w:rPr>
              <w:t>zakonitega zastopnika</w:t>
            </w:r>
            <w:r w:rsidRPr="001540E2">
              <w:rPr>
                <w:rFonts w:ascii="Tahoma" w:hAnsi="Tahoma" w:cs="Tahoma"/>
                <w:snapToGrid w:val="0"/>
                <w:color w:val="000000"/>
              </w:rPr>
              <w:t xml:space="preserve"> ponudnika</w:t>
            </w:r>
            <w:r w:rsidRPr="008227E0">
              <w:rPr>
                <w:rFonts w:ascii="Tahoma" w:hAnsi="Tahoma" w:cs="Tahoma"/>
                <w:snapToGrid w:val="0"/>
                <w:color w:val="000000"/>
              </w:rPr>
              <w:t>)</w:t>
            </w:r>
          </w:p>
        </w:tc>
      </w:tr>
    </w:tbl>
    <w:p w14:paraId="5C476EA1" w14:textId="77777777" w:rsidR="0059210A" w:rsidRDefault="0059210A" w:rsidP="0059210A">
      <w:pPr>
        <w:keepNext/>
        <w:keepLines/>
        <w:spacing w:line="120" w:lineRule="auto"/>
        <w:contextualSpacing/>
        <w:jc w:val="both"/>
        <w:rPr>
          <w:rFonts w:ascii="Tahoma" w:hAnsi="Tahoma" w:cs="Tahoma"/>
        </w:rPr>
      </w:pPr>
    </w:p>
    <w:p w14:paraId="3B6BFD11" w14:textId="77777777" w:rsidR="0059210A" w:rsidRDefault="0059210A" w:rsidP="0059210A">
      <w:pPr>
        <w:keepNext/>
        <w:keepLines/>
        <w:spacing w:line="120" w:lineRule="auto"/>
        <w:contextualSpacing/>
        <w:jc w:val="both"/>
        <w:rPr>
          <w:rFonts w:ascii="Tahoma" w:hAnsi="Tahoma" w:cs="Tahoma"/>
        </w:rPr>
      </w:pPr>
    </w:p>
    <w:p w14:paraId="38D84234" w14:textId="77777777" w:rsidR="0059210A" w:rsidRDefault="0059210A" w:rsidP="0059210A">
      <w:pPr>
        <w:keepNext/>
        <w:keepLines/>
        <w:spacing w:line="120" w:lineRule="auto"/>
        <w:contextualSpacing/>
        <w:jc w:val="both"/>
        <w:rPr>
          <w:rFonts w:ascii="Tahoma" w:hAnsi="Tahoma" w:cs="Tahoma"/>
        </w:rPr>
      </w:pPr>
    </w:p>
    <w:p w14:paraId="5B70943D" w14:textId="77777777" w:rsidR="0059210A" w:rsidRDefault="0059210A" w:rsidP="0059210A">
      <w:pPr>
        <w:keepNext/>
        <w:keepLines/>
        <w:spacing w:line="120" w:lineRule="auto"/>
        <w:contextualSpacing/>
        <w:jc w:val="both"/>
        <w:rPr>
          <w:rFonts w:ascii="Tahoma" w:hAnsi="Tahoma" w:cs="Tahoma"/>
        </w:rPr>
      </w:pPr>
    </w:p>
    <w:p w14:paraId="08F3CFB7" w14:textId="77777777" w:rsidR="0059210A" w:rsidRDefault="0059210A" w:rsidP="0059210A">
      <w:pPr>
        <w:keepNext/>
        <w:keepLines/>
        <w:spacing w:line="120" w:lineRule="auto"/>
        <w:contextualSpacing/>
        <w:jc w:val="both"/>
        <w:rPr>
          <w:rFonts w:ascii="Tahoma" w:hAnsi="Tahoma" w:cs="Tahoma"/>
        </w:rPr>
      </w:pPr>
    </w:p>
    <w:p w14:paraId="0C745402" w14:textId="77777777" w:rsidR="0059210A" w:rsidRDefault="0059210A" w:rsidP="0059210A">
      <w:pPr>
        <w:keepNext/>
        <w:keepLines/>
        <w:spacing w:line="120" w:lineRule="auto"/>
        <w:contextualSpacing/>
        <w:jc w:val="both"/>
        <w:rPr>
          <w:rFonts w:ascii="Tahoma" w:hAnsi="Tahoma" w:cs="Tahoma"/>
        </w:rPr>
      </w:pPr>
    </w:p>
    <w:p w14:paraId="65C790DD" w14:textId="77777777" w:rsidR="0059210A" w:rsidRDefault="0059210A" w:rsidP="0059210A">
      <w:pPr>
        <w:keepNext/>
        <w:keepLines/>
        <w:spacing w:line="120" w:lineRule="auto"/>
        <w:contextualSpacing/>
        <w:jc w:val="both"/>
        <w:rPr>
          <w:rFonts w:ascii="Tahoma" w:hAnsi="Tahoma" w:cs="Tahoma"/>
        </w:rPr>
      </w:pPr>
    </w:p>
    <w:p w14:paraId="340D5AB5" w14:textId="77777777" w:rsidR="0059210A" w:rsidRDefault="0059210A" w:rsidP="0059210A">
      <w:pPr>
        <w:keepNext/>
        <w:keepLines/>
        <w:spacing w:line="120" w:lineRule="auto"/>
        <w:contextualSpacing/>
        <w:jc w:val="both"/>
        <w:rPr>
          <w:rFonts w:ascii="Tahoma" w:hAnsi="Tahoma" w:cs="Tahoma"/>
        </w:rPr>
      </w:pPr>
    </w:p>
    <w:p w14:paraId="7F5DA538" w14:textId="77777777" w:rsidR="0059210A" w:rsidRDefault="0059210A" w:rsidP="0059210A">
      <w:pPr>
        <w:keepNext/>
        <w:keepLines/>
        <w:spacing w:line="120" w:lineRule="auto"/>
        <w:contextualSpacing/>
        <w:jc w:val="both"/>
        <w:rPr>
          <w:rFonts w:ascii="Tahoma" w:hAnsi="Tahoma" w:cs="Tahoma"/>
        </w:rPr>
      </w:pPr>
    </w:p>
    <w:p w14:paraId="469862E2" w14:textId="77777777" w:rsidR="0059210A" w:rsidRDefault="0059210A" w:rsidP="0059210A">
      <w:pPr>
        <w:keepNext/>
        <w:keepLines/>
        <w:spacing w:line="120" w:lineRule="auto"/>
        <w:contextualSpacing/>
        <w:jc w:val="both"/>
        <w:rPr>
          <w:rFonts w:ascii="Tahoma" w:hAnsi="Tahoma" w:cs="Tahoma"/>
        </w:rPr>
      </w:pPr>
    </w:p>
    <w:p w14:paraId="5F165696" w14:textId="77777777" w:rsidR="0059210A" w:rsidRDefault="0059210A" w:rsidP="0059210A">
      <w:pPr>
        <w:keepNext/>
        <w:keepLines/>
        <w:spacing w:line="120" w:lineRule="auto"/>
        <w:contextualSpacing/>
        <w:jc w:val="both"/>
        <w:rPr>
          <w:rFonts w:ascii="Tahoma" w:hAnsi="Tahoma" w:cs="Tahoma"/>
        </w:rPr>
      </w:pPr>
    </w:p>
    <w:p w14:paraId="77049434" w14:textId="77777777" w:rsidR="0059210A" w:rsidRPr="002A3077" w:rsidRDefault="0059210A" w:rsidP="0059210A">
      <w:pPr>
        <w:keepNext/>
        <w:keepLines/>
        <w:jc w:val="both"/>
        <w:rPr>
          <w:rFonts w:ascii="Tahoma" w:hAnsi="Tahoma" w:cs="Tahoma"/>
          <w:b/>
          <w:i/>
          <w:noProof/>
          <w:sz w:val="18"/>
          <w:szCs w:val="18"/>
          <w:u w:val="single"/>
        </w:rPr>
      </w:pPr>
      <w:r w:rsidRPr="002A3077">
        <w:rPr>
          <w:rFonts w:ascii="Tahoma" w:hAnsi="Tahoma" w:cs="Tahoma"/>
          <w:b/>
          <w:i/>
          <w:noProof/>
          <w:sz w:val="18"/>
          <w:szCs w:val="18"/>
          <w:u w:val="single"/>
        </w:rPr>
        <w:t xml:space="preserve">Navodilo: </w:t>
      </w:r>
    </w:p>
    <w:p w14:paraId="05B67552" w14:textId="77777777" w:rsidR="0059210A" w:rsidRPr="002A3077" w:rsidRDefault="0059210A" w:rsidP="0059210A">
      <w:pPr>
        <w:keepNext/>
        <w:keepLines/>
        <w:rPr>
          <w:b/>
          <w:noProof/>
        </w:rPr>
      </w:pPr>
    </w:p>
    <w:p w14:paraId="43BF89F4" w14:textId="77777777" w:rsidR="0059210A" w:rsidRDefault="0059210A" w:rsidP="0059210A">
      <w:pPr>
        <w:keepNext/>
        <w:keepLines/>
        <w:rPr>
          <w:rFonts w:ascii="Tahoma" w:hAnsi="Tahoma" w:cs="Tahoma"/>
          <w:b/>
          <w:i/>
          <w:noProof/>
          <w:sz w:val="18"/>
          <w:u w:val="single"/>
        </w:rPr>
      </w:pPr>
      <w:r w:rsidRPr="002A3077">
        <w:rPr>
          <w:rFonts w:ascii="Tahoma" w:hAnsi="Tahoma" w:cs="Tahoma"/>
          <w:i/>
          <w:noProof/>
          <w:sz w:val="18"/>
        </w:rPr>
        <w:t xml:space="preserve">Ponudnik </w:t>
      </w:r>
      <w:r w:rsidRPr="002A3077">
        <w:rPr>
          <w:rFonts w:ascii="Tahoma" w:hAnsi="Tahoma" w:cs="Tahoma"/>
          <w:i/>
          <w:noProof/>
          <w:sz w:val="18"/>
          <w:u w:val="single"/>
        </w:rPr>
        <w:t>obrazec</w:t>
      </w:r>
      <w:r w:rsidRPr="002A3077">
        <w:rPr>
          <w:rFonts w:ascii="Tahoma" w:hAnsi="Tahoma" w:cs="Tahoma"/>
          <w:b/>
          <w:i/>
          <w:noProof/>
          <w:sz w:val="18"/>
        </w:rPr>
        <w:t xml:space="preserve"> </w:t>
      </w:r>
      <w:r w:rsidRPr="002A3077">
        <w:rPr>
          <w:rFonts w:ascii="Tahoma" w:hAnsi="Tahoma" w:cs="Tahoma"/>
          <w:i/>
          <w:noProof/>
          <w:sz w:val="18"/>
        </w:rPr>
        <w:t>v okviru sistema e-JN</w:t>
      </w:r>
      <w:r w:rsidRPr="002A3077">
        <w:rPr>
          <w:rFonts w:ascii="Tahoma" w:hAnsi="Tahoma" w:cs="Tahoma"/>
          <w:b/>
          <w:i/>
          <w:noProof/>
          <w:sz w:val="18"/>
        </w:rPr>
        <w:t xml:space="preserve"> </w:t>
      </w:r>
      <w:r w:rsidRPr="002A3077">
        <w:rPr>
          <w:rFonts w:ascii="Tahoma" w:hAnsi="Tahoma" w:cs="Tahoma"/>
          <w:b/>
          <w:i/>
          <w:noProof/>
          <w:sz w:val="18"/>
          <w:u w:val="single"/>
        </w:rPr>
        <w:t>naloži v Razdelek »DOKUMENTI«, del »Ostale priloge«!!!</w:t>
      </w:r>
    </w:p>
    <w:p w14:paraId="261C3434" w14:textId="77777777" w:rsidR="0059210A" w:rsidRDefault="0059210A" w:rsidP="0059210A">
      <w:pPr>
        <w:keepNext/>
        <w:keepLines/>
        <w:rPr>
          <w:rFonts w:ascii="Tahoma" w:hAnsi="Tahoma" w:cs="Tahoma"/>
          <w:b/>
          <w:i/>
          <w:noProof/>
          <w:sz w:val="18"/>
          <w:u w:val="single"/>
        </w:rPr>
      </w:pPr>
    </w:p>
    <w:p w14:paraId="230B6B36" w14:textId="77777777" w:rsidR="0059210A" w:rsidRDefault="0059210A" w:rsidP="0059210A">
      <w:pPr>
        <w:pStyle w:val="Telobesedila2"/>
        <w:keepNext/>
        <w:keepLines/>
        <w:jc w:val="right"/>
        <w:rPr>
          <w:rFonts w:ascii="Tahoma" w:hAnsi="Tahoma" w:cs="Tahoma"/>
          <w:b w:val="0"/>
          <w:color w:val="00B050"/>
        </w:rPr>
      </w:pPr>
    </w:p>
    <w:p w14:paraId="081CB290" w14:textId="2A16B4FC" w:rsidR="0059210A" w:rsidRDefault="0059210A" w:rsidP="0059210A">
      <w:pPr>
        <w:pStyle w:val="Telobesedila2"/>
        <w:keepNext/>
        <w:keepLines/>
        <w:jc w:val="right"/>
        <w:rPr>
          <w:rFonts w:ascii="Tahoma" w:hAnsi="Tahoma" w:cs="Tahoma"/>
          <w:b w:val="0"/>
          <w:color w:val="00B050"/>
        </w:rPr>
      </w:pPr>
    </w:p>
    <w:p w14:paraId="4429E510" w14:textId="16457586" w:rsidR="0059210A" w:rsidRDefault="0059210A" w:rsidP="0059210A">
      <w:pPr>
        <w:pStyle w:val="Telobesedila2"/>
        <w:keepNext/>
        <w:keepLines/>
        <w:jc w:val="right"/>
        <w:rPr>
          <w:rFonts w:ascii="Tahoma" w:hAnsi="Tahoma" w:cs="Tahoma"/>
          <w:b w:val="0"/>
          <w:color w:val="00B050"/>
        </w:rPr>
      </w:pPr>
    </w:p>
    <w:p w14:paraId="01BA5FF0" w14:textId="65FF2DE3" w:rsidR="0059210A" w:rsidRDefault="0059210A" w:rsidP="0059210A">
      <w:pPr>
        <w:pStyle w:val="Telobesedila2"/>
        <w:keepNext/>
        <w:keepLines/>
        <w:jc w:val="right"/>
        <w:rPr>
          <w:rFonts w:ascii="Tahoma" w:hAnsi="Tahoma" w:cs="Tahoma"/>
          <w:b w:val="0"/>
          <w:color w:val="00B050"/>
        </w:rPr>
      </w:pPr>
    </w:p>
    <w:p w14:paraId="0990440C" w14:textId="7E8F3E06" w:rsidR="0059210A" w:rsidRDefault="0059210A" w:rsidP="0059210A">
      <w:pPr>
        <w:pStyle w:val="Telobesedila2"/>
        <w:keepNext/>
        <w:keepLines/>
        <w:jc w:val="right"/>
        <w:rPr>
          <w:rFonts w:ascii="Tahoma" w:hAnsi="Tahoma" w:cs="Tahoma"/>
          <w:b w:val="0"/>
          <w:color w:val="00B050"/>
        </w:rPr>
      </w:pPr>
    </w:p>
    <w:p w14:paraId="584B58D3" w14:textId="5D9B7F2D" w:rsidR="0059210A" w:rsidRDefault="0059210A" w:rsidP="0059210A">
      <w:pPr>
        <w:pStyle w:val="Telobesedila2"/>
        <w:keepNext/>
        <w:keepLines/>
        <w:jc w:val="right"/>
        <w:rPr>
          <w:rFonts w:ascii="Tahoma" w:hAnsi="Tahoma" w:cs="Tahoma"/>
          <w:b w:val="0"/>
          <w:color w:val="00B050"/>
        </w:rPr>
      </w:pPr>
    </w:p>
    <w:p w14:paraId="316ACA19" w14:textId="68D7F85F" w:rsidR="0059210A" w:rsidRDefault="0059210A" w:rsidP="0059210A">
      <w:pPr>
        <w:pStyle w:val="Telobesedila2"/>
        <w:keepNext/>
        <w:keepLines/>
        <w:jc w:val="right"/>
        <w:rPr>
          <w:rFonts w:ascii="Tahoma" w:hAnsi="Tahoma" w:cs="Tahoma"/>
          <w:b w:val="0"/>
          <w:color w:val="00B050"/>
        </w:rPr>
      </w:pPr>
    </w:p>
    <w:p w14:paraId="406045CE" w14:textId="4862BBE3" w:rsidR="0059210A" w:rsidRDefault="0059210A" w:rsidP="0059210A">
      <w:pPr>
        <w:pStyle w:val="Telobesedila2"/>
        <w:keepNext/>
        <w:keepLines/>
        <w:jc w:val="right"/>
        <w:rPr>
          <w:rFonts w:ascii="Tahoma" w:hAnsi="Tahoma" w:cs="Tahoma"/>
          <w:b w:val="0"/>
          <w:color w:val="00B050"/>
        </w:rPr>
      </w:pPr>
    </w:p>
    <w:p w14:paraId="0ECEDB52" w14:textId="30C082D3" w:rsidR="0059210A" w:rsidRDefault="0059210A" w:rsidP="0059210A">
      <w:pPr>
        <w:pStyle w:val="Telobesedila2"/>
        <w:keepNext/>
        <w:keepLines/>
        <w:jc w:val="right"/>
        <w:rPr>
          <w:rFonts w:ascii="Tahoma" w:hAnsi="Tahoma" w:cs="Tahoma"/>
          <w:b w:val="0"/>
          <w:color w:val="00B050"/>
        </w:rPr>
      </w:pPr>
    </w:p>
    <w:p w14:paraId="6467AEAB" w14:textId="78A4C40A" w:rsidR="0059210A" w:rsidRDefault="0059210A" w:rsidP="0059210A">
      <w:pPr>
        <w:pStyle w:val="Telobesedila2"/>
        <w:keepNext/>
        <w:keepLines/>
        <w:jc w:val="right"/>
        <w:rPr>
          <w:rFonts w:ascii="Tahoma" w:hAnsi="Tahoma" w:cs="Tahoma"/>
          <w:b w:val="0"/>
          <w:color w:val="00B050"/>
        </w:rPr>
      </w:pPr>
    </w:p>
    <w:p w14:paraId="770B62A1" w14:textId="77777777" w:rsidR="00D204C5" w:rsidRPr="002A3077" w:rsidRDefault="00D204C5" w:rsidP="00D204C5">
      <w:pPr>
        <w:keepNext/>
        <w:keepLines/>
        <w:rPr>
          <w:rFonts w:ascii="Tahoma" w:hAnsi="Tahoma" w:cs="Tahoma"/>
          <w:b/>
          <w:i/>
          <w:noProof/>
          <w:sz w:val="18"/>
          <w:u w:val="single"/>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D204C5" w:rsidRPr="00CE1BAD" w14:paraId="337153EC" w14:textId="77777777" w:rsidTr="002B6123">
        <w:tc>
          <w:tcPr>
            <w:tcW w:w="7725" w:type="dxa"/>
          </w:tcPr>
          <w:p w14:paraId="70199470" w14:textId="36920491" w:rsidR="00D204C5" w:rsidRPr="00CE1BAD" w:rsidRDefault="00D204C5" w:rsidP="0059210A">
            <w:pPr>
              <w:keepNext/>
              <w:keepLines/>
              <w:jc w:val="both"/>
              <w:rPr>
                <w:rFonts w:ascii="Tahoma" w:hAnsi="Tahoma" w:cs="Tahoma"/>
              </w:rPr>
            </w:pPr>
            <w:r>
              <w:rPr>
                <w:rFonts w:ascii="Tahoma" w:hAnsi="Tahoma" w:cs="Tahoma"/>
              </w:rPr>
              <w:lastRenderedPageBreak/>
              <w:t xml:space="preserve">IZJAVA O IZPOLNJEVANJU OKOLJSKIH ZAHTEV - Sklop 2 - </w:t>
            </w:r>
            <w:r w:rsidR="00891D96">
              <w:rPr>
                <w:rFonts w:ascii="Tahoma" w:hAnsi="Tahoma" w:cs="Tahoma"/>
                <w:b/>
                <w:szCs w:val="22"/>
              </w:rPr>
              <w:t>d</w:t>
            </w:r>
            <w:r w:rsidRPr="00454990">
              <w:rPr>
                <w:rFonts w:ascii="Tahoma" w:hAnsi="Tahoma" w:cs="Tahoma"/>
                <w:b/>
                <w:szCs w:val="22"/>
              </w:rPr>
              <w:t>obava dendrološkega materiala</w:t>
            </w:r>
          </w:p>
        </w:tc>
        <w:tc>
          <w:tcPr>
            <w:tcW w:w="1417" w:type="dxa"/>
          </w:tcPr>
          <w:p w14:paraId="20608F97" w14:textId="1373969F" w:rsidR="00D204C5" w:rsidRPr="00CE1BAD" w:rsidRDefault="00D204C5" w:rsidP="0059210A">
            <w:pPr>
              <w:keepNext/>
              <w:keepLines/>
              <w:jc w:val="both"/>
              <w:rPr>
                <w:rFonts w:ascii="Tahoma" w:hAnsi="Tahoma" w:cs="Tahoma"/>
                <w:b/>
                <w:i/>
              </w:rPr>
            </w:pPr>
            <w:r>
              <w:rPr>
                <w:rFonts w:ascii="Tahoma" w:hAnsi="Tahoma" w:cs="Tahoma"/>
                <w:b/>
                <w:i/>
              </w:rPr>
              <w:t>P</w:t>
            </w:r>
            <w:r w:rsidRPr="00CE1BAD">
              <w:rPr>
                <w:rFonts w:ascii="Tahoma" w:hAnsi="Tahoma" w:cs="Tahoma"/>
                <w:b/>
                <w:i/>
              </w:rPr>
              <w:t xml:space="preserve">riloga </w:t>
            </w:r>
            <w:r w:rsidR="008506C5">
              <w:rPr>
                <w:rFonts w:ascii="Tahoma" w:hAnsi="Tahoma" w:cs="Tahoma"/>
                <w:b/>
                <w:i/>
              </w:rPr>
              <w:t>9</w:t>
            </w:r>
            <w:r>
              <w:rPr>
                <w:rFonts w:ascii="Tahoma" w:hAnsi="Tahoma" w:cs="Tahoma"/>
                <w:b/>
                <w:i/>
              </w:rPr>
              <w:t>/</w:t>
            </w:r>
            <w:r w:rsidR="0059210A">
              <w:rPr>
                <w:rFonts w:ascii="Tahoma" w:hAnsi="Tahoma" w:cs="Tahoma"/>
                <w:b/>
                <w:i/>
              </w:rPr>
              <w:t>2</w:t>
            </w:r>
          </w:p>
        </w:tc>
      </w:tr>
    </w:tbl>
    <w:p w14:paraId="1DAD43D4" w14:textId="77777777" w:rsidR="00D204C5" w:rsidRPr="0073381C" w:rsidRDefault="00D204C5" w:rsidP="0059210A">
      <w:pPr>
        <w:keepNext/>
        <w:keepLines/>
        <w:jc w:val="both"/>
        <w:rPr>
          <w:rFonts w:ascii="Tahoma" w:hAnsi="Tahoma" w:cs="Tahoma"/>
        </w:rPr>
      </w:pPr>
    </w:p>
    <w:p w14:paraId="1B0FCD3F" w14:textId="596D674C" w:rsidR="00D204C5" w:rsidRDefault="00D204C5" w:rsidP="0059210A">
      <w:pPr>
        <w:keepNext/>
        <w:keepLines/>
        <w:jc w:val="both"/>
        <w:rPr>
          <w:rFonts w:ascii="Tahoma" w:hAnsi="Tahoma" w:cs="Tahoma"/>
          <w:b/>
          <w:szCs w:val="22"/>
        </w:rPr>
      </w:pPr>
      <w:r>
        <w:rPr>
          <w:rFonts w:ascii="Tahoma" w:hAnsi="Tahoma" w:cs="Tahoma"/>
          <w:szCs w:val="22"/>
        </w:rPr>
        <w:t xml:space="preserve">Ponudnik </w:t>
      </w:r>
      <w:r w:rsidRPr="0059210A">
        <w:rPr>
          <w:rFonts w:ascii="Tahoma" w:hAnsi="Tahoma" w:cs="Tahoma"/>
          <w:szCs w:val="22"/>
        </w:rPr>
        <w:t>_____________________________________________________________ (</w:t>
      </w:r>
      <w:r w:rsidRPr="0059210A">
        <w:rPr>
          <w:rFonts w:ascii="Tahoma" w:hAnsi="Tahoma" w:cs="Tahoma"/>
          <w:i/>
          <w:szCs w:val="22"/>
        </w:rPr>
        <w:t>naziv ponudnika</w:t>
      </w:r>
      <w:r w:rsidRPr="0059210A">
        <w:rPr>
          <w:rFonts w:ascii="Tahoma" w:hAnsi="Tahoma" w:cs="Tahoma"/>
          <w:szCs w:val="22"/>
        </w:rPr>
        <w:t xml:space="preserve">), ki oddajamo ponudbo za javno naročilo št. </w:t>
      </w:r>
      <w:r w:rsidR="0059210A" w:rsidRPr="0059210A">
        <w:rPr>
          <w:rFonts w:ascii="Tahoma" w:hAnsi="Tahoma" w:cs="Tahoma"/>
          <w:b/>
          <w:noProof/>
        </w:rPr>
        <w:t>VKS-6/25-»Dobava sezonskega cvetja, trajnic in substratov ter dendrološkega materiala«</w:t>
      </w:r>
      <w:r w:rsidRPr="0059210A">
        <w:rPr>
          <w:rFonts w:ascii="Tahoma" w:hAnsi="Tahoma" w:cs="Tahoma"/>
          <w:b/>
          <w:szCs w:val="22"/>
        </w:rPr>
        <w:t>,</w:t>
      </w:r>
      <w:r>
        <w:rPr>
          <w:rFonts w:ascii="Tahoma" w:hAnsi="Tahoma" w:cs="Tahoma"/>
          <w:b/>
          <w:szCs w:val="22"/>
        </w:rPr>
        <w:t xml:space="preserve"> </w:t>
      </w:r>
    </w:p>
    <w:p w14:paraId="4841AA53" w14:textId="77777777" w:rsidR="00D204C5" w:rsidRDefault="00D204C5" w:rsidP="0059210A">
      <w:pPr>
        <w:keepNext/>
        <w:keepLines/>
        <w:jc w:val="both"/>
        <w:rPr>
          <w:rFonts w:ascii="Tahoma" w:hAnsi="Tahoma" w:cs="Tahoma"/>
          <w:b/>
          <w:szCs w:val="22"/>
        </w:rPr>
      </w:pPr>
    </w:p>
    <w:p w14:paraId="1A301416" w14:textId="77777777" w:rsidR="00D204C5" w:rsidRDefault="00D204C5" w:rsidP="0059210A">
      <w:pPr>
        <w:keepNext/>
        <w:keepLines/>
        <w:jc w:val="both"/>
        <w:rPr>
          <w:rFonts w:ascii="Tahoma" w:hAnsi="Tahoma" w:cs="Tahoma"/>
        </w:rPr>
      </w:pPr>
      <w:r>
        <w:rPr>
          <w:rFonts w:ascii="Tahoma" w:hAnsi="Tahoma" w:cs="Tahoma"/>
          <w:b/>
          <w:szCs w:val="22"/>
        </w:rPr>
        <w:t>IZJAVLJAMO</w:t>
      </w:r>
      <w:r w:rsidRPr="00454990">
        <w:rPr>
          <w:rFonts w:ascii="Tahoma" w:hAnsi="Tahoma" w:cs="Tahoma"/>
          <w:szCs w:val="22"/>
        </w:rPr>
        <w:t>, da</w:t>
      </w:r>
      <w:r>
        <w:rPr>
          <w:rFonts w:ascii="Tahoma" w:hAnsi="Tahoma" w:cs="Tahoma"/>
          <w:szCs w:val="22"/>
        </w:rPr>
        <w:t>:</w:t>
      </w:r>
    </w:p>
    <w:p w14:paraId="417F52FA" w14:textId="77777777" w:rsidR="00D204C5" w:rsidRPr="00CA69CC" w:rsidRDefault="00D204C5" w:rsidP="0059210A">
      <w:pPr>
        <w:keepNext/>
        <w:keepLines/>
        <w:jc w:val="both"/>
        <w:rPr>
          <w:rFonts w:ascii="Tahoma" w:hAnsi="Tahoma" w:cs="Tahoma"/>
        </w:rPr>
      </w:pPr>
    </w:p>
    <w:p w14:paraId="4C9F297F" w14:textId="6D510756" w:rsidR="00D204C5" w:rsidRDefault="00D204C5" w:rsidP="0059210A">
      <w:pPr>
        <w:pStyle w:val="Odstavekseznama"/>
        <w:keepNext/>
        <w:keepLines/>
        <w:numPr>
          <w:ilvl w:val="0"/>
          <w:numId w:val="36"/>
        </w:numPr>
        <w:jc w:val="both"/>
        <w:rPr>
          <w:rFonts w:ascii="Tahoma" w:hAnsi="Tahoma" w:cs="Tahoma"/>
        </w:rPr>
      </w:pPr>
      <w:r>
        <w:rPr>
          <w:rFonts w:ascii="Tahoma" w:hAnsi="Tahoma" w:cs="Tahoma"/>
        </w:rPr>
        <w:t>smo v ponudbenem predračunu</w:t>
      </w:r>
      <w:r w:rsidR="00ED0331">
        <w:rPr>
          <w:rFonts w:ascii="Tahoma" w:hAnsi="Tahoma" w:cs="Tahoma"/>
        </w:rPr>
        <w:t xml:space="preserve"> </w:t>
      </w:r>
      <w:r w:rsidR="00ED0331" w:rsidRPr="00AB7A9F">
        <w:rPr>
          <w:rFonts w:ascii="Tahoma" w:hAnsi="Tahoma" w:cs="Tahoma"/>
          <w:color w:val="000000"/>
        </w:rPr>
        <w:t>(Priloga 2/</w:t>
      </w:r>
      <w:r w:rsidR="00ED0331">
        <w:rPr>
          <w:rFonts w:ascii="Tahoma" w:hAnsi="Tahoma" w:cs="Tahoma"/>
          <w:color w:val="000000"/>
        </w:rPr>
        <w:t>1-2</w:t>
      </w:r>
      <w:r w:rsidR="00ED0331" w:rsidRPr="00AB7A9F">
        <w:rPr>
          <w:rFonts w:ascii="Tahoma" w:hAnsi="Tahoma" w:cs="Tahoma"/>
          <w:color w:val="000000"/>
        </w:rPr>
        <w:t xml:space="preserve">) </w:t>
      </w:r>
      <w:r>
        <w:rPr>
          <w:rFonts w:ascii="Tahoma" w:hAnsi="Tahoma" w:cs="Tahoma"/>
        </w:rPr>
        <w:t>ponudili</w:t>
      </w:r>
      <w:r w:rsidR="00771C69">
        <w:rPr>
          <w:rFonts w:ascii="Tahoma" w:hAnsi="Tahoma" w:cs="Tahoma"/>
        </w:rPr>
        <w:t xml:space="preserve"> najmanj 70 % </w:t>
      </w:r>
      <w:r w:rsidRPr="00CA69CC">
        <w:rPr>
          <w:rFonts w:ascii="Tahoma" w:hAnsi="Tahoma" w:cs="Tahoma"/>
        </w:rPr>
        <w:t>rastlin, ki so prilagojene lokalnim razmeram gojenja</w:t>
      </w:r>
      <w:r w:rsidR="00771C69">
        <w:rPr>
          <w:rFonts w:ascii="Tahoma" w:hAnsi="Tahoma" w:cs="Tahoma"/>
        </w:rPr>
        <w:t>,</w:t>
      </w:r>
      <w:r w:rsidRPr="00CA69CC">
        <w:rPr>
          <w:rFonts w:ascii="Tahoma" w:hAnsi="Tahoma" w:cs="Tahoma"/>
        </w:rPr>
        <w:t xml:space="preserve"> </w:t>
      </w:r>
    </w:p>
    <w:p w14:paraId="1107BD77" w14:textId="77777777" w:rsidR="00D204C5" w:rsidRDefault="00D204C5" w:rsidP="0059210A">
      <w:pPr>
        <w:pStyle w:val="Odstavekseznama"/>
        <w:keepNext/>
        <w:keepLines/>
        <w:ind w:left="720"/>
        <w:jc w:val="both"/>
        <w:rPr>
          <w:rFonts w:ascii="Tahoma" w:hAnsi="Tahoma" w:cs="Tahoma"/>
        </w:rPr>
      </w:pPr>
    </w:p>
    <w:p w14:paraId="70FC26EA" w14:textId="1AF8D150" w:rsidR="00D204C5" w:rsidRPr="0033765A" w:rsidRDefault="00D204C5" w:rsidP="0059210A">
      <w:pPr>
        <w:pStyle w:val="Odstavekseznama"/>
        <w:keepNext/>
        <w:keepLines/>
        <w:numPr>
          <w:ilvl w:val="0"/>
          <w:numId w:val="36"/>
        </w:numPr>
        <w:jc w:val="both"/>
        <w:rPr>
          <w:rFonts w:ascii="Tahoma" w:hAnsi="Tahoma" w:cs="Tahoma"/>
        </w:rPr>
      </w:pPr>
      <w:r w:rsidRPr="0033765A">
        <w:rPr>
          <w:rFonts w:ascii="Tahoma" w:hAnsi="Tahoma" w:cs="Tahoma"/>
        </w:rPr>
        <w:t xml:space="preserve">smo v ponudbenem predračunu </w:t>
      </w:r>
      <w:r w:rsidR="00ED0331" w:rsidRPr="00AB7A9F">
        <w:rPr>
          <w:rFonts w:ascii="Tahoma" w:hAnsi="Tahoma" w:cs="Tahoma"/>
          <w:color w:val="000000"/>
        </w:rPr>
        <w:t>(Priloga 2/</w:t>
      </w:r>
      <w:r w:rsidR="00ED0331">
        <w:rPr>
          <w:rFonts w:ascii="Tahoma" w:hAnsi="Tahoma" w:cs="Tahoma"/>
          <w:color w:val="000000"/>
        </w:rPr>
        <w:t>1-2</w:t>
      </w:r>
      <w:r w:rsidR="00ED0331" w:rsidRPr="00AB7A9F">
        <w:rPr>
          <w:rFonts w:ascii="Tahoma" w:hAnsi="Tahoma" w:cs="Tahoma"/>
          <w:color w:val="000000"/>
        </w:rPr>
        <w:t xml:space="preserve">) </w:t>
      </w:r>
      <w:r w:rsidRPr="0033765A">
        <w:rPr>
          <w:rFonts w:ascii="Tahoma" w:hAnsi="Tahoma" w:cs="Tahoma"/>
        </w:rPr>
        <w:t xml:space="preserve">ponudili </w:t>
      </w:r>
      <w:r w:rsidR="00771C69">
        <w:rPr>
          <w:rFonts w:ascii="Tahoma" w:hAnsi="Tahoma" w:cs="Tahoma"/>
        </w:rPr>
        <w:t xml:space="preserve">najmanj 25 </w:t>
      </w:r>
      <w:r w:rsidRPr="0033765A">
        <w:rPr>
          <w:rFonts w:ascii="Tahoma" w:hAnsi="Tahoma" w:cs="Tahoma"/>
        </w:rPr>
        <w:t>% medonosnih okrasnih rastlin</w:t>
      </w:r>
      <w:r>
        <w:rPr>
          <w:rFonts w:ascii="Tahoma" w:hAnsi="Tahoma" w:cs="Tahoma"/>
        </w:rPr>
        <w:t xml:space="preserve"> (najmanj 25 %)</w:t>
      </w:r>
      <w:r w:rsidRPr="0033765A">
        <w:rPr>
          <w:rFonts w:ascii="Tahoma" w:hAnsi="Tahoma" w:cs="Tahoma"/>
        </w:rPr>
        <w:t xml:space="preserve">, </w:t>
      </w:r>
    </w:p>
    <w:p w14:paraId="146DD10D" w14:textId="77777777" w:rsidR="00D204C5" w:rsidRDefault="00D204C5" w:rsidP="0059210A">
      <w:pPr>
        <w:pStyle w:val="Odstavekseznama"/>
        <w:keepNext/>
        <w:keepLines/>
        <w:ind w:left="720"/>
        <w:jc w:val="both"/>
        <w:rPr>
          <w:rFonts w:ascii="Tahoma" w:hAnsi="Tahoma" w:cs="Tahoma"/>
        </w:rPr>
      </w:pPr>
    </w:p>
    <w:p w14:paraId="53F9A4E1" w14:textId="4658D140" w:rsidR="00D204C5" w:rsidRDefault="00D204C5" w:rsidP="0059210A">
      <w:pPr>
        <w:pStyle w:val="Odstavekseznama"/>
        <w:keepNext/>
        <w:keepLines/>
        <w:numPr>
          <w:ilvl w:val="0"/>
          <w:numId w:val="36"/>
        </w:numPr>
        <w:jc w:val="both"/>
        <w:rPr>
          <w:rFonts w:ascii="Tahoma" w:hAnsi="Tahoma" w:cs="Tahoma"/>
        </w:rPr>
      </w:pPr>
      <w:r>
        <w:rPr>
          <w:rFonts w:ascii="Tahoma" w:hAnsi="Tahoma" w:cs="Tahoma"/>
        </w:rPr>
        <w:t xml:space="preserve">v ponudbenem predračunu </w:t>
      </w:r>
      <w:r w:rsidR="00ED0331" w:rsidRPr="00AB7A9F">
        <w:rPr>
          <w:rFonts w:ascii="Tahoma" w:hAnsi="Tahoma" w:cs="Tahoma"/>
          <w:color w:val="000000"/>
        </w:rPr>
        <w:t>(Priloga 2/</w:t>
      </w:r>
      <w:r w:rsidR="00ED0331">
        <w:rPr>
          <w:rFonts w:ascii="Tahoma" w:hAnsi="Tahoma" w:cs="Tahoma"/>
          <w:color w:val="000000"/>
        </w:rPr>
        <w:t>1-2</w:t>
      </w:r>
      <w:r w:rsidR="00ED0331" w:rsidRPr="00AB7A9F">
        <w:rPr>
          <w:rFonts w:ascii="Tahoma" w:hAnsi="Tahoma" w:cs="Tahoma"/>
          <w:color w:val="000000"/>
        </w:rPr>
        <w:t xml:space="preserve">) </w:t>
      </w:r>
      <w:r>
        <w:rPr>
          <w:rFonts w:ascii="Tahoma" w:hAnsi="Tahoma" w:cs="Tahoma"/>
        </w:rPr>
        <w:t xml:space="preserve">nismo ponudili </w:t>
      </w:r>
      <w:r w:rsidRPr="0033765A">
        <w:rPr>
          <w:rFonts w:ascii="Tahoma" w:hAnsi="Tahoma" w:cs="Tahoma"/>
        </w:rPr>
        <w:t xml:space="preserve">rastlin, ki veljajo </w:t>
      </w:r>
      <w:r w:rsidRPr="0033765A">
        <w:rPr>
          <w:rFonts w:ascii="Tahoma" w:hAnsi="Tahoma" w:cs="Tahoma"/>
          <w:color w:val="000000"/>
        </w:rPr>
        <w:t>za invazivno tujerodno vrsto</w:t>
      </w:r>
      <w:r w:rsidRPr="0033765A">
        <w:rPr>
          <w:rFonts w:ascii="Tahoma" w:hAnsi="Tahoma" w:cs="Tahoma"/>
        </w:rPr>
        <w:t>;</w:t>
      </w:r>
    </w:p>
    <w:p w14:paraId="2B373EAE" w14:textId="77777777" w:rsidR="00D204C5" w:rsidRDefault="00D204C5" w:rsidP="0059210A">
      <w:pPr>
        <w:keepNext/>
        <w:keepLines/>
        <w:jc w:val="both"/>
        <w:rPr>
          <w:rFonts w:ascii="Tahoma" w:hAnsi="Tahoma" w:cs="Tahoma"/>
        </w:rPr>
      </w:pPr>
    </w:p>
    <w:p w14:paraId="016C651E" w14:textId="77777777" w:rsidR="00D204C5" w:rsidRPr="00356E66" w:rsidRDefault="00D204C5" w:rsidP="0059210A">
      <w:pPr>
        <w:pStyle w:val="Odstavekseznama"/>
        <w:keepNext/>
        <w:keepLines/>
        <w:numPr>
          <w:ilvl w:val="0"/>
          <w:numId w:val="36"/>
        </w:numPr>
        <w:jc w:val="both"/>
        <w:rPr>
          <w:rFonts w:ascii="Tahoma" w:hAnsi="Tahoma" w:cs="Tahoma"/>
        </w:rPr>
      </w:pPr>
      <w:r w:rsidRPr="00356E66">
        <w:rPr>
          <w:rFonts w:ascii="Tahoma" w:hAnsi="Tahoma" w:cs="Tahoma"/>
        </w:rPr>
        <w:t>so gojitvene plošče ali posode, v katerih bodo dostavljene (ustrezno označi)</w:t>
      </w:r>
    </w:p>
    <w:p w14:paraId="366FE373" w14:textId="77777777" w:rsidR="00D204C5" w:rsidRDefault="00D204C5" w:rsidP="0059210A">
      <w:pPr>
        <w:pStyle w:val="Odstavekseznama"/>
        <w:keepNext/>
        <w:keepLines/>
        <w:numPr>
          <w:ilvl w:val="0"/>
          <w:numId w:val="37"/>
        </w:numPr>
        <w:jc w:val="both"/>
        <w:rPr>
          <w:rFonts w:ascii="Tahoma" w:hAnsi="Tahoma" w:cs="Tahoma"/>
          <w:szCs w:val="22"/>
        </w:rPr>
      </w:pPr>
      <w:r>
        <w:rPr>
          <w:rFonts w:ascii="Tahoma" w:hAnsi="Tahoma" w:cs="Tahoma"/>
          <w:szCs w:val="22"/>
        </w:rPr>
        <w:t xml:space="preserve">ponovno uporabljive; po </w:t>
      </w:r>
      <w:r w:rsidRPr="00454990">
        <w:rPr>
          <w:rFonts w:ascii="Tahoma" w:hAnsi="Tahoma" w:cs="Tahoma"/>
          <w:szCs w:val="22"/>
        </w:rPr>
        <w:t xml:space="preserve">sajenju rastlin/dreves </w:t>
      </w:r>
      <w:r>
        <w:rPr>
          <w:rFonts w:ascii="Tahoma" w:hAnsi="Tahoma" w:cs="Tahoma"/>
          <w:szCs w:val="22"/>
        </w:rPr>
        <w:t xml:space="preserve">bomo gojitvene plošče ali posode </w:t>
      </w:r>
      <w:r w:rsidRPr="00454990">
        <w:rPr>
          <w:rFonts w:ascii="Tahoma" w:hAnsi="Tahoma" w:cs="Tahoma"/>
          <w:szCs w:val="22"/>
        </w:rPr>
        <w:t>vze</w:t>
      </w:r>
      <w:r>
        <w:rPr>
          <w:rFonts w:ascii="Tahoma" w:hAnsi="Tahoma" w:cs="Tahoma"/>
          <w:szCs w:val="22"/>
        </w:rPr>
        <w:t>li</w:t>
      </w:r>
      <w:r w:rsidRPr="00454990">
        <w:rPr>
          <w:rFonts w:ascii="Tahoma" w:hAnsi="Tahoma" w:cs="Tahoma"/>
          <w:szCs w:val="22"/>
        </w:rPr>
        <w:t xml:space="preserve"> nazaj</w:t>
      </w:r>
      <w:r>
        <w:rPr>
          <w:rFonts w:ascii="Tahoma" w:hAnsi="Tahoma" w:cs="Tahoma"/>
          <w:szCs w:val="22"/>
        </w:rPr>
        <w:t>,</w:t>
      </w:r>
    </w:p>
    <w:p w14:paraId="7D758B6A" w14:textId="77777777" w:rsidR="00D204C5" w:rsidRPr="00454990" w:rsidRDefault="00D204C5" w:rsidP="0059210A">
      <w:pPr>
        <w:pStyle w:val="Odstavekseznama"/>
        <w:keepNext/>
        <w:keepLines/>
        <w:numPr>
          <w:ilvl w:val="0"/>
          <w:numId w:val="37"/>
        </w:numPr>
        <w:jc w:val="both"/>
        <w:rPr>
          <w:rFonts w:ascii="Tahoma" w:hAnsi="Tahoma" w:cs="Tahoma"/>
          <w:szCs w:val="22"/>
        </w:rPr>
      </w:pPr>
      <w:r w:rsidRPr="00454990">
        <w:rPr>
          <w:rFonts w:ascii="Tahoma" w:hAnsi="Tahoma" w:cs="Tahoma"/>
          <w:szCs w:val="22"/>
        </w:rPr>
        <w:t>biološko razgradljive</w:t>
      </w:r>
      <w:r>
        <w:rPr>
          <w:rFonts w:ascii="Tahoma" w:hAnsi="Tahoma" w:cs="Tahoma"/>
          <w:szCs w:val="22"/>
        </w:rPr>
        <w:t>, pri čemer</w:t>
      </w:r>
    </w:p>
    <w:p w14:paraId="2172689B" w14:textId="77777777" w:rsidR="00D204C5" w:rsidRPr="00454990" w:rsidRDefault="00D204C5" w:rsidP="0059210A">
      <w:pPr>
        <w:keepNext/>
        <w:keepLines/>
        <w:numPr>
          <w:ilvl w:val="0"/>
          <w:numId w:val="34"/>
        </w:numPr>
        <w:ind w:left="1701" w:hanging="283"/>
        <w:jc w:val="both"/>
        <w:rPr>
          <w:rFonts w:ascii="Tahoma" w:hAnsi="Tahoma" w:cs="Tahoma"/>
          <w:szCs w:val="22"/>
        </w:rPr>
      </w:pPr>
      <w:r>
        <w:rPr>
          <w:rFonts w:ascii="Tahoma" w:hAnsi="Tahoma" w:cs="Tahoma"/>
          <w:szCs w:val="22"/>
        </w:rPr>
        <w:t xml:space="preserve">so </w:t>
      </w:r>
      <w:r w:rsidRPr="00454990">
        <w:rPr>
          <w:rFonts w:ascii="Tahoma" w:hAnsi="Tahoma" w:cs="Tahoma"/>
          <w:szCs w:val="22"/>
        </w:rPr>
        <w:t>v celoti izdelane iz biološko razgradljivih snovi, tj</w:t>
      </w:r>
      <w:r>
        <w:rPr>
          <w:rFonts w:ascii="Tahoma" w:hAnsi="Tahoma" w:cs="Tahoma"/>
          <w:szCs w:val="22"/>
        </w:rPr>
        <w:t>.</w:t>
      </w:r>
      <w:r w:rsidRPr="00454990">
        <w:rPr>
          <w:rFonts w:ascii="Tahoma" w:hAnsi="Tahoma" w:cs="Tahoma"/>
          <w:szCs w:val="22"/>
        </w:rPr>
        <w:t xml:space="preserve"> snovi, ki se lahko kompostirajo kot so slama, pluta, lesna moka ali koruzni škrob,</w:t>
      </w:r>
    </w:p>
    <w:p w14:paraId="3D23C8F7" w14:textId="77777777" w:rsidR="00D204C5" w:rsidRPr="00454990" w:rsidRDefault="00D204C5" w:rsidP="0059210A">
      <w:pPr>
        <w:keepNext/>
        <w:keepLines/>
        <w:numPr>
          <w:ilvl w:val="0"/>
          <w:numId w:val="34"/>
        </w:numPr>
        <w:ind w:left="1701" w:hanging="283"/>
        <w:jc w:val="both"/>
        <w:rPr>
          <w:rFonts w:ascii="Tahoma" w:hAnsi="Tahoma" w:cs="Tahoma"/>
          <w:szCs w:val="22"/>
        </w:rPr>
      </w:pPr>
      <w:r w:rsidRPr="00454990">
        <w:rPr>
          <w:rFonts w:ascii="Tahoma" w:hAnsi="Tahoma" w:cs="Tahoma"/>
          <w:szCs w:val="22"/>
        </w:rPr>
        <w:t xml:space="preserve">ne </w:t>
      </w:r>
      <w:r>
        <w:rPr>
          <w:rFonts w:ascii="Tahoma" w:hAnsi="Tahoma" w:cs="Tahoma"/>
          <w:szCs w:val="22"/>
        </w:rPr>
        <w:t>vsebujejo</w:t>
      </w:r>
      <w:r w:rsidRPr="00454990">
        <w:rPr>
          <w:rFonts w:ascii="Tahoma" w:hAnsi="Tahoma" w:cs="Tahoma"/>
          <w:szCs w:val="22"/>
        </w:rPr>
        <w:t xml:space="preserve"> plastičnih materialov, plastifikatorjev ali </w:t>
      </w:r>
      <w:proofErr w:type="spellStart"/>
      <w:r w:rsidRPr="00454990">
        <w:rPr>
          <w:rFonts w:ascii="Tahoma" w:hAnsi="Tahoma" w:cs="Tahoma"/>
          <w:szCs w:val="22"/>
        </w:rPr>
        <w:t>biocidnih</w:t>
      </w:r>
      <w:proofErr w:type="spellEnd"/>
      <w:r w:rsidRPr="00454990">
        <w:rPr>
          <w:rFonts w:ascii="Tahoma" w:hAnsi="Tahoma" w:cs="Tahoma"/>
          <w:szCs w:val="22"/>
        </w:rPr>
        <w:t xml:space="preserve"> snovi, ki so na primer v </w:t>
      </w:r>
      <w:proofErr w:type="spellStart"/>
      <w:r w:rsidRPr="00454990">
        <w:rPr>
          <w:rFonts w:ascii="Tahoma" w:hAnsi="Tahoma" w:cs="Tahoma"/>
          <w:szCs w:val="22"/>
        </w:rPr>
        <w:t>biocidih</w:t>
      </w:r>
      <w:proofErr w:type="spellEnd"/>
      <w:r w:rsidRPr="00454990">
        <w:rPr>
          <w:rFonts w:ascii="Tahoma" w:hAnsi="Tahoma" w:cs="Tahoma"/>
          <w:szCs w:val="22"/>
        </w:rPr>
        <w:t xml:space="preserve"> ali konzervansih;</w:t>
      </w:r>
    </w:p>
    <w:p w14:paraId="20E19096" w14:textId="77777777" w:rsidR="00D204C5" w:rsidRDefault="00D204C5" w:rsidP="0059210A">
      <w:pPr>
        <w:pStyle w:val="Odstavekseznama"/>
        <w:keepNext/>
        <w:keepLines/>
        <w:ind w:left="720"/>
        <w:jc w:val="both"/>
        <w:rPr>
          <w:rFonts w:ascii="Tahoma" w:hAnsi="Tahoma" w:cs="Tahoma"/>
          <w:szCs w:val="22"/>
        </w:rPr>
      </w:pPr>
    </w:p>
    <w:p w14:paraId="087490B4" w14:textId="77777777" w:rsidR="00D204C5" w:rsidRPr="00356E66" w:rsidRDefault="00D204C5" w:rsidP="0059210A">
      <w:pPr>
        <w:pStyle w:val="Odstavekseznama"/>
        <w:keepNext/>
        <w:keepLines/>
        <w:numPr>
          <w:ilvl w:val="0"/>
          <w:numId w:val="36"/>
        </w:numPr>
        <w:jc w:val="both"/>
        <w:rPr>
          <w:rFonts w:ascii="Tahoma" w:hAnsi="Tahoma" w:cs="Tahoma"/>
        </w:rPr>
      </w:pPr>
      <w:r w:rsidRPr="00356E66">
        <w:rPr>
          <w:rFonts w:ascii="Tahoma" w:hAnsi="Tahoma" w:cs="Tahoma"/>
        </w:rPr>
        <w:t xml:space="preserve">bomo rastline, ki so vzgojene ali </w:t>
      </w:r>
      <w:proofErr w:type="spellStart"/>
      <w:r w:rsidRPr="00356E66">
        <w:rPr>
          <w:rFonts w:ascii="Tahoma" w:hAnsi="Tahoma" w:cs="Tahoma"/>
        </w:rPr>
        <w:t>donegovane</w:t>
      </w:r>
      <w:proofErr w:type="spellEnd"/>
      <w:r w:rsidRPr="00356E66">
        <w:rPr>
          <w:rFonts w:ascii="Tahoma" w:hAnsi="Tahoma" w:cs="Tahoma"/>
        </w:rPr>
        <w:t xml:space="preserve"> v lokalnih razmerah, dobavljali v gojitvenih ploščah ali posodah, v katerih so vzgojene ali </w:t>
      </w:r>
      <w:proofErr w:type="spellStart"/>
      <w:r w:rsidRPr="00356E66">
        <w:rPr>
          <w:rFonts w:ascii="Tahoma" w:hAnsi="Tahoma" w:cs="Tahoma"/>
        </w:rPr>
        <w:t>donegovane</w:t>
      </w:r>
      <w:proofErr w:type="spellEnd"/>
      <w:r w:rsidRPr="00356E66">
        <w:rPr>
          <w:rFonts w:ascii="Tahoma" w:hAnsi="Tahoma" w:cs="Tahoma"/>
        </w:rPr>
        <w:t>,</w:t>
      </w:r>
    </w:p>
    <w:p w14:paraId="7AE0046E" w14:textId="77777777" w:rsidR="00D204C5" w:rsidRPr="00356E66" w:rsidRDefault="00D204C5" w:rsidP="0059210A">
      <w:pPr>
        <w:pStyle w:val="Odstavekseznama"/>
        <w:keepNext/>
        <w:keepLines/>
        <w:ind w:left="720"/>
        <w:jc w:val="both"/>
        <w:rPr>
          <w:rFonts w:ascii="Tahoma" w:hAnsi="Tahoma" w:cs="Tahoma"/>
        </w:rPr>
      </w:pPr>
    </w:p>
    <w:p w14:paraId="7F16F541" w14:textId="77777777" w:rsidR="00D204C5" w:rsidRPr="00356E66" w:rsidRDefault="00D204C5" w:rsidP="0059210A">
      <w:pPr>
        <w:pStyle w:val="Odstavekseznama"/>
        <w:keepNext/>
        <w:keepLines/>
        <w:numPr>
          <w:ilvl w:val="0"/>
          <w:numId w:val="36"/>
        </w:numPr>
        <w:jc w:val="both"/>
        <w:rPr>
          <w:rFonts w:ascii="Tahoma" w:hAnsi="Tahoma" w:cs="Tahoma"/>
        </w:rPr>
      </w:pPr>
      <w:r w:rsidRPr="00356E66">
        <w:rPr>
          <w:rFonts w:ascii="Tahoma" w:hAnsi="Tahoma" w:cs="Tahoma"/>
        </w:rPr>
        <w:t>da sredstva za izboljšanje tal, ki se uporabljajo za gnojenje, ne vsebujejo šote ali mulja iz čistilnih naprav.</w:t>
      </w:r>
    </w:p>
    <w:p w14:paraId="2ECBC436" w14:textId="77777777" w:rsidR="00D204C5" w:rsidRPr="00356E66" w:rsidRDefault="00D204C5" w:rsidP="0059210A">
      <w:pPr>
        <w:keepNext/>
        <w:keepLines/>
        <w:jc w:val="both"/>
        <w:rPr>
          <w:rFonts w:ascii="Tahoma" w:hAnsi="Tahoma" w:cs="Tahoma"/>
          <w:szCs w:val="22"/>
        </w:rPr>
      </w:pPr>
    </w:p>
    <w:tbl>
      <w:tblPr>
        <w:tblW w:w="9072" w:type="dxa"/>
        <w:tblInd w:w="30" w:type="dxa"/>
        <w:tblLayout w:type="fixed"/>
        <w:tblCellMar>
          <w:left w:w="30" w:type="dxa"/>
          <w:right w:w="30" w:type="dxa"/>
        </w:tblCellMar>
        <w:tblLook w:val="0000" w:firstRow="0" w:lastRow="0" w:firstColumn="0" w:lastColumn="0" w:noHBand="0" w:noVBand="0"/>
      </w:tblPr>
      <w:tblGrid>
        <w:gridCol w:w="3402"/>
        <w:gridCol w:w="2552"/>
        <w:gridCol w:w="3118"/>
      </w:tblGrid>
      <w:tr w:rsidR="00D204C5" w:rsidRPr="002C2D44" w14:paraId="6395BED1" w14:textId="77777777" w:rsidTr="002B6123">
        <w:trPr>
          <w:trHeight w:val="235"/>
        </w:trPr>
        <w:tc>
          <w:tcPr>
            <w:tcW w:w="3402" w:type="dxa"/>
            <w:tcBorders>
              <w:bottom w:val="single" w:sz="4" w:space="0" w:color="auto"/>
            </w:tcBorders>
          </w:tcPr>
          <w:p w14:paraId="5A33205C" w14:textId="77777777" w:rsidR="00D204C5" w:rsidRDefault="00D204C5" w:rsidP="0059210A">
            <w:pPr>
              <w:keepNext/>
              <w:keepLines/>
              <w:jc w:val="both"/>
              <w:rPr>
                <w:rFonts w:ascii="Tahoma" w:hAnsi="Tahoma" w:cs="Tahoma"/>
                <w:snapToGrid w:val="0"/>
                <w:color w:val="000000"/>
              </w:rPr>
            </w:pPr>
          </w:p>
          <w:p w14:paraId="766D53F8" w14:textId="77777777" w:rsidR="00D204C5" w:rsidRDefault="00D204C5" w:rsidP="0059210A">
            <w:pPr>
              <w:keepNext/>
              <w:keepLines/>
              <w:jc w:val="both"/>
              <w:rPr>
                <w:rFonts w:ascii="Tahoma" w:hAnsi="Tahoma" w:cs="Tahoma"/>
                <w:snapToGrid w:val="0"/>
                <w:color w:val="000000"/>
              </w:rPr>
            </w:pPr>
          </w:p>
          <w:p w14:paraId="5B3B362C" w14:textId="77777777" w:rsidR="00D204C5" w:rsidRDefault="00D204C5" w:rsidP="0059210A">
            <w:pPr>
              <w:keepNext/>
              <w:keepLines/>
              <w:jc w:val="both"/>
              <w:rPr>
                <w:rFonts w:ascii="Tahoma" w:hAnsi="Tahoma" w:cs="Tahoma"/>
                <w:snapToGrid w:val="0"/>
                <w:color w:val="000000"/>
              </w:rPr>
            </w:pPr>
          </w:p>
          <w:p w14:paraId="099A112D" w14:textId="77777777" w:rsidR="00D204C5" w:rsidRDefault="00D204C5" w:rsidP="0059210A">
            <w:pPr>
              <w:keepNext/>
              <w:keepLines/>
              <w:jc w:val="both"/>
              <w:rPr>
                <w:rFonts w:ascii="Tahoma" w:hAnsi="Tahoma" w:cs="Tahoma"/>
                <w:snapToGrid w:val="0"/>
                <w:color w:val="000000"/>
              </w:rPr>
            </w:pPr>
          </w:p>
          <w:p w14:paraId="7691A0FE" w14:textId="77777777" w:rsidR="00D204C5" w:rsidRDefault="00D204C5" w:rsidP="0059210A">
            <w:pPr>
              <w:keepNext/>
              <w:keepLines/>
              <w:jc w:val="both"/>
              <w:rPr>
                <w:rFonts w:ascii="Tahoma" w:hAnsi="Tahoma" w:cs="Tahoma"/>
                <w:snapToGrid w:val="0"/>
                <w:color w:val="000000"/>
              </w:rPr>
            </w:pPr>
          </w:p>
          <w:p w14:paraId="4BDA3293" w14:textId="77777777" w:rsidR="00D204C5" w:rsidRDefault="00D204C5" w:rsidP="0059210A">
            <w:pPr>
              <w:keepNext/>
              <w:keepLines/>
              <w:jc w:val="both"/>
              <w:rPr>
                <w:rFonts w:ascii="Tahoma" w:hAnsi="Tahoma" w:cs="Tahoma"/>
                <w:snapToGrid w:val="0"/>
                <w:color w:val="000000"/>
              </w:rPr>
            </w:pPr>
          </w:p>
          <w:p w14:paraId="0CD30673" w14:textId="77777777" w:rsidR="00D204C5" w:rsidRDefault="00D204C5" w:rsidP="0059210A">
            <w:pPr>
              <w:keepNext/>
              <w:keepLines/>
              <w:jc w:val="both"/>
              <w:rPr>
                <w:rFonts w:ascii="Tahoma" w:hAnsi="Tahoma" w:cs="Tahoma"/>
                <w:snapToGrid w:val="0"/>
                <w:color w:val="000000"/>
              </w:rPr>
            </w:pPr>
          </w:p>
          <w:p w14:paraId="16AB237A" w14:textId="77777777" w:rsidR="00D204C5" w:rsidRDefault="00D204C5" w:rsidP="0059210A">
            <w:pPr>
              <w:keepNext/>
              <w:keepLines/>
              <w:jc w:val="both"/>
              <w:rPr>
                <w:rFonts w:ascii="Tahoma" w:hAnsi="Tahoma" w:cs="Tahoma"/>
                <w:snapToGrid w:val="0"/>
                <w:color w:val="000000"/>
              </w:rPr>
            </w:pPr>
          </w:p>
          <w:p w14:paraId="3E7CAD8D" w14:textId="77777777" w:rsidR="00D204C5" w:rsidRDefault="00D204C5" w:rsidP="0059210A">
            <w:pPr>
              <w:keepNext/>
              <w:keepLines/>
              <w:jc w:val="both"/>
              <w:rPr>
                <w:rFonts w:ascii="Tahoma" w:hAnsi="Tahoma" w:cs="Tahoma"/>
                <w:snapToGrid w:val="0"/>
                <w:color w:val="000000"/>
              </w:rPr>
            </w:pPr>
          </w:p>
          <w:p w14:paraId="501AD6D5" w14:textId="77777777" w:rsidR="00D204C5" w:rsidRDefault="00D204C5" w:rsidP="0059210A">
            <w:pPr>
              <w:keepNext/>
              <w:keepLines/>
              <w:jc w:val="both"/>
              <w:rPr>
                <w:rFonts w:ascii="Tahoma" w:hAnsi="Tahoma" w:cs="Tahoma"/>
                <w:snapToGrid w:val="0"/>
                <w:color w:val="000000"/>
              </w:rPr>
            </w:pPr>
          </w:p>
          <w:p w14:paraId="30B096B3" w14:textId="77777777" w:rsidR="00D204C5" w:rsidRPr="008227E0" w:rsidRDefault="00D204C5" w:rsidP="0059210A">
            <w:pPr>
              <w:keepNext/>
              <w:keepLines/>
              <w:jc w:val="both"/>
              <w:rPr>
                <w:rFonts w:ascii="Tahoma" w:hAnsi="Tahoma" w:cs="Tahoma"/>
                <w:snapToGrid w:val="0"/>
                <w:color w:val="000000"/>
              </w:rPr>
            </w:pPr>
          </w:p>
        </w:tc>
        <w:tc>
          <w:tcPr>
            <w:tcW w:w="2552" w:type="dxa"/>
          </w:tcPr>
          <w:p w14:paraId="01922B65" w14:textId="77777777" w:rsidR="00D204C5" w:rsidRPr="008227E0" w:rsidRDefault="00D204C5" w:rsidP="0059210A">
            <w:pPr>
              <w:keepNext/>
              <w:keepLines/>
              <w:jc w:val="center"/>
              <w:rPr>
                <w:rFonts w:ascii="Tahoma" w:hAnsi="Tahoma" w:cs="Tahoma"/>
                <w:snapToGrid w:val="0"/>
                <w:color w:val="000000"/>
              </w:rPr>
            </w:pPr>
          </w:p>
        </w:tc>
        <w:tc>
          <w:tcPr>
            <w:tcW w:w="3118" w:type="dxa"/>
            <w:tcBorders>
              <w:bottom w:val="single" w:sz="4" w:space="0" w:color="auto"/>
            </w:tcBorders>
          </w:tcPr>
          <w:p w14:paraId="5F97776A" w14:textId="77777777" w:rsidR="00D204C5" w:rsidRDefault="00D204C5" w:rsidP="0059210A">
            <w:pPr>
              <w:keepNext/>
              <w:keepLines/>
              <w:tabs>
                <w:tab w:val="left" w:pos="567"/>
                <w:tab w:val="num" w:pos="851"/>
                <w:tab w:val="left" w:pos="993"/>
              </w:tabs>
              <w:jc w:val="both"/>
              <w:rPr>
                <w:rFonts w:ascii="Tahoma" w:hAnsi="Tahoma" w:cs="Tahoma"/>
                <w:snapToGrid w:val="0"/>
                <w:color w:val="000000"/>
              </w:rPr>
            </w:pPr>
          </w:p>
          <w:p w14:paraId="50CD006A" w14:textId="77777777" w:rsidR="00D204C5" w:rsidRPr="002C2D44" w:rsidRDefault="00D204C5" w:rsidP="0059210A">
            <w:pPr>
              <w:keepNext/>
              <w:keepLines/>
              <w:tabs>
                <w:tab w:val="left" w:pos="567"/>
                <w:tab w:val="num" w:pos="851"/>
                <w:tab w:val="left" w:pos="993"/>
              </w:tabs>
              <w:jc w:val="both"/>
              <w:rPr>
                <w:rFonts w:ascii="Tahoma" w:hAnsi="Tahoma" w:cs="Tahoma"/>
                <w:snapToGrid w:val="0"/>
                <w:color w:val="000000"/>
              </w:rPr>
            </w:pPr>
          </w:p>
        </w:tc>
      </w:tr>
      <w:tr w:rsidR="00D204C5" w:rsidRPr="008227E0" w14:paraId="16B6BC88" w14:textId="77777777" w:rsidTr="002B6123">
        <w:trPr>
          <w:trHeight w:val="235"/>
        </w:trPr>
        <w:tc>
          <w:tcPr>
            <w:tcW w:w="3402" w:type="dxa"/>
            <w:tcBorders>
              <w:top w:val="single" w:sz="4" w:space="0" w:color="auto"/>
            </w:tcBorders>
          </w:tcPr>
          <w:p w14:paraId="02C64FBD" w14:textId="77777777" w:rsidR="00D204C5" w:rsidRPr="008227E0" w:rsidRDefault="00D204C5" w:rsidP="0059210A">
            <w:pPr>
              <w:keepNext/>
              <w:keepLines/>
              <w:jc w:val="center"/>
              <w:rPr>
                <w:rFonts w:ascii="Tahoma" w:hAnsi="Tahoma" w:cs="Tahoma"/>
                <w:snapToGrid w:val="0"/>
                <w:color w:val="000000"/>
              </w:rPr>
            </w:pPr>
            <w:r w:rsidRPr="008227E0">
              <w:rPr>
                <w:rFonts w:ascii="Tahoma" w:hAnsi="Tahoma" w:cs="Tahoma"/>
                <w:snapToGrid w:val="0"/>
                <w:color w:val="000000"/>
              </w:rPr>
              <w:t>(kraj, datum)</w:t>
            </w:r>
          </w:p>
        </w:tc>
        <w:tc>
          <w:tcPr>
            <w:tcW w:w="2552" w:type="dxa"/>
          </w:tcPr>
          <w:p w14:paraId="0CEDCA26" w14:textId="77777777" w:rsidR="00D204C5" w:rsidRPr="008227E0" w:rsidRDefault="00D204C5" w:rsidP="0059210A">
            <w:pPr>
              <w:keepNext/>
              <w:keepLines/>
              <w:jc w:val="center"/>
              <w:rPr>
                <w:rFonts w:ascii="Tahoma" w:hAnsi="Tahoma" w:cs="Tahoma"/>
                <w:snapToGrid w:val="0"/>
                <w:color w:val="000000"/>
              </w:rPr>
            </w:pPr>
            <w:r w:rsidRPr="008227E0">
              <w:rPr>
                <w:rFonts w:ascii="Tahoma" w:hAnsi="Tahoma" w:cs="Tahoma"/>
                <w:snapToGrid w:val="0"/>
                <w:color w:val="000000"/>
              </w:rPr>
              <w:t>žig</w:t>
            </w:r>
          </w:p>
        </w:tc>
        <w:tc>
          <w:tcPr>
            <w:tcW w:w="3118" w:type="dxa"/>
            <w:tcBorders>
              <w:top w:val="single" w:sz="4" w:space="0" w:color="auto"/>
            </w:tcBorders>
          </w:tcPr>
          <w:p w14:paraId="1970C809" w14:textId="77777777" w:rsidR="00D204C5" w:rsidRPr="008227E0" w:rsidRDefault="00D204C5" w:rsidP="0059210A">
            <w:pPr>
              <w:keepNext/>
              <w:keepLines/>
              <w:jc w:val="both"/>
              <w:rPr>
                <w:rFonts w:ascii="Tahoma" w:hAnsi="Tahoma" w:cs="Tahoma"/>
                <w:snapToGrid w:val="0"/>
                <w:color w:val="000000"/>
              </w:rPr>
            </w:pPr>
            <w:r w:rsidRPr="008227E0">
              <w:rPr>
                <w:rFonts w:ascii="Tahoma" w:hAnsi="Tahoma" w:cs="Tahoma"/>
                <w:snapToGrid w:val="0"/>
                <w:color w:val="000000"/>
              </w:rPr>
              <w:t>(</w:t>
            </w:r>
            <w:r>
              <w:rPr>
                <w:rFonts w:ascii="Tahoma" w:hAnsi="Tahoma" w:cs="Tahoma"/>
                <w:snapToGrid w:val="0"/>
                <w:color w:val="000000"/>
              </w:rPr>
              <w:t>Naziv in</w:t>
            </w:r>
            <w:r w:rsidRPr="003D15DD">
              <w:rPr>
                <w:rFonts w:ascii="Tahoma" w:hAnsi="Tahoma" w:cs="Tahoma"/>
                <w:snapToGrid w:val="0"/>
                <w:color w:val="000000"/>
              </w:rPr>
              <w:t xml:space="preserve"> podpis </w:t>
            </w:r>
            <w:r>
              <w:rPr>
                <w:rFonts w:ascii="Tahoma" w:hAnsi="Tahoma" w:cs="Tahoma"/>
                <w:snapToGrid w:val="0"/>
                <w:color w:val="000000"/>
              </w:rPr>
              <w:t>zakonitega zastopnika</w:t>
            </w:r>
            <w:r w:rsidRPr="001540E2">
              <w:rPr>
                <w:rFonts w:ascii="Tahoma" w:hAnsi="Tahoma" w:cs="Tahoma"/>
                <w:snapToGrid w:val="0"/>
                <w:color w:val="000000"/>
              </w:rPr>
              <w:t xml:space="preserve"> ponudnika</w:t>
            </w:r>
            <w:r w:rsidRPr="008227E0">
              <w:rPr>
                <w:rFonts w:ascii="Tahoma" w:hAnsi="Tahoma" w:cs="Tahoma"/>
                <w:snapToGrid w:val="0"/>
                <w:color w:val="000000"/>
              </w:rPr>
              <w:t>)</w:t>
            </w:r>
          </w:p>
        </w:tc>
      </w:tr>
    </w:tbl>
    <w:p w14:paraId="7B6B6BA2" w14:textId="77777777" w:rsidR="00D204C5" w:rsidRDefault="00D204C5" w:rsidP="0059210A">
      <w:pPr>
        <w:keepNext/>
        <w:keepLines/>
        <w:spacing w:line="120" w:lineRule="auto"/>
        <w:contextualSpacing/>
        <w:jc w:val="both"/>
        <w:rPr>
          <w:rFonts w:ascii="Tahoma" w:hAnsi="Tahoma" w:cs="Tahoma"/>
        </w:rPr>
      </w:pPr>
    </w:p>
    <w:p w14:paraId="630D0D37" w14:textId="77777777" w:rsidR="00D204C5" w:rsidRDefault="00D204C5" w:rsidP="0059210A">
      <w:pPr>
        <w:keepNext/>
        <w:keepLines/>
        <w:spacing w:line="120" w:lineRule="auto"/>
        <w:contextualSpacing/>
        <w:jc w:val="both"/>
        <w:rPr>
          <w:rFonts w:ascii="Tahoma" w:hAnsi="Tahoma" w:cs="Tahoma"/>
        </w:rPr>
      </w:pPr>
    </w:p>
    <w:p w14:paraId="06C0D3AC" w14:textId="77777777" w:rsidR="00D204C5" w:rsidRDefault="00D204C5" w:rsidP="0059210A">
      <w:pPr>
        <w:keepNext/>
        <w:keepLines/>
        <w:spacing w:line="120" w:lineRule="auto"/>
        <w:contextualSpacing/>
        <w:jc w:val="both"/>
        <w:rPr>
          <w:rFonts w:ascii="Tahoma" w:hAnsi="Tahoma" w:cs="Tahoma"/>
        </w:rPr>
      </w:pPr>
    </w:p>
    <w:p w14:paraId="2E85150C" w14:textId="77777777" w:rsidR="00D204C5" w:rsidRDefault="00D204C5" w:rsidP="0059210A">
      <w:pPr>
        <w:keepNext/>
        <w:keepLines/>
        <w:spacing w:line="120" w:lineRule="auto"/>
        <w:contextualSpacing/>
        <w:jc w:val="both"/>
        <w:rPr>
          <w:rFonts w:ascii="Tahoma" w:hAnsi="Tahoma" w:cs="Tahoma"/>
        </w:rPr>
      </w:pPr>
    </w:p>
    <w:p w14:paraId="4285439A" w14:textId="77777777" w:rsidR="00D204C5" w:rsidRDefault="00D204C5" w:rsidP="0059210A">
      <w:pPr>
        <w:keepNext/>
        <w:keepLines/>
        <w:spacing w:line="120" w:lineRule="auto"/>
        <w:contextualSpacing/>
        <w:jc w:val="both"/>
        <w:rPr>
          <w:rFonts w:ascii="Tahoma" w:hAnsi="Tahoma" w:cs="Tahoma"/>
        </w:rPr>
      </w:pPr>
    </w:p>
    <w:p w14:paraId="0D7F4769" w14:textId="77777777" w:rsidR="00D204C5" w:rsidRDefault="00D204C5" w:rsidP="0059210A">
      <w:pPr>
        <w:keepNext/>
        <w:keepLines/>
        <w:spacing w:line="120" w:lineRule="auto"/>
        <w:contextualSpacing/>
        <w:jc w:val="both"/>
        <w:rPr>
          <w:rFonts w:ascii="Tahoma" w:hAnsi="Tahoma" w:cs="Tahoma"/>
        </w:rPr>
      </w:pPr>
    </w:p>
    <w:p w14:paraId="66E3402A" w14:textId="77777777" w:rsidR="00D204C5" w:rsidRDefault="00D204C5" w:rsidP="0059210A">
      <w:pPr>
        <w:keepNext/>
        <w:keepLines/>
        <w:spacing w:line="120" w:lineRule="auto"/>
        <w:contextualSpacing/>
        <w:jc w:val="both"/>
        <w:rPr>
          <w:rFonts w:ascii="Tahoma" w:hAnsi="Tahoma" w:cs="Tahoma"/>
        </w:rPr>
      </w:pPr>
    </w:p>
    <w:p w14:paraId="37216DDD" w14:textId="77777777" w:rsidR="00D204C5" w:rsidRDefault="00D204C5" w:rsidP="0059210A">
      <w:pPr>
        <w:keepNext/>
        <w:keepLines/>
        <w:spacing w:line="120" w:lineRule="auto"/>
        <w:contextualSpacing/>
        <w:jc w:val="both"/>
        <w:rPr>
          <w:rFonts w:ascii="Tahoma" w:hAnsi="Tahoma" w:cs="Tahoma"/>
        </w:rPr>
      </w:pPr>
    </w:p>
    <w:p w14:paraId="188092A0" w14:textId="77777777" w:rsidR="00D204C5" w:rsidRDefault="00D204C5" w:rsidP="0059210A">
      <w:pPr>
        <w:keepNext/>
        <w:keepLines/>
        <w:spacing w:line="120" w:lineRule="auto"/>
        <w:contextualSpacing/>
        <w:jc w:val="both"/>
        <w:rPr>
          <w:rFonts w:ascii="Tahoma" w:hAnsi="Tahoma" w:cs="Tahoma"/>
        </w:rPr>
      </w:pPr>
    </w:p>
    <w:p w14:paraId="1785C7B7" w14:textId="77777777" w:rsidR="00D204C5" w:rsidRDefault="00D204C5" w:rsidP="0059210A">
      <w:pPr>
        <w:keepNext/>
        <w:keepLines/>
        <w:spacing w:line="120" w:lineRule="auto"/>
        <w:contextualSpacing/>
        <w:jc w:val="both"/>
        <w:rPr>
          <w:rFonts w:ascii="Tahoma" w:hAnsi="Tahoma" w:cs="Tahoma"/>
        </w:rPr>
      </w:pPr>
    </w:p>
    <w:p w14:paraId="024B64D1" w14:textId="77777777" w:rsidR="00D204C5" w:rsidRDefault="00D204C5" w:rsidP="0059210A">
      <w:pPr>
        <w:keepNext/>
        <w:keepLines/>
        <w:spacing w:line="120" w:lineRule="auto"/>
        <w:contextualSpacing/>
        <w:jc w:val="both"/>
        <w:rPr>
          <w:rFonts w:ascii="Tahoma" w:hAnsi="Tahoma" w:cs="Tahoma"/>
        </w:rPr>
      </w:pPr>
    </w:p>
    <w:p w14:paraId="21675548" w14:textId="77777777" w:rsidR="00D204C5" w:rsidRPr="002A3077" w:rsidRDefault="00D204C5" w:rsidP="0059210A">
      <w:pPr>
        <w:keepNext/>
        <w:keepLines/>
        <w:jc w:val="both"/>
        <w:rPr>
          <w:rFonts w:ascii="Tahoma" w:hAnsi="Tahoma" w:cs="Tahoma"/>
          <w:b/>
          <w:i/>
          <w:noProof/>
          <w:sz w:val="18"/>
          <w:szCs w:val="18"/>
          <w:u w:val="single"/>
        </w:rPr>
      </w:pPr>
      <w:r w:rsidRPr="002A3077">
        <w:rPr>
          <w:rFonts w:ascii="Tahoma" w:hAnsi="Tahoma" w:cs="Tahoma"/>
          <w:b/>
          <w:i/>
          <w:noProof/>
          <w:sz w:val="18"/>
          <w:szCs w:val="18"/>
          <w:u w:val="single"/>
        </w:rPr>
        <w:t xml:space="preserve">Navodilo: </w:t>
      </w:r>
    </w:p>
    <w:p w14:paraId="143F7D35" w14:textId="77777777" w:rsidR="00D204C5" w:rsidRPr="002A3077" w:rsidRDefault="00D204C5" w:rsidP="0059210A">
      <w:pPr>
        <w:keepNext/>
        <w:keepLines/>
        <w:rPr>
          <w:b/>
          <w:noProof/>
        </w:rPr>
      </w:pPr>
    </w:p>
    <w:p w14:paraId="62B320C2" w14:textId="77777777" w:rsidR="00D204C5" w:rsidRDefault="00D204C5" w:rsidP="0059210A">
      <w:pPr>
        <w:keepNext/>
        <w:keepLines/>
        <w:rPr>
          <w:rFonts w:ascii="Tahoma" w:hAnsi="Tahoma" w:cs="Tahoma"/>
          <w:b/>
          <w:i/>
          <w:noProof/>
          <w:sz w:val="18"/>
          <w:u w:val="single"/>
        </w:rPr>
      </w:pPr>
      <w:r w:rsidRPr="002A3077">
        <w:rPr>
          <w:rFonts w:ascii="Tahoma" w:hAnsi="Tahoma" w:cs="Tahoma"/>
          <w:i/>
          <w:noProof/>
          <w:sz w:val="18"/>
        </w:rPr>
        <w:t xml:space="preserve">Ponudnik </w:t>
      </w:r>
      <w:r w:rsidRPr="002A3077">
        <w:rPr>
          <w:rFonts w:ascii="Tahoma" w:hAnsi="Tahoma" w:cs="Tahoma"/>
          <w:i/>
          <w:noProof/>
          <w:sz w:val="18"/>
          <w:u w:val="single"/>
        </w:rPr>
        <w:t>obrazec</w:t>
      </w:r>
      <w:r w:rsidRPr="002A3077">
        <w:rPr>
          <w:rFonts w:ascii="Tahoma" w:hAnsi="Tahoma" w:cs="Tahoma"/>
          <w:b/>
          <w:i/>
          <w:noProof/>
          <w:sz w:val="18"/>
        </w:rPr>
        <w:t xml:space="preserve"> </w:t>
      </w:r>
      <w:r w:rsidRPr="002A3077">
        <w:rPr>
          <w:rFonts w:ascii="Tahoma" w:hAnsi="Tahoma" w:cs="Tahoma"/>
          <w:i/>
          <w:noProof/>
          <w:sz w:val="18"/>
        </w:rPr>
        <w:t>v okviru sistema e-JN</w:t>
      </w:r>
      <w:r w:rsidRPr="002A3077">
        <w:rPr>
          <w:rFonts w:ascii="Tahoma" w:hAnsi="Tahoma" w:cs="Tahoma"/>
          <w:b/>
          <w:i/>
          <w:noProof/>
          <w:sz w:val="18"/>
        </w:rPr>
        <w:t xml:space="preserve"> </w:t>
      </w:r>
      <w:r w:rsidRPr="002A3077">
        <w:rPr>
          <w:rFonts w:ascii="Tahoma" w:hAnsi="Tahoma" w:cs="Tahoma"/>
          <w:b/>
          <w:i/>
          <w:noProof/>
          <w:sz w:val="18"/>
          <w:u w:val="single"/>
        </w:rPr>
        <w:t>naloži v Razdelek »DOKUMENTI«, del »Ostale priloge«!!!</w:t>
      </w:r>
    </w:p>
    <w:p w14:paraId="0CFCAFC3" w14:textId="77777777" w:rsidR="00D204C5" w:rsidRDefault="00D204C5" w:rsidP="0059210A">
      <w:pPr>
        <w:keepNext/>
        <w:keepLines/>
        <w:rPr>
          <w:rFonts w:ascii="Tahoma" w:hAnsi="Tahoma" w:cs="Tahoma"/>
          <w:b/>
          <w:i/>
          <w:noProof/>
          <w:sz w:val="18"/>
          <w:u w:val="single"/>
        </w:rPr>
      </w:pPr>
    </w:p>
    <w:p w14:paraId="15C40186" w14:textId="77777777" w:rsidR="009D212E" w:rsidRPr="008A612C" w:rsidRDefault="009D212E" w:rsidP="0059210A">
      <w:pPr>
        <w:pStyle w:val="Telobesedila2"/>
        <w:keepNext/>
        <w:keepLines/>
        <w:jc w:val="right"/>
        <w:rPr>
          <w:rFonts w:ascii="Tahoma" w:hAnsi="Tahoma" w:cs="Tahoma"/>
          <w:b w:val="0"/>
          <w:color w:val="00B050"/>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8506C5" w:rsidRPr="0096213F" w14:paraId="10FB1803" w14:textId="77777777" w:rsidTr="00BC21E7">
        <w:tc>
          <w:tcPr>
            <w:tcW w:w="599" w:type="dxa"/>
            <w:tcBorders>
              <w:top w:val="single" w:sz="4" w:space="0" w:color="auto"/>
              <w:bottom w:val="single" w:sz="4" w:space="0" w:color="auto"/>
              <w:right w:val="nil"/>
            </w:tcBorders>
          </w:tcPr>
          <w:p w14:paraId="75ECF705" w14:textId="77777777" w:rsidR="008506C5" w:rsidRPr="0055524E" w:rsidRDefault="008506C5" w:rsidP="00BC21E7">
            <w:pPr>
              <w:jc w:val="right"/>
              <w:rPr>
                <w:rFonts w:ascii="Tahoma" w:hAnsi="Tahoma" w:cs="Tahoma"/>
              </w:rPr>
            </w:pPr>
            <w:r w:rsidRPr="0055524E">
              <w:rPr>
                <w:rFonts w:ascii="Tahoma" w:hAnsi="Tahoma" w:cs="Tahoma"/>
              </w:rPr>
              <w:lastRenderedPageBreak/>
              <w:t xml:space="preserve">      </w:t>
            </w:r>
          </w:p>
        </w:tc>
        <w:tc>
          <w:tcPr>
            <w:tcW w:w="7653" w:type="dxa"/>
            <w:tcBorders>
              <w:top w:val="single" w:sz="4" w:space="0" w:color="auto"/>
              <w:left w:val="nil"/>
              <w:bottom w:val="single" w:sz="4" w:space="0" w:color="auto"/>
            </w:tcBorders>
          </w:tcPr>
          <w:p w14:paraId="1ECD7E8B" w14:textId="3C9E90EB" w:rsidR="008506C5" w:rsidRPr="006830F3" w:rsidRDefault="008506C5" w:rsidP="00BC21E7">
            <w:pPr>
              <w:rPr>
                <w:rFonts w:ascii="Tahoma" w:hAnsi="Tahoma" w:cs="Tahoma"/>
                <w:highlight w:val="yellow"/>
              </w:rPr>
            </w:pPr>
            <w:r>
              <w:rPr>
                <w:rFonts w:ascii="Tahoma" w:hAnsi="Tahoma" w:cs="Tahoma"/>
              </w:rPr>
              <w:t xml:space="preserve">IZJAVA O TEHNIČNI SPOSOBNOSTI  </w:t>
            </w:r>
            <w:r w:rsidR="0059210A">
              <w:rPr>
                <w:rFonts w:ascii="Tahoma" w:hAnsi="Tahoma" w:cs="Tahoma"/>
              </w:rPr>
              <w:t>- za sklop 1</w:t>
            </w:r>
          </w:p>
        </w:tc>
        <w:tc>
          <w:tcPr>
            <w:tcW w:w="912" w:type="dxa"/>
            <w:tcBorders>
              <w:top w:val="single" w:sz="4" w:space="0" w:color="auto"/>
              <w:bottom w:val="single" w:sz="4" w:space="0" w:color="auto"/>
              <w:right w:val="nil"/>
            </w:tcBorders>
          </w:tcPr>
          <w:p w14:paraId="4C7C5A8F" w14:textId="77777777" w:rsidR="008506C5" w:rsidRPr="0096213F" w:rsidRDefault="008506C5" w:rsidP="00BC21E7">
            <w:pPr>
              <w:jc w:val="right"/>
              <w:rPr>
                <w:rFonts w:ascii="Tahoma" w:hAnsi="Tahoma" w:cs="Tahoma"/>
                <w:b/>
              </w:rPr>
            </w:pPr>
            <w:r>
              <w:rPr>
                <w:rFonts w:ascii="Tahoma" w:hAnsi="Tahoma" w:cs="Tahoma"/>
                <w:b/>
                <w:i/>
              </w:rPr>
              <w:t>P</w:t>
            </w:r>
            <w:r w:rsidRPr="0096213F">
              <w:rPr>
                <w:rFonts w:ascii="Tahoma" w:hAnsi="Tahoma" w:cs="Tahoma"/>
                <w:b/>
                <w:i/>
              </w:rPr>
              <w:t xml:space="preserve">riloga </w:t>
            </w:r>
          </w:p>
        </w:tc>
        <w:tc>
          <w:tcPr>
            <w:tcW w:w="551" w:type="dxa"/>
            <w:tcBorders>
              <w:top w:val="single" w:sz="4" w:space="0" w:color="auto"/>
              <w:left w:val="nil"/>
              <w:bottom w:val="single" w:sz="4" w:space="0" w:color="auto"/>
            </w:tcBorders>
          </w:tcPr>
          <w:p w14:paraId="59AB0567" w14:textId="1CEA5E2C" w:rsidR="008506C5" w:rsidRPr="0096213F" w:rsidRDefault="008506C5" w:rsidP="00BC21E7">
            <w:pPr>
              <w:rPr>
                <w:rFonts w:ascii="Tahoma" w:hAnsi="Tahoma" w:cs="Tahoma"/>
                <w:b/>
                <w:i/>
              </w:rPr>
            </w:pPr>
            <w:r>
              <w:rPr>
                <w:rFonts w:ascii="Tahoma" w:hAnsi="Tahoma" w:cs="Tahoma"/>
                <w:b/>
                <w:i/>
              </w:rPr>
              <w:t>10</w:t>
            </w:r>
          </w:p>
        </w:tc>
      </w:tr>
    </w:tbl>
    <w:p w14:paraId="0BD4EB88" w14:textId="77777777" w:rsidR="008506C5" w:rsidRDefault="008506C5" w:rsidP="008506C5">
      <w:pPr>
        <w:widowControl w:val="0"/>
        <w:jc w:val="both"/>
        <w:rPr>
          <w:rFonts w:ascii="Tahoma" w:hAnsi="Tahoma" w:cs="Tahoma"/>
          <w:b/>
        </w:rPr>
      </w:pPr>
    </w:p>
    <w:p w14:paraId="025C7BFA" w14:textId="77777777" w:rsidR="008506C5" w:rsidRDefault="008506C5" w:rsidP="008506C5">
      <w:pPr>
        <w:widowControl w:val="0"/>
        <w:jc w:val="both"/>
        <w:rPr>
          <w:rFonts w:ascii="Tahoma" w:hAnsi="Tahoma" w:cs="Tahoma"/>
          <w:b/>
        </w:rPr>
      </w:pPr>
    </w:p>
    <w:p w14:paraId="574C0F83" w14:textId="21BF3F95" w:rsidR="008506C5" w:rsidRDefault="0059210A" w:rsidP="008506C5">
      <w:pPr>
        <w:rPr>
          <w:rFonts w:ascii="Tahoma" w:hAnsi="Tahoma" w:cs="Tahoma"/>
          <w:b/>
          <w:noProof/>
        </w:rPr>
      </w:pPr>
      <w:r w:rsidRPr="0059210A">
        <w:rPr>
          <w:rFonts w:ascii="Tahoma" w:hAnsi="Tahoma" w:cs="Tahoma"/>
          <w:b/>
          <w:noProof/>
        </w:rPr>
        <w:t>VKS-6/25-»Dobava sezonskega cvetja, trajnic in substratov ter dendrološkega materiala«</w:t>
      </w:r>
    </w:p>
    <w:p w14:paraId="40F6F29F" w14:textId="77777777" w:rsidR="0059210A" w:rsidRDefault="0059210A" w:rsidP="008506C5">
      <w:pPr>
        <w:rPr>
          <w:rFonts w:ascii="Tahoma" w:hAnsi="Tahoma" w:cs="Tahoma"/>
          <w:b/>
        </w:rPr>
      </w:pPr>
    </w:p>
    <w:p w14:paraId="1BFBFBEB" w14:textId="1AC5F94F" w:rsidR="008506C5" w:rsidRDefault="008506C5" w:rsidP="008506C5">
      <w:pPr>
        <w:pStyle w:val="Blokbesedila"/>
        <w:tabs>
          <w:tab w:val="clear" w:pos="8647"/>
          <w:tab w:val="left" w:pos="426"/>
        </w:tabs>
        <w:ind w:left="0" w:right="-2"/>
        <w:jc w:val="both"/>
        <w:rPr>
          <w:rFonts w:ascii="Tahoma" w:hAnsi="Tahoma" w:cs="Tahoma"/>
          <w:sz w:val="20"/>
        </w:rPr>
      </w:pPr>
      <w:r w:rsidRPr="00DA063F">
        <w:rPr>
          <w:rFonts w:ascii="Tahoma" w:hAnsi="Tahoma" w:cs="Tahoma"/>
          <w:sz w:val="20"/>
        </w:rPr>
        <w:t>Pod kazensko in materialno odgovornostjo izjavljamo, da imamo pokrito površino za vzgajanje sadik, ki so predmet tega javnega naročila v minimalni površini 15.000 m</w:t>
      </w:r>
      <w:r w:rsidRPr="00DA063F">
        <w:rPr>
          <w:rFonts w:ascii="Tahoma" w:hAnsi="Tahoma" w:cs="Tahoma"/>
          <w:sz w:val="20"/>
          <w:vertAlign w:val="superscript"/>
        </w:rPr>
        <w:t>2</w:t>
      </w:r>
      <w:r w:rsidRPr="00DA063F">
        <w:rPr>
          <w:rFonts w:ascii="Tahoma" w:hAnsi="Tahoma" w:cs="Tahoma"/>
          <w:sz w:val="20"/>
        </w:rPr>
        <w:t>.</w:t>
      </w:r>
    </w:p>
    <w:p w14:paraId="37F9FBE1" w14:textId="0C40B8B7" w:rsidR="00891D96" w:rsidRDefault="00891D96" w:rsidP="008506C5">
      <w:pPr>
        <w:pStyle w:val="Blokbesedila"/>
        <w:tabs>
          <w:tab w:val="clear" w:pos="8647"/>
          <w:tab w:val="left" w:pos="426"/>
        </w:tabs>
        <w:ind w:left="0" w:right="-2"/>
        <w:jc w:val="both"/>
        <w:rPr>
          <w:rFonts w:ascii="Tahoma" w:hAnsi="Tahoma" w:cs="Tahoma"/>
          <w:sz w:val="20"/>
        </w:rPr>
      </w:pPr>
    </w:p>
    <w:p w14:paraId="29FAED05" w14:textId="4C57421B" w:rsidR="00891D96" w:rsidRPr="00DA063F" w:rsidRDefault="00891D96" w:rsidP="008506C5">
      <w:pPr>
        <w:pStyle w:val="Blokbesedila"/>
        <w:tabs>
          <w:tab w:val="clear" w:pos="8647"/>
          <w:tab w:val="left" w:pos="426"/>
        </w:tabs>
        <w:ind w:left="0" w:right="-2"/>
        <w:jc w:val="both"/>
        <w:rPr>
          <w:rFonts w:ascii="Tahoma" w:hAnsi="Tahoma" w:cs="Tahoma"/>
          <w:sz w:val="20"/>
        </w:rPr>
      </w:pPr>
      <w:r>
        <w:rPr>
          <w:rFonts w:ascii="Tahoma" w:hAnsi="Tahoma" w:cs="Tahoma"/>
          <w:sz w:val="20"/>
        </w:rPr>
        <w:t>Lokacija obdelovalne površine je: __________________________________________________</w:t>
      </w:r>
    </w:p>
    <w:p w14:paraId="2CFC2C5B" w14:textId="77777777" w:rsidR="008506C5" w:rsidRPr="00DA063F" w:rsidRDefault="008506C5" w:rsidP="008506C5">
      <w:pPr>
        <w:pStyle w:val="Blokbesedila"/>
        <w:tabs>
          <w:tab w:val="clear" w:pos="8647"/>
          <w:tab w:val="left" w:pos="426"/>
        </w:tabs>
        <w:ind w:left="0" w:right="-2"/>
        <w:jc w:val="both"/>
        <w:rPr>
          <w:rFonts w:ascii="Tahoma" w:hAnsi="Tahoma" w:cs="Tahoma"/>
          <w:sz w:val="20"/>
        </w:rPr>
      </w:pPr>
    </w:p>
    <w:p w14:paraId="613E6B8F" w14:textId="77777777" w:rsidR="008506C5" w:rsidRDefault="008506C5" w:rsidP="008506C5">
      <w:pPr>
        <w:pStyle w:val="NavadenTimesNewRoman"/>
        <w:rPr>
          <w:rFonts w:ascii="Tahoma" w:hAnsi="Tahoma" w:cs="Tahoma"/>
          <w:sz w:val="20"/>
        </w:rPr>
      </w:pPr>
    </w:p>
    <w:p w14:paraId="32B1383F" w14:textId="77777777" w:rsidR="008506C5" w:rsidRDefault="008506C5" w:rsidP="008506C5">
      <w:pPr>
        <w:jc w:val="both"/>
        <w:rPr>
          <w:rFonts w:ascii="Tahoma" w:hAnsi="Tahoma" w:cs="Tahoma"/>
        </w:rPr>
      </w:pPr>
    </w:p>
    <w:p w14:paraId="53C7A6EC" w14:textId="77777777" w:rsidR="008506C5" w:rsidRDefault="008506C5" w:rsidP="008506C5">
      <w:pPr>
        <w:jc w:val="both"/>
        <w:rPr>
          <w:rFonts w:ascii="Tahoma" w:hAnsi="Tahoma" w:cs="Tahoma"/>
        </w:rPr>
      </w:pPr>
    </w:p>
    <w:p w14:paraId="2D5B8400" w14:textId="77777777" w:rsidR="008506C5" w:rsidRDefault="008506C5" w:rsidP="008506C5">
      <w:pPr>
        <w:jc w:val="both"/>
        <w:rPr>
          <w:rFonts w:ascii="Tahoma" w:hAnsi="Tahoma" w:cs="Tahoma"/>
        </w:rPr>
      </w:pPr>
    </w:p>
    <w:p w14:paraId="2AE3CCCB" w14:textId="5CC6A024" w:rsidR="008506C5" w:rsidRDefault="008506C5" w:rsidP="008506C5">
      <w:pPr>
        <w:jc w:val="both"/>
        <w:rPr>
          <w:rFonts w:ascii="Tahoma" w:hAnsi="Tahoma" w:cs="Tahoma"/>
        </w:rPr>
      </w:pPr>
    </w:p>
    <w:p w14:paraId="4AFA71E0" w14:textId="04EF6E54" w:rsidR="0059210A" w:rsidRDefault="0059210A" w:rsidP="008506C5">
      <w:pPr>
        <w:jc w:val="both"/>
        <w:rPr>
          <w:rFonts w:ascii="Tahoma" w:hAnsi="Tahoma" w:cs="Tahoma"/>
        </w:rPr>
      </w:pPr>
    </w:p>
    <w:p w14:paraId="706838B8" w14:textId="6954F17D" w:rsidR="0059210A" w:rsidRDefault="0059210A" w:rsidP="008506C5">
      <w:pPr>
        <w:jc w:val="both"/>
        <w:rPr>
          <w:rFonts w:ascii="Tahoma" w:hAnsi="Tahoma" w:cs="Tahoma"/>
        </w:rPr>
      </w:pPr>
    </w:p>
    <w:p w14:paraId="7AC131FB" w14:textId="77777777" w:rsidR="0059210A" w:rsidRDefault="0059210A" w:rsidP="008506C5">
      <w:pPr>
        <w:jc w:val="both"/>
        <w:rPr>
          <w:rFonts w:ascii="Tahoma" w:hAnsi="Tahoma" w:cs="Tahoma"/>
        </w:rPr>
      </w:pPr>
    </w:p>
    <w:tbl>
      <w:tblPr>
        <w:tblW w:w="9498" w:type="dxa"/>
        <w:tblInd w:w="30" w:type="dxa"/>
        <w:tblLayout w:type="fixed"/>
        <w:tblCellMar>
          <w:left w:w="30" w:type="dxa"/>
          <w:right w:w="30" w:type="dxa"/>
        </w:tblCellMar>
        <w:tblLook w:val="0000" w:firstRow="0" w:lastRow="0" w:firstColumn="0" w:lastColumn="0" w:noHBand="0" w:noVBand="0"/>
      </w:tblPr>
      <w:tblGrid>
        <w:gridCol w:w="2694"/>
        <w:gridCol w:w="2693"/>
        <w:gridCol w:w="4111"/>
      </w:tblGrid>
      <w:tr w:rsidR="008506C5" w:rsidRPr="00B2105C" w14:paraId="691DA786" w14:textId="77777777" w:rsidTr="00BC21E7">
        <w:trPr>
          <w:trHeight w:val="235"/>
        </w:trPr>
        <w:tc>
          <w:tcPr>
            <w:tcW w:w="2694" w:type="dxa"/>
            <w:tcBorders>
              <w:bottom w:val="single" w:sz="4" w:space="0" w:color="auto"/>
            </w:tcBorders>
          </w:tcPr>
          <w:p w14:paraId="00344498" w14:textId="77777777" w:rsidR="008506C5" w:rsidRPr="008227E0" w:rsidRDefault="008506C5" w:rsidP="00BC21E7">
            <w:pPr>
              <w:jc w:val="both"/>
              <w:rPr>
                <w:rFonts w:ascii="Tahoma" w:hAnsi="Tahoma" w:cs="Tahoma"/>
                <w:snapToGrid w:val="0"/>
                <w:color w:val="000000"/>
              </w:rPr>
            </w:pPr>
          </w:p>
        </w:tc>
        <w:tc>
          <w:tcPr>
            <w:tcW w:w="2693" w:type="dxa"/>
          </w:tcPr>
          <w:p w14:paraId="70381B36" w14:textId="77777777" w:rsidR="008506C5" w:rsidRPr="008227E0" w:rsidRDefault="008506C5" w:rsidP="00BC21E7">
            <w:pPr>
              <w:jc w:val="center"/>
              <w:rPr>
                <w:rFonts w:ascii="Tahoma" w:hAnsi="Tahoma" w:cs="Tahoma"/>
                <w:snapToGrid w:val="0"/>
                <w:color w:val="000000"/>
              </w:rPr>
            </w:pPr>
          </w:p>
        </w:tc>
        <w:tc>
          <w:tcPr>
            <w:tcW w:w="4111" w:type="dxa"/>
            <w:tcBorders>
              <w:bottom w:val="single" w:sz="4" w:space="0" w:color="auto"/>
            </w:tcBorders>
          </w:tcPr>
          <w:p w14:paraId="3378D5F7" w14:textId="77777777" w:rsidR="008506C5" w:rsidRDefault="008506C5" w:rsidP="00BC21E7">
            <w:pPr>
              <w:tabs>
                <w:tab w:val="left" w:pos="567"/>
                <w:tab w:val="num" w:pos="851"/>
                <w:tab w:val="left" w:pos="993"/>
              </w:tabs>
              <w:jc w:val="both"/>
              <w:rPr>
                <w:rFonts w:ascii="Tahoma" w:hAnsi="Tahoma" w:cs="Tahoma"/>
                <w:snapToGrid w:val="0"/>
                <w:color w:val="000000"/>
              </w:rPr>
            </w:pPr>
          </w:p>
          <w:p w14:paraId="3DB52372" w14:textId="77777777" w:rsidR="008506C5" w:rsidRPr="00B2105C" w:rsidRDefault="008506C5" w:rsidP="00BC21E7">
            <w:pPr>
              <w:tabs>
                <w:tab w:val="left" w:pos="567"/>
                <w:tab w:val="num" w:pos="851"/>
                <w:tab w:val="left" w:pos="993"/>
              </w:tabs>
              <w:jc w:val="both"/>
              <w:rPr>
                <w:rFonts w:ascii="Tahoma" w:hAnsi="Tahoma" w:cs="Tahoma"/>
                <w:snapToGrid w:val="0"/>
                <w:color w:val="000000"/>
              </w:rPr>
            </w:pPr>
          </w:p>
        </w:tc>
      </w:tr>
      <w:tr w:rsidR="008506C5" w:rsidRPr="008227E0" w14:paraId="50BB7E09" w14:textId="77777777" w:rsidTr="00BC21E7">
        <w:trPr>
          <w:trHeight w:val="235"/>
        </w:trPr>
        <w:tc>
          <w:tcPr>
            <w:tcW w:w="2694" w:type="dxa"/>
            <w:tcBorders>
              <w:top w:val="single" w:sz="4" w:space="0" w:color="auto"/>
            </w:tcBorders>
          </w:tcPr>
          <w:p w14:paraId="31B0BB16" w14:textId="77777777" w:rsidR="008506C5" w:rsidRPr="008227E0" w:rsidRDefault="008506C5" w:rsidP="00BC21E7">
            <w:pPr>
              <w:jc w:val="center"/>
              <w:rPr>
                <w:rFonts w:ascii="Tahoma" w:hAnsi="Tahoma" w:cs="Tahoma"/>
                <w:snapToGrid w:val="0"/>
                <w:color w:val="000000"/>
              </w:rPr>
            </w:pPr>
            <w:r w:rsidRPr="008227E0">
              <w:rPr>
                <w:rFonts w:ascii="Tahoma" w:hAnsi="Tahoma" w:cs="Tahoma"/>
                <w:snapToGrid w:val="0"/>
                <w:color w:val="000000"/>
              </w:rPr>
              <w:t>(kraj, datum)</w:t>
            </w:r>
          </w:p>
        </w:tc>
        <w:tc>
          <w:tcPr>
            <w:tcW w:w="2693" w:type="dxa"/>
          </w:tcPr>
          <w:p w14:paraId="64061B0C" w14:textId="77777777" w:rsidR="008506C5" w:rsidRPr="008227E0" w:rsidRDefault="008506C5" w:rsidP="00BC21E7">
            <w:pPr>
              <w:jc w:val="center"/>
              <w:rPr>
                <w:rFonts w:ascii="Tahoma" w:hAnsi="Tahoma" w:cs="Tahoma"/>
                <w:snapToGrid w:val="0"/>
                <w:color w:val="000000"/>
              </w:rPr>
            </w:pPr>
            <w:r w:rsidRPr="008227E0">
              <w:rPr>
                <w:rFonts w:ascii="Tahoma" w:hAnsi="Tahoma" w:cs="Tahoma"/>
                <w:snapToGrid w:val="0"/>
                <w:color w:val="000000"/>
              </w:rPr>
              <w:t>žig</w:t>
            </w:r>
          </w:p>
        </w:tc>
        <w:tc>
          <w:tcPr>
            <w:tcW w:w="4111" w:type="dxa"/>
            <w:tcBorders>
              <w:top w:val="single" w:sz="4" w:space="0" w:color="auto"/>
            </w:tcBorders>
          </w:tcPr>
          <w:p w14:paraId="59489651" w14:textId="77777777" w:rsidR="008506C5" w:rsidRPr="008227E0" w:rsidRDefault="008506C5" w:rsidP="00BC21E7">
            <w:pPr>
              <w:jc w:val="both"/>
              <w:rPr>
                <w:rFonts w:ascii="Tahoma" w:hAnsi="Tahoma" w:cs="Tahoma"/>
                <w:snapToGrid w:val="0"/>
                <w:color w:val="000000"/>
              </w:rPr>
            </w:pPr>
            <w:r w:rsidRPr="008227E0">
              <w:rPr>
                <w:rFonts w:ascii="Tahoma" w:hAnsi="Tahoma" w:cs="Tahoma"/>
                <w:snapToGrid w:val="0"/>
                <w:color w:val="000000"/>
              </w:rPr>
              <w:t>(</w:t>
            </w:r>
            <w:r w:rsidRPr="003D15DD">
              <w:rPr>
                <w:rFonts w:ascii="Tahoma" w:hAnsi="Tahoma" w:cs="Tahoma"/>
                <w:snapToGrid w:val="0"/>
                <w:color w:val="000000"/>
              </w:rPr>
              <w:t xml:space="preserve">Ime in priimek ter podpis </w:t>
            </w:r>
            <w:r w:rsidRPr="002724D7">
              <w:rPr>
                <w:rFonts w:ascii="Tahoma" w:hAnsi="Tahoma" w:cs="Tahoma"/>
                <w:snapToGrid w:val="0"/>
                <w:color w:val="000000"/>
              </w:rPr>
              <w:t>ponudnika</w:t>
            </w:r>
            <w:r w:rsidRPr="008227E0">
              <w:rPr>
                <w:rFonts w:ascii="Tahoma" w:hAnsi="Tahoma" w:cs="Tahoma"/>
                <w:snapToGrid w:val="0"/>
                <w:color w:val="000000"/>
              </w:rPr>
              <w:t>)</w:t>
            </w:r>
          </w:p>
        </w:tc>
      </w:tr>
    </w:tbl>
    <w:p w14:paraId="43DF0C97" w14:textId="77777777" w:rsidR="008506C5" w:rsidRDefault="008506C5" w:rsidP="008506C5">
      <w:pPr>
        <w:pStyle w:val="NavadenTimesNewRoman"/>
        <w:rPr>
          <w:rFonts w:ascii="Tahoma" w:hAnsi="Tahoma" w:cs="Tahoma"/>
          <w:sz w:val="20"/>
        </w:rPr>
      </w:pPr>
    </w:p>
    <w:p w14:paraId="5EF2D738" w14:textId="77777777" w:rsidR="008506C5" w:rsidRDefault="008506C5" w:rsidP="008506C5">
      <w:pPr>
        <w:pStyle w:val="NavadenTimesNewRoman"/>
        <w:rPr>
          <w:rFonts w:ascii="Tahoma" w:hAnsi="Tahoma" w:cs="Tahoma"/>
          <w:sz w:val="20"/>
        </w:rPr>
      </w:pPr>
    </w:p>
    <w:p w14:paraId="25375B6F" w14:textId="77777777" w:rsidR="008506C5" w:rsidRDefault="008506C5" w:rsidP="008506C5">
      <w:pPr>
        <w:jc w:val="both"/>
        <w:rPr>
          <w:rFonts w:ascii="Tahoma" w:hAnsi="Tahoma" w:cs="Tahoma"/>
        </w:rPr>
      </w:pPr>
    </w:p>
    <w:p w14:paraId="57BB6DDD" w14:textId="77777777" w:rsidR="008506C5" w:rsidRDefault="008506C5" w:rsidP="008506C5">
      <w:pPr>
        <w:jc w:val="both"/>
        <w:rPr>
          <w:rFonts w:ascii="Tahoma" w:hAnsi="Tahoma" w:cs="Tahoma"/>
        </w:rPr>
      </w:pPr>
    </w:p>
    <w:p w14:paraId="4C72AE7F" w14:textId="77777777" w:rsidR="008506C5" w:rsidRDefault="008506C5" w:rsidP="008506C5">
      <w:pPr>
        <w:jc w:val="both"/>
        <w:rPr>
          <w:rFonts w:ascii="Tahoma" w:hAnsi="Tahoma" w:cs="Tahoma"/>
          <w:b/>
        </w:rPr>
      </w:pPr>
    </w:p>
    <w:p w14:paraId="669D1799" w14:textId="77777777" w:rsidR="008506C5" w:rsidRDefault="008506C5" w:rsidP="008506C5">
      <w:pPr>
        <w:jc w:val="both"/>
        <w:rPr>
          <w:rFonts w:ascii="Tahoma" w:hAnsi="Tahoma" w:cs="Tahoma"/>
          <w:b/>
        </w:rPr>
      </w:pPr>
    </w:p>
    <w:p w14:paraId="339F4424" w14:textId="77777777" w:rsidR="008506C5" w:rsidRDefault="008506C5" w:rsidP="008506C5">
      <w:pPr>
        <w:jc w:val="both"/>
        <w:rPr>
          <w:rFonts w:ascii="Tahoma" w:hAnsi="Tahoma" w:cs="Tahoma"/>
          <w:b/>
        </w:rPr>
      </w:pPr>
    </w:p>
    <w:p w14:paraId="0005E0B7" w14:textId="77777777" w:rsidR="008506C5" w:rsidRDefault="008506C5" w:rsidP="008506C5">
      <w:pPr>
        <w:jc w:val="both"/>
        <w:rPr>
          <w:rFonts w:ascii="Tahoma" w:hAnsi="Tahoma" w:cs="Tahoma"/>
          <w:b/>
        </w:rPr>
      </w:pPr>
    </w:p>
    <w:p w14:paraId="7C8A7277" w14:textId="77777777" w:rsidR="008506C5" w:rsidRDefault="008506C5" w:rsidP="008506C5">
      <w:pPr>
        <w:jc w:val="both"/>
        <w:rPr>
          <w:rFonts w:ascii="Tahoma" w:hAnsi="Tahoma" w:cs="Tahoma"/>
          <w:b/>
        </w:rPr>
      </w:pPr>
    </w:p>
    <w:p w14:paraId="665642F4" w14:textId="77777777" w:rsidR="008506C5" w:rsidRDefault="008506C5" w:rsidP="008506C5">
      <w:pPr>
        <w:jc w:val="both"/>
        <w:rPr>
          <w:rFonts w:ascii="Tahoma" w:hAnsi="Tahoma" w:cs="Tahoma"/>
          <w:b/>
        </w:rPr>
      </w:pPr>
    </w:p>
    <w:p w14:paraId="16537EDB" w14:textId="77777777" w:rsidR="008506C5" w:rsidRDefault="008506C5" w:rsidP="008506C5">
      <w:pPr>
        <w:jc w:val="both"/>
        <w:rPr>
          <w:rFonts w:ascii="Tahoma" w:hAnsi="Tahoma" w:cs="Tahoma"/>
          <w:b/>
        </w:rPr>
      </w:pPr>
    </w:p>
    <w:p w14:paraId="1C3666D6" w14:textId="77777777" w:rsidR="008506C5" w:rsidRDefault="008506C5" w:rsidP="008506C5">
      <w:pPr>
        <w:jc w:val="both"/>
        <w:rPr>
          <w:rFonts w:ascii="Tahoma" w:hAnsi="Tahoma" w:cs="Tahoma"/>
          <w:b/>
        </w:rPr>
      </w:pPr>
    </w:p>
    <w:p w14:paraId="6E13D9F6" w14:textId="77777777" w:rsidR="008506C5" w:rsidRDefault="008506C5" w:rsidP="008506C5">
      <w:pPr>
        <w:jc w:val="both"/>
        <w:rPr>
          <w:rFonts w:ascii="Tahoma" w:hAnsi="Tahoma" w:cs="Tahoma"/>
          <w:b/>
        </w:rPr>
      </w:pPr>
    </w:p>
    <w:p w14:paraId="0A9D9161" w14:textId="77777777" w:rsidR="008506C5" w:rsidRDefault="008506C5" w:rsidP="008506C5">
      <w:pPr>
        <w:jc w:val="both"/>
        <w:rPr>
          <w:rFonts w:ascii="Tahoma" w:hAnsi="Tahoma" w:cs="Tahoma"/>
          <w:b/>
        </w:rPr>
      </w:pPr>
    </w:p>
    <w:p w14:paraId="59DEF600" w14:textId="77777777" w:rsidR="008506C5" w:rsidRDefault="008506C5" w:rsidP="008506C5">
      <w:pPr>
        <w:jc w:val="both"/>
        <w:rPr>
          <w:rFonts w:ascii="Tahoma" w:hAnsi="Tahoma" w:cs="Tahoma"/>
          <w:b/>
        </w:rPr>
      </w:pPr>
    </w:p>
    <w:p w14:paraId="59904DF1" w14:textId="77777777" w:rsidR="008506C5" w:rsidRDefault="008506C5" w:rsidP="008506C5">
      <w:pPr>
        <w:jc w:val="both"/>
        <w:rPr>
          <w:rFonts w:ascii="Tahoma" w:hAnsi="Tahoma" w:cs="Tahoma"/>
          <w:b/>
        </w:rPr>
      </w:pPr>
    </w:p>
    <w:p w14:paraId="100AFEA1" w14:textId="77777777" w:rsidR="008506C5" w:rsidRDefault="008506C5" w:rsidP="008506C5">
      <w:pPr>
        <w:jc w:val="both"/>
        <w:rPr>
          <w:rFonts w:ascii="Tahoma" w:hAnsi="Tahoma" w:cs="Tahoma"/>
          <w:b/>
        </w:rPr>
      </w:pPr>
    </w:p>
    <w:p w14:paraId="10D7256E" w14:textId="77777777" w:rsidR="008506C5" w:rsidRDefault="008506C5" w:rsidP="008506C5">
      <w:pPr>
        <w:jc w:val="both"/>
        <w:rPr>
          <w:rFonts w:ascii="Tahoma" w:hAnsi="Tahoma" w:cs="Tahoma"/>
          <w:b/>
        </w:rPr>
      </w:pPr>
    </w:p>
    <w:p w14:paraId="28C3B69E" w14:textId="77777777" w:rsidR="008506C5" w:rsidRDefault="008506C5" w:rsidP="008506C5">
      <w:pPr>
        <w:jc w:val="both"/>
        <w:rPr>
          <w:rFonts w:ascii="Tahoma" w:hAnsi="Tahoma" w:cs="Tahoma"/>
          <w:b/>
        </w:rPr>
      </w:pPr>
    </w:p>
    <w:p w14:paraId="77419413" w14:textId="77777777" w:rsidR="008506C5" w:rsidRDefault="008506C5" w:rsidP="008506C5">
      <w:pPr>
        <w:jc w:val="both"/>
        <w:rPr>
          <w:rFonts w:ascii="Tahoma" w:hAnsi="Tahoma" w:cs="Tahoma"/>
          <w:b/>
        </w:rPr>
      </w:pPr>
    </w:p>
    <w:p w14:paraId="29DAA473" w14:textId="77777777" w:rsidR="008506C5" w:rsidRDefault="008506C5" w:rsidP="008506C5">
      <w:pPr>
        <w:jc w:val="both"/>
        <w:rPr>
          <w:rFonts w:ascii="Tahoma" w:hAnsi="Tahoma" w:cs="Tahoma"/>
          <w:b/>
        </w:rPr>
      </w:pPr>
    </w:p>
    <w:p w14:paraId="43E399E2" w14:textId="77777777" w:rsidR="008506C5" w:rsidRDefault="008506C5" w:rsidP="008506C5">
      <w:pPr>
        <w:jc w:val="both"/>
        <w:rPr>
          <w:rFonts w:ascii="Tahoma" w:hAnsi="Tahoma" w:cs="Tahoma"/>
          <w:b/>
        </w:rPr>
      </w:pPr>
    </w:p>
    <w:p w14:paraId="0D933F3B" w14:textId="77777777" w:rsidR="008506C5" w:rsidRDefault="008506C5" w:rsidP="008506C5">
      <w:pPr>
        <w:jc w:val="both"/>
        <w:rPr>
          <w:rFonts w:ascii="Tahoma" w:hAnsi="Tahoma" w:cs="Tahoma"/>
          <w:b/>
        </w:rPr>
      </w:pPr>
    </w:p>
    <w:p w14:paraId="64ED82E3" w14:textId="77777777" w:rsidR="008506C5" w:rsidRDefault="008506C5" w:rsidP="008506C5">
      <w:pPr>
        <w:jc w:val="both"/>
        <w:rPr>
          <w:rFonts w:ascii="Tahoma" w:hAnsi="Tahoma" w:cs="Tahoma"/>
          <w:b/>
        </w:rPr>
      </w:pPr>
    </w:p>
    <w:p w14:paraId="06C3311C" w14:textId="77777777" w:rsidR="008506C5" w:rsidRDefault="008506C5" w:rsidP="008506C5">
      <w:pPr>
        <w:jc w:val="both"/>
        <w:rPr>
          <w:rFonts w:ascii="Tahoma" w:hAnsi="Tahoma" w:cs="Tahoma"/>
          <w:b/>
        </w:rPr>
      </w:pPr>
    </w:p>
    <w:p w14:paraId="3340A4E1" w14:textId="77777777" w:rsidR="008506C5" w:rsidRDefault="008506C5" w:rsidP="008506C5">
      <w:pPr>
        <w:jc w:val="both"/>
        <w:rPr>
          <w:rFonts w:ascii="Tahoma" w:hAnsi="Tahoma" w:cs="Tahoma"/>
          <w:b/>
        </w:rPr>
      </w:pPr>
    </w:p>
    <w:p w14:paraId="5202238E" w14:textId="77777777" w:rsidR="008506C5" w:rsidRDefault="008506C5" w:rsidP="008506C5">
      <w:pPr>
        <w:jc w:val="both"/>
        <w:rPr>
          <w:rFonts w:ascii="Tahoma" w:hAnsi="Tahoma" w:cs="Tahoma"/>
          <w:b/>
        </w:rPr>
      </w:pPr>
    </w:p>
    <w:p w14:paraId="371AD3EE" w14:textId="77777777" w:rsidR="008506C5" w:rsidRDefault="008506C5" w:rsidP="008506C5">
      <w:pPr>
        <w:jc w:val="both"/>
        <w:rPr>
          <w:rFonts w:ascii="Tahoma" w:hAnsi="Tahoma" w:cs="Tahoma"/>
          <w:b/>
        </w:rPr>
      </w:pPr>
    </w:p>
    <w:p w14:paraId="2D832204" w14:textId="6C543E4F" w:rsidR="008506C5" w:rsidRDefault="008506C5" w:rsidP="008506C5">
      <w:pPr>
        <w:jc w:val="both"/>
        <w:rPr>
          <w:rFonts w:ascii="Tahoma" w:hAnsi="Tahoma" w:cs="Tahoma"/>
          <w:b/>
        </w:rPr>
      </w:pPr>
    </w:p>
    <w:p w14:paraId="76E7522F" w14:textId="77777777" w:rsidR="004664DA" w:rsidRDefault="004664DA" w:rsidP="008506C5">
      <w:pPr>
        <w:jc w:val="both"/>
        <w:rPr>
          <w:rFonts w:ascii="Tahoma" w:hAnsi="Tahoma" w:cs="Tahoma"/>
          <w:b/>
        </w:rPr>
      </w:pPr>
    </w:p>
    <w:p w14:paraId="1DCFC9D7" w14:textId="77777777" w:rsidR="0059210A" w:rsidRDefault="0059210A" w:rsidP="0059210A">
      <w:pPr>
        <w:keepNext/>
        <w:keepLines/>
        <w:spacing w:line="120" w:lineRule="auto"/>
        <w:contextualSpacing/>
        <w:jc w:val="both"/>
        <w:rPr>
          <w:rFonts w:ascii="Tahoma" w:hAnsi="Tahoma" w:cs="Tahoma"/>
        </w:rPr>
      </w:pPr>
    </w:p>
    <w:p w14:paraId="477EFA3F" w14:textId="77777777" w:rsidR="0059210A" w:rsidRPr="002A3077" w:rsidRDefault="0059210A" w:rsidP="0059210A">
      <w:pPr>
        <w:keepNext/>
        <w:keepLines/>
        <w:jc w:val="both"/>
        <w:rPr>
          <w:rFonts w:ascii="Tahoma" w:hAnsi="Tahoma" w:cs="Tahoma"/>
          <w:b/>
          <w:i/>
          <w:noProof/>
          <w:sz w:val="18"/>
          <w:szCs w:val="18"/>
          <w:u w:val="single"/>
        </w:rPr>
      </w:pPr>
      <w:r w:rsidRPr="002A3077">
        <w:rPr>
          <w:rFonts w:ascii="Tahoma" w:hAnsi="Tahoma" w:cs="Tahoma"/>
          <w:b/>
          <w:i/>
          <w:noProof/>
          <w:sz w:val="18"/>
          <w:szCs w:val="18"/>
          <w:u w:val="single"/>
        </w:rPr>
        <w:t xml:space="preserve">Navodilo: </w:t>
      </w:r>
    </w:p>
    <w:p w14:paraId="6D53251E" w14:textId="77777777" w:rsidR="0059210A" w:rsidRPr="002A3077" w:rsidRDefault="0059210A" w:rsidP="0059210A">
      <w:pPr>
        <w:keepNext/>
        <w:keepLines/>
        <w:rPr>
          <w:b/>
          <w:noProof/>
        </w:rPr>
      </w:pPr>
    </w:p>
    <w:p w14:paraId="29C3CEC2" w14:textId="77777777" w:rsidR="0059210A" w:rsidRDefault="0059210A" w:rsidP="0059210A">
      <w:pPr>
        <w:keepNext/>
        <w:keepLines/>
        <w:rPr>
          <w:rFonts w:ascii="Tahoma" w:hAnsi="Tahoma" w:cs="Tahoma"/>
          <w:b/>
          <w:i/>
          <w:noProof/>
          <w:sz w:val="18"/>
          <w:u w:val="single"/>
        </w:rPr>
      </w:pPr>
      <w:r w:rsidRPr="002A3077">
        <w:rPr>
          <w:rFonts w:ascii="Tahoma" w:hAnsi="Tahoma" w:cs="Tahoma"/>
          <w:i/>
          <w:noProof/>
          <w:sz w:val="18"/>
        </w:rPr>
        <w:t xml:space="preserve">Ponudnik </w:t>
      </w:r>
      <w:r w:rsidRPr="002A3077">
        <w:rPr>
          <w:rFonts w:ascii="Tahoma" w:hAnsi="Tahoma" w:cs="Tahoma"/>
          <w:i/>
          <w:noProof/>
          <w:sz w:val="18"/>
          <w:u w:val="single"/>
        </w:rPr>
        <w:t>obrazec</w:t>
      </w:r>
      <w:r w:rsidRPr="002A3077">
        <w:rPr>
          <w:rFonts w:ascii="Tahoma" w:hAnsi="Tahoma" w:cs="Tahoma"/>
          <w:b/>
          <w:i/>
          <w:noProof/>
          <w:sz w:val="18"/>
        </w:rPr>
        <w:t xml:space="preserve"> </w:t>
      </w:r>
      <w:r w:rsidRPr="002A3077">
        <w:rPr>
          <w:rFonts w:ascii="Tahoma" w:hAnsi="Tahoma" w:cs="Tahoma"/>
          <w:i/>
          <w:noProof/>
          <w:sz w:val="18"/>
        </w:rPr>
        <w:t>v okviru sistema e-JN</w:t>
      </w:r>
      <w:r w:rsidRPr="002A3077">
        <w:rPr>
          <w:rFonts w:ascii="Tahoma" w:hAnsi="Tahoma" w:cs="Tahoma"/>
          <w:b/>
          <w:i/>
          <w:noProof/>
          <w:sz w:val="18"/>
        </w:rPr>
        <w:t xml:space="preserve"> </w:t>
      </w:r>
      <w:r w:rsidRPr="002A3077">
        <w:rPr>
          <w:rFonts w:ascii="Tahoma" w:hAnsi="Tahoma" w:cs="Tahoma"/>
          <w:b/>
          <w:i/>
          <w:noProof/>
          <w:sz w:val="18"/>
          <w:u w:val="single"/>
        </w:rPr>
        <w:t>naloži v Razdelek »DOKUMENTI«, del »Ostale priloge«!!!</w:t>
      </w:r>
    </w:p>
    <w:p w14:paraId="1ABCD191" w14:textId="77777777" w:rsidR="008506C5" w:rsidRDefault="008506C5" w:rsidP="008506C5">
      <w:pPr>
        <w:jc w:val="both"/>
        <w:rPr>
          <w:rFonts w:ascii="Tahoma" w:hAnsi="Tahoma" w:cs="Tahoma"/>
          <w:b/>
        </w:rPr>
      </w:pPr>
    </w:p>
    <w:p w14:paraId="58C0608C" w14:textId="77777777" w:rsidR="008506C5" w:rsidRDefault="008506C5" w:rsidP="008506C5">
      <w:pPr>
        <w:jc w:val="both"/>
        <w:rPr>
          <w:rFonts w:ascii="Tahoma" w:hAnsi="Tahoma" w:cs="Tahoma"/>
          <w:b/>
        </w:rPr>
      </w:pPr>
    </w:p>
    <w:p w14:paraId="6744AF87" w14:textId="3EB6E468" w:rsidR="008506C5" w:rsidRDefault="008506C5" w:rsidP="008506C5">
      <w:pPr>
        <w:jc w:val="both"/>
        <w:rPr>
          <w:rFonts w:ascii="Tahoma" w:hAnsi="Tahoma" w:cs="Tahoma"/>
          <w:b/>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8506C5" w:rsidRPr="0096213F" w14:paraId="50F399A6" w14:textId="77777777" w:rsidTr="00BC21E7">
        <w:tc>
          <w:tcPr>
            <w:tcW w:w="599" w:type="dxa"/>
            <w:tcBorders>
              <w:top w:val="single" w:sz="4" w:space="0" w:color="auto"/>
              <w:bottom w:val="single" w:sz="4" w:space="0" w:color="auto"/>
              <w:right w:val="nil"/>
            </w:tcBorders>
          </w:tcPr>
          <w:p w14:paraId="02A5CD61" w14:textId="77777777" w:rsidR="008506C5" w:rsidRPr="0055524E" w:rsidRDefault="008506C5" w:rsidP="00BC21E7">
            <w:pPr>
              <w:jc w:val="right"/>
              <w:rPr>
                <w:rFonts w:ascii="Tahoma" w:hAnsi="Tahoma" w:cs="Tahoma"/>
              </w:rPr>
            </w:pPr>
            <w:r w:rsidRPr="0055524E">
              <w:rPr>
                <w:rFonts w:ascii="Tahoma" w:hAnsi="Tahoma" w:cs="Tahoma"/>
              </w:rPr>
              <w:lastRenderedPageBreak/>
              <w:t xml:space="preserve">      </w:t>
            </w:r>
          </w:p>
        </w:tc>
        <w:tc>
          <w:tcPr>
            <w:tcW w:w="7653" w:type="dxa"/>
            <w:tcBorders>
              <w:top w:val="single" w:sz="4" w:space="0" w:color="auto"/>
              <w:left w:val="nil"/>
              <w:bottom w:val="single" w:sz="4" w:space="0" w:color="auto"/>
            </w:tcBorders>
          </w:tcPr>
          <w:p w14:paraId="2DC4AA54" w14:textId="38C030B1" w:rsidR="008506C5" w:rsidRPr="006830F3" w:rsidRDefault="008506C5" w:rsidP="00BC21E7">
            <w:pPr>
              <w:rPr>
                <w:rFonts w:ascii="Tahoma" w:hAnsi="Tahoma" w:cs="Tahoma"/>
                <w:highlight w:val="yellow"/>
              </w:rPr>
            </w:pPr>
            <w:r>
              <w:rPr>
                <w:rFonts w:ascii="Tahoma" w:hAnsi="Tahoma" w:cs="Tahoma"/>
              </w:rPr>
              <w:t xml:space="preserve">SEZNAM KADRA  </w:t>
            </w:r>
            <w:r w:rsidR="0059210A">
              <w:rPr>
                <w:rFonts w:ascii="Tahoma" w:hAnsi="Tahoma" w:cs="Tahoma"/>
              </w:rPr>
              <w:t>- za sklop 1</w:t>
            </w:r>
          </w:p>
        </w:tc>
        <w:tc>
          <w:tcPr>
            <w:tcW w:w="912" w:type="dxa"/>
            <w:tcBorders>
              <w:top w:val="single" w:sz="4" w:space="0" w:color="auto"/>
              <w:bottom w:val="single" w:sz="4" w:space="0" w:color="auto"/>
              <w:right w:val="nil"/>
            </w:tcBorders>
          </w:tcPr>
          <w:p w14:paraId="6CC712CF" w14:textId="77777777" w:rsidR="008506C5" w:rsidRPr="0096213F" w:rsidRDefault="008506C5" w:rsidP="00BC21E7">
            <w:pPr>
              <w:jc w:val="right"/>
              <w:rPr>
                <w:rFonts w:ascii="Tahoma" w:hAnsi="Tahoma" w:cs="Tahoma"/>
                <w:b/>
              </w:rPr>
            </w:pPr>
            <w:r>
              <w:rPr>
                <w:rFonts w:ascii="Tahoma" w:hAnsi="Tahoma" w:cs="Tahoma"/>
                <w:b/>
                <w:i/>
              </w:rPr>
              <w:t>P</w:t>
            </w:r>
            <w:r w:rsidRPr="0096213F">
              <w:rPr>
                <w:rFonts w:ascii="Tahoma" w:hAnsi="Tahoma" w:cs="Tahoma"/>
                <w:b/>
                <w:i/>
              </w:rPr>
              <w:t xml:space="preserve">riloga </w:t>
            </w:r>
          </w:p>
        </w:tc>
        <w:tc>
          <w:tcPr>
            <w:tcW w:w="551" w:type="dxa"/>
            <w:tcBorders>
              <w:top w:val="single" w:sz="4" w:space="0" w:color="auto"/>
              <w:left w:val="nil"/>
              <w:bottom w:val="single" w:sz="4" w:space="0" w:color="auto"/>
            </w:tcBorders>
          </w:tcPr>
          <w:p w14:paraId="2C298C2E" w14:textId="64026F00" w:rsidR="008506C5" w:rsidRPr="0096213F" w:rsidRDefault="008506C5" w:rsidP="00BC21E7">
            <w:pPr>
              <w:rPr>
                <w:rFonts w:ascii="Tahoma" w:hAnsi="Tahoma" w:cs="Tahoma"/>
                <w:b/>
                <w:i/>
              </w:rPr>
            </w:pPr>
            <w:r>
              <w:rPr>
                <w:rFonts w:ascii="Tahoma" w:hAnsi="Tahoma" w:cs="Tahoma"/>
                <w:b/>
                <w:i/>
              </w:rPr>
              <w:t>11</w:t>
            </w:r>
          </w:p>
        </w:tc>
      </w:tr>
    </w:tbl>
    <w:p w14:paraId="2C5A6673" w14:textId="77777777" w:rsidR="008506C5" w:rsidRDefault="008506C5" w:rsidP="008506C5">
      <w:pPr>
        <w:widowControl w:val="0"/>
        <w:jc w:val="both"/>
        <w:rPr>
          <w:rFonts w:ascii="Tahoma" w:hAnsi="Tahoma" w:cs="Tahoma"/>
        </w:rPr>
      </w:pPr>
    </w:p>
    <w:p w14:paraId="1250A5ED" w14:textId="60A767C3" w:rsidR="008506C5" w:rsidRDefault="0059210A" w:rsidP="008506C5">
      <w:pPr>
        <w:rPr>
          <w:rFonts w:ascii="Tahoma" w:hAnsi="Tahoma" w:cs="Tahoma"/>
          <w:b/>
        </w:rPr>
      </w:pPr>
      <w:r w:rsidRPr="0059210A">
        <w:rPr>
          <w:rFonts w:ascii="Tahoma" w:hAnsi="Tahoma" w:cs="Tahoma"/>
          <w:b/>
          <w:noProof/>
        </w:rPr>
        <w:t>VKS-6/25-»Dobava sezonskega cvetja, trajnic in substratov ter dendrološkega materiala«</w:t>
      </w:r>
    </w:p>
    <w:p w14:paraId="3AFA1E62" w14:textId="77777777" w:rsidR="008506C5" w:rsidRPr="004649C0" w:rsidRDefault="008506C5" w:rsidP="008506C5">
      <w:pPr>
        <w:rPr>
          <w:rFonts w:ascii="Tahoma" w:hAnsi="Tahoma" w:cs="Tahoma"/>
          <w:b/>
        </w:rPr>
      </w:pPr>
      <w:r w:rsidRPr="004649C0">
        <w:rPr>
          <w:rFonts w:ascii="Tahoma" w:hAnsi="Tahoma" w:cs="Tahoma"/>
          <w:b/>
        </w:rPr>
        <w:t xml:space="preserve">Seznam </w:t>
      </w:r>
      <w:r>
        <w:rPr>
          <w:rFonts w:ascii="Tahoma" w:hAnsi="Tahoma" w:cs="Tahoma"/>
          <w:b/>
        </w:rPr>
        <w:t xml:space="preserve">delavcev, ki jih zagotavlja </w:t>
      </w:r>
      <w:r w:rsidRPr="004649C0">
        <w:rPr>
          <w:rFonts w:ascii="Tahoma" w:hAnsi="Tahoma" w:cs="Tahoma"/>
          <w:b/>
        </w:rPr>
        <w:t>ponudnik</w:t>
      </w:r>
      <w:r>
        <w:rPr>
          <w:rFonts w:ascii="Tahoma" w:hAnsi="Tahoma" w:cs="Tahoma"/>
          <w:b/>
        </w:rPr>
        <w:t>:</w:t>
      </w:r>
    </w:p>
    <w:p w14:paraId="286C72AA" w14:textId="77777777" w:rsidR="008506C5" w:rsidRDefault="008506C5" w:rsidP="008506C5">
      <w:pPr>
        <w:rPr>
          <w:rFonts w:ascii="Tahoma" w:hAnsi="Tahoma" w:cs="Tahoma"/>
          <w:b/>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835"/>
        <w:gridCol w:w="2032"/>
        <w:gridCol w:w="2032"/>
        <w:gridCol w:w="2032"/>
      </w:tblGrid>
      <w:tr w:rsidR="008506C5" w:rsidRPr="007A39C4" w14:paraId="58E03D12" w14:textId="77777777" w:rsidTr="00BC21E7">
        <w:tc>
          <w:tcPr>
            <w:tcW w:w="675" w:type="dxa"/>
            <w:shd w:val="clear" w:color="auto" w:fill="auto"/>
          </w:tcPr>
          <w:p w14:paraId="6377AE29" w14:textId="77777777" w:rsidR="008506C5" w:rsidRPr="007A39C4" w:rsidRDefault="008506C5" w:rsidP="00BC21E7">
            <w:pPr>
              <w:rPr>
                <w:rFonts w:ascii="Tahoma" w:hAnsi="Tahoma" w:cs="Tahoma"/>
                <w:b/>
              </w:rPr>
            </w:pPr>
            <w:r w:rsidRPr="007A39C4">
              <w:rPr>
                <w:rFonts w:ascii="Tahoma" w:hAnsi="Tahoma" w:cs="Tahoma"/>
                <w:b/>
              </w:rPr>
              <w:t>Zap. št.</w:t>
            </w:r>
          </w:p>
        </w:tc>
        <w:tc>
          <w:tcPr>
            <w:tcW w:w="2835" w:type="dxa"/>
            <w:shd w:val="clear" w:color="auto" w:fill="auto"/>
          </w:tcPr>
          <w:p w14:paraId="016142E6" w14:textId="77777777" w:rsidR="008506C5" w:rsidRPr="007A39C4" w:rsidRDefault="008506C5" w:rsidP="00BC21E7">
            <w:pPr>
              <w:rPr>
                <w:rFonts w:ascii="Tahoma" w:hAnsi="Tahoma" w:cs="Tahoma"/>
                <w:b/>
              </w:rPr>
            </w:pPr>
            <w:r w:rsidRPr="007A39C4">
              <w:rPr>
                <w:rFonts w:ascii="Tahoma" w:hAnsi="Tahoma" w:cs="Tahoma"/>
                <w:b/>
              </w:rPr>
              <w:t>Ime in priimek</w:t>
            </w:r>
          </w:p>
        </w:tc>
        <w:tc>
          <w:tcPr>
            <w:tcW w:w="2032" w:type="dxa"/>
            <w:shd w:val="clear" w:color="auto" w:fill="auto"/>
          </w:tcPr>
          <w:p w14:paraId="0B502988" w14:textId="77777777" w:rsidR="008506C5" w:rsidRPr="007A39C4" w:rsidRDefault="008506C5" w:rsidP="00BC21E7">
            <w:pPr>
              <w:rPr>
                <w:rFonts w:ascii="Tahoma" w:hAnsi="Tahoma" w:cs="Tahoma"/>
                <w:b/>
              </w:rPr>
            </w:pPr>
            <w:r w:rsidRPr="007A39C4">
              <w:rPr>
                <w:rFonts w:ascii="Tahoma" w:hAnsi="Tahoma" w:cs="Tahoma"/>
                <w:b/>
              </w:rPr>
              <w:t xml:space="preserve">Izobrazba </w:t>
            </w:r>
          </w:p>
        </w:tc>
        <w:tc>
          <w:tcPr>
            <w:tcW w:w="2032" w:type="dxa"/>
            <w:shd w:val="clear" w:color="auto" w:fill="auto"/>
          </w:tcPr>
          <w:p w14:paraId="1D55EDD2" w14:textId="77777777" w:rsidR="008506C5" w:rsidRPr="007A39C4" w:rsidRDefault="008506C5" w:rsidP="00BC21E7">
            <w:pPr>
              <w:rPr>
                <w:rFonts w:ascii="Tahoma" w:hAnsi="Tahoma" w:cs="Tahoma"/>
                <w:b/>
              </w:rPr>
            </w:pPr>
            <w:r w:rsidRPr="007A39C4">
              <w:rPr>
                <w:rFonts w:ascii="Tahoma" w:hAnsi="Tahoma" w:cs="Tahoma"/>
                <w:b/>
              </w:rPr>
              <w:t xml:space="preserve">Delodajalec </w:t>
            </w:r>
          </w:p>
        </w:tc>
        <w:tc>
          <w:tcPr>
            <w:tcW w:w="2032" w:type="dxa"/>
            <w:shd w:val="clear" w:color="auto" w:fill="auto"/>
          </w:tcPr>
          <w:p w14:paraId="0491651A" w14:textId="77777777" w:rsidR="008506C5" w:rsidRPr="007A39C4" w:rsidRDefault="008506C5" w:rsidP="00BC21E7">
            <w:pPr>
              <w:rPr>
                <w:rFonts w:ascii="Tahoma" w:hAnsi="Tahoma" w:cs="Tahoma"/>
                <w:b/>
              </w:rPr>
            </w:pPr>
            <w:r w:rsidRPr="007A39C4">
              <w:rPr>
                <w:rFonts w:ascii="Tahoma" w:hAnsi="Tahoma" w:cs="Tahoma"/>
                <w:b/>
              </w:rPr>
              <w:t>Delovno mesto</w:t>
            </w:r>
          </w:p>
        </w:tc>
      </w:tr>
      <w:tr w:rsidR="008506C5" w:rsidRPr="007A39C4" w14:paraId="3858DAE8" w14:textId="77777777" w:rsidTr="00BC21E7">
        <w:tc>
          <w:tcPr>
            <w:tcW w:w="675" w:type="dxa"/>
            <w:shd w:val="clear" w:color="auto" w:fill="auto"/>
          </w:tcPr>
          <w:p w14:paraId="2D93BA96" w14:textId="77777777" w:rsidR="008506C5" w:rsidRPr="007A39C4" w:rsidRDefault="008506C5" w:rsidP="00BC21E7">
            <w:pPr>
              <w:jc w:val="center"/>
              <w:rPr>
                <w:rFonts w:ascii="Tahoma" w:hAnsi="Tahoma" w:cs="Tahoma"/>
                <w:b/>
              </w:rPr>
            </w:pPr>
          </w:p>
          <w:p w14:paraId="1769E2F6" w14:textId="77777777" w:rsidR="008506C5" w:rsidRPr="007A39C4" w:rsidRDefault="008506C5" w:rsidP="00BC21E7">
            <w:pPr>
              <w:jc w:val="center"/>
              <w:rPr>
                <w:rFonts w:ascii="Tahoma" w:hAnsi="Tahoma" w:cs="Tahoma"/>
                <w:b/>
              </w:rPr>
            </w:pPr>
            <w:r>
              <w:rPr>
                <w:rFonts w:ascii="Tahoma" w:hAnsi="Tahoma" w:cs="Tahoma"/>
                <w:b/>
              </w:rPr>
              <w:t>1.</w:t>
            </w:r>
          </w:p>
        </w:tc>
        <w:tc>
          <w:tcPr>
            <w:tcW w:w="2835" w:type="dxa"/>
            <w:shd w:val="clear" w:color="auto" w:fill="auto"/>
          </w:tcPr>
          <w:p w14:paraId="5434C25F" w14:textId="77777777" w:rsidR="008506C5" w:rsidRPr="007A39C4" w:rsidRDefault="008506C5" w:rsidP="00BC21E7">
            <w:pPr>
              <w:rPr>
                <w:rFonts w:ascii="Tahoma" w:hAnsi="Tahoma" w:cs="Tahoma"/>
                <w:b/>
              </w:rPr>
            </w:pPr>
          </w:p>
        </w:tc>
        <w:tc>
          <w:tcPr>
            <w:tcW w:w="2032" w:type="dxa"/>
            <w:shd w:val="clear" w:color="auto" w:fill="auto"/>
          </w:tcPr>
          <w:p w14:paraId="07118989" w14:textId="77777777" w:rsidR="008506C5" w:rsidRPr="00766B44" w:rsidRDefault="008506C5" w:rsidP="00BC21E7">
            <w:pPr>
              <w:rPr>
                <w:color w:val="1F497D"/>
              </w:rPr>
            </w:pPr>
          </w:p>
        </w:tc>
        <w:tc>
          <w:tcPr>
            <w:tcW w:w="2032" w:type="dxa"/>
            <w:shd w:val="clear" w:color="auto" w:fill="auto"/>
          </w:tcPr>
          <w:p w14:paraId="46D60A23" w14:textId="77777777" w:rsidR="008506C5" w:rsidRPr="007A39C4" w:rsidRDefault="008506C5" w:rsidP="00BC21E7">
            <w:pPr>
              <w:rPr>
                <w:rFonts w:ascii="Tahoma" w:hAnsi="Tahoma" w:cs="Tahoma"/>
                <w:b/>
              </w:rPr>
            </w:pPr>
          </w:p>
        </w:tc>
        <w:tc>
          <w:tcPr>
            <w:tcW w:w="2032" w:type="dxa"/>
            <w:shd w:val="clear" w:color="auto" w:fill="auto"/>
          </w:tcPr>
          <w:p w14:paraId="1C4FB17D" w14:textId="77777777" w:rsidR="008506C5" w:rsidRPr="007A39C4" w:rsidRDefault="008506C5" w:rsidP="00BC21E7">
            <w:pPr>
              <w:rPr>
                <w:rFonts w:ascii="Tahoma" w:hAnsi="Tahoma" w:cs="Tahoma"/>
                <w:b/>
              </w:rPr>
            </w:pPr>
          </w:p>
        </w:tc>
      </w:tr>
      <w:tr w:rsidR="008506C5" w:rsidRPr="007A39C4" w14:paraId="0B0C4A32" w14:textId="77777777" w:rsidTr="00BC21E7">
        <w:tc>
          <w:tcPr>
            <w:tcW w:w="675" w:type="dxa"/>
            <w:shd w:val="clear" w:color="auto" w:fill="auto"/>
          </w:tcPr>
          <w:p w14:paraId="43D2CF99" w14:textId="77777777" w:rsidR="008506C5" w:rsidRPr="007A39C4" w:rsidRDefault="008506C5" w:rsidP="00BC21E7">
            <w:pPr>
              <w:jc w:val="center"/>
              <w:rPr>
                <w:rFonts w:ascii="Tahoma" w:hAnsi="Tahoma" w:cs="Tahoma"/>
                <w:b/>
              </w:rPr>
            </w:pPr>
          </w:p>
          <w:p w14:paraId="0972E7D8" w14:textId="77777777" w:rsidR="008506C5" w:rsidRPr="007A39C4" w:rsidRDefault="008506C5" w:rsidP="00BC21E7">
            <w:pPr>
              <w:jc w:val="center"/>
              <w:rPr>
                <w:rFonts w:ascii="Tahoma" w:hAnsi="Tahoma" w:cs="Tahoma"/>
                <w:b/>
              </w:rPr>
            </w:pPr>
            <w:r>
              <w:rPr>
                <w:rFonts w:ascii="Tahoma" w:hAnsi="Tahoma" w:cs="Tahoma"/>
                <w:b/>
              </w:rPr>
              <w:t>2.</w:t>
            </w:r>
          </w:p>
        </w:tc>
        <w:tc>
          <w:tcPr>
            <w:tcW w:w="2835" w:type="dxa"/>
            <w:shd w:val="clear" w:color="auto" w:fill="auto"/>
          </w:tcPr>
          <w:p w14:paraId="1834F2FB" w14:textId="77777777" w:rsidR="008506C5" w:rsidRPr="007A39C4" w:rsidRDefault="008506C5" w:rsidP="00BC21E7">
            <w:pPr>
              <w:rPr>
                <w:rFonts w:ascii="Tahoma" w:hAnsi="Tahoma" w:cs="Tahoma"/>
                <w:b/>
              </w:rPr>
            </w:pPr>
          </w:p>
        </w:tc>
        <w:tc>
          <w:tcPr>
            <w:tcW w:w="2032" w:type="dxa"/>
            <w:shd w:val="clear" w:color="auto" w:fill="auto"/>
          </w:tcPr>
          <w:p w14:paraId="425A52C9" w14:textId="77777777" w:rsidR="008506C5" w:rsidRPr="00766B44" w:rsidRDefault="008506C5" w:rsidP="00BC21E7">
            <w:pPr>
              <w:rPr>
                <w:color w:val="1F497D"/>
              </w:rPr>
            </w:pPr>
          </w:p>
        </w:tc>
        <w:tc>
          <w:tcPr>
            <w:tcW w:w="2032" w:type="dxa"/>
            <w:shd w:val="clear" w:color="auto" w:fill="auto"/>
          </w:tcPr>
          <w:p w14:paraId="1E26CD6D" w14:textId="77777777" w:rsidR="008506C5" w:rsidRPr="007A39C4" w:rsidRDefault="008506C5" w:rsidP="00BC21E7">
            <w:pPr>
              <w:rPr>
                <w:rFonts w:ascii="Tahoma" w:hAnsi="Tahoma" w:cs="Tahoma"/>
                <w:b/>
              </w:rPr>
            </w:pPr>
          </w:p>
        </w:tc>
        <w:tc>
          <w:tcPr>
            <w:tcW w:w="2032" w:type="dxa"/>
            <w:shd w:val="clear" w:color="auto" w:fill="auto"/>
          </w:tcPr>
          <w:p w14:paraId="51A3915C" w14:textId="77777777" w:rsidR="008506C5" w:rsidRPr="007A39C4" w:rsidRDefault="008506C5" w:rsidP="00BC21E7">
            <w:pPr>
              <w:rPr>
                <w:rFonts w:ascii="Tahoma" w:hAnsi="Tahoma" w:cs="Tahoma"/>
                <w:b/>
              </w:rPr>
            </w:pPr>
          </w:p>
        </w:tc>
      </w:tr>
      <w:tr w:rsidR="008506C5" w:rsidRPr="007A39C4" w14:paraId="07D16CC9" w14:textId="77777777" w:rsidTr="00BC21E7">
        <w:tc>
          <w:tcPr>
            <w:tcW w:w="675" w:type="dxa"/>
            <w:shd w:val="clear" w:color="auto" w:fill="auto"/>
          </w:tcPr>
          <w:p w14:paraId="7187167C" w14:textId="77777777" w:rsidR="008506C5" w:rsidRPr="007A39C4" w:rsidRDefault="008506C5" w:rsidP="00BC21E7">
            <w:pPr>
              <w:jc w:val="center"/>
              <w:rPr>
                <w:rFonts w:ascii="Tahoma" w:hAnsi="Tahoma" w:cs="Tahoma"/>
                <w:b/>
              </w:rPr>
            </w:pPr>
            <w:r>
              <w:rPr>
                <w:rFonts w:ascii="Tahoma" w:hAnsi="Tahoma" w:cs="Tahoma"/>
                <w:b/>
              </w:rPr>
              <w:t>3.</w:t>
            </w:r>
          </w:p>
          <w:p w14:paraId="66768755" w14:textId="77777777" w:rsidR="008506C5" w:rsidRPr="007A39C4" w:rsidRDefault="008506C5" w:rsidP="00BC21E7">
            <w:pPr>
              <w:jc w:val="center"/>
              <w:rPr>
                <w:rFonts w:ascii="Tahoma" w:hAnsi="Tahoma" w:cs="Tahoma"/>
                <w:b/>
              </w:rPr>
            </w:pPr>
          </w:p>
        </w:tc>
        <w:tc>
          <w:tcPr>
            <w:tcW w:w="2835" w:type="dxa"/>
            <w:shd w:val="clear" w:color="auto" w:fill="auto"/>
          </w:tcPr>
          <w:p w14:paraId="6C32C47B" w14:textId="77777777" w:rsidR="008506C5" w:rsidRPr="007A39C4" w:rsidRDefault="008506C5" w:rsidP="00BC21E7">
            <w:pPr>
              <w:rPr>
                <w:rFonts w:ascii="Tahoma" w:hAnsi="Tahoma" w:cs="Tahoma"/>
                <w:b/>
              </w:rPr>
            </w:pPr>
          </w:p>
        </w:tc>
        <w:tc>
          <w:tcPr>
            <w:tcW w:w="2032" w:type="dxa"/>
            <w:shd w:val="clear" w:color="auto" w:fill="auto"/>
          </w:tcPr>
          <w:p w14:paraId="72A8A581" w14:textId="77777777" w:rsidR="008506C5" w:rsidRPr="00766B44" w:rsidRDefault="008506C5" w:rsidP="00BC21E7">
            <w:pPr>
              <w:rPr>
                <w:color w:val="1F497D"/>
              </w:rPr>
            </w:pPr>
          </w:p>
        </w:tc>
        <w:tc>
          <w:tcPr>
            <w:tcW w:w="2032" w:type="dxa"/>
            <w:shd w:val="clear" w:color="auto" w:fill="auto"/>
          </w:tcPr>
          <w:p w14:paraId="4AE24BC3" w14:textId="77777777" w:rsidR="008506C5" w:rsidRPr="007A39C4" w:rsidRDefault="008506C5" w:rsidP="00BC21E7">
            <w:pPr>
              <w:rPr>
                <w:rFonts w:ascii="Tahoma" w:hAnsi="Tahoma" w:cs="Tahoma"/>
                <w:b/>
              </w:rPr>
            </w:pPr>
          </w:p>
        </w:tc>
        <w:tc>
          <w:tcPr>
            <w:tcW w:w="2032" w:type="dxa"/>
            <w:shd w:val="clear" w:color="auto" w:fill="auto"/>
          </w:tcPr>
          <w:p w14:paraId="66814217" w14:textId="77777777" w:rsidR="008506C5" w:rsidRPr="007A39C4" w:rsidRDefault="008506C5" w:rsidP="00BC21E7">
            <w:pPr>
              <w:rPr>
                <w:rFonts w:ascii="Tahoma" w:hAnsi="Tahoma" w:cs="Tahoma"/>
                <w:b/>
              </w:rPr>
            </w:pPr>
          </w:p>
        </w:tc>
      </w:tr>
      <w:tr w:rsidR="008506C5" w:rsidRPr="007A39C4" w14:paraId="2E4D3CE8" w14:textId="77777777" w:rsidTr="00BC21E7">
        <w:tc>
          <w:tcPr>
            <w:tcW w:w="675" w:type="dxa"/>
            <w:shd w:val="clear" w:color="auto" w:fill="auto"/>
          </w:tcPr>
          <w:p w14:paraId="08471B3D" w14:textId="77777777" w:rsidR="008506C5" w:rsidRPr="007A39C4" w:rsidRDefault="008506C5" w:rsidP="00BC21E7">
            <w:pPr>
              <w:jc w:val="center"/>
              <w:rPr>
                <w:rFonts w:ascii="Tahoma" w:hAnsi="Tahoma" w:cs="Tahoma"/>
                <w:b/>
              </w:rPr>
            </w:pPr>
          </w:p>
          <w:p w14:paraId="2AEC99D3" w14:textId="77777777" w:rsidR="008506C5" w:rsidRPr="007A39C4" w:rsidRDefault="008506C5" w:rsidP="00BC21E7">
            <w:pPr>
              <w:jc w:val="center"/>
              <w:rPr>
                <w:rFonts w:ascii="Tahoma" w:hAnsi="Tahoma" w:cs="Tahoma"/>
                <w:b/>
              </w:rPr>
            </w:pPr>
            <w:r>
              <w:rPr>
                <w:rFonts w:ascii="Tahoma" w:hAnsi="Tahoma" w:cs="Tahoma"/>
                <w:b/>
              </w:rPr>
              <w:t>4.</w:t>
            </w:r>
          </w:p>
        </w:tc>
        <w:tc>
          <w:tcPr>
            <w:tcW w:w="2835" w:type="dxa"/>
            <w:shd w:val="clear" w:color="auto" w:fill="auto"/>
          </w:tcPr>
          <w:p w14:paraId="51D60300" w14:textId="77777777" w:rsidR="008506C5" w:rsidRPr="007A39C4" w:rsidRDefault="008506C5" w:rsidP="00BC21E7">
            <w:pPr>
              <w:rPr>
                <w:rFonts w:ascii="Tahoma" w:hAnsi="Tahoma" w:cs="Tahoma"/>
                <w:b/>
              </w:rPr>
            </w:pPr>
          </w:p>
        </w:tc>
        <w:tc>
          <w:tcPr>
            <w:tcW w:w="2032" w:type="dxa"/>
            <w:shd w:val="clear" w:color="auto" w:fill="auto"/>
          </w:tcPr>
          <w:p w14:paraId="1A3DFE8E" w14:textId="77777777" w:rsidR="008506C5" w:rsidRPr="00766B44" w:rsidRDefault="008506C5" w:rsidP="00BC21E7">
            <w:pPr>
              <w:rPr>
                <w:color w:val="1F497D"/>
              </w:rPr>
            </w:pPr>
          </w:p>
        </w:tc>
        <w:tc>
          <w:tcPr>
            <w:tcW w:w="2032" w:type="dxa"/>
            <w:shd w:val="clear" w:color="auto" w:fill="auto"/>
          </w:tcPr>
          <w:p w14:paraId="575B421C" w14:textId="77777777" w:rsidR="008506C5" w:rsidRPr="007A39C4" w:rsidRDefault="008506C5" w:rsidP="00BC21E7">
            <w:pPr>
              <w:rPr>
                <w:rFonts w:ascii="Tahoma" w:hAnsi="Tahoma" w:cs="Tahoma"/>
                <w:b/>
              </w:rPr>
            </w:pPr>
          </w:p>
        </w:tc>
        <w:tc>
          <w:tcPr>
            <w:tcW w:w="2032" w:type="dxa"/>
            <w:shd w:val="clear" w:color="auto" w:fill="auto"/>
          </w:tcPr>
          <w:p w14:paraId="630412AC" w14:textId="77777777" w:rsidR="008506C5" w:rsidRPr="007A39C4" w:rsidRDefault="008506C5" w:rsidP="00BC21E7">
            <w:pPr>
              <w:rPr>
                <w:rFonts w:ascii="Tahoma" w:hAnsi="Tahoma" w:cs="Tahoma"/>
                <w:b/>
              </w:rPr>
            </w:pPr>
          </w:p>
        </w:tc>
      </w:tr>
      <w:tr w:rsidR="008506C5" w:rsidRPr="007A39C4" w14:paraId="104A320A" w14:textId="77777777" w:rsidTr="00BC21E7">
        <w:tc>
          <w:tcPr>
            <w:tcW w:w="675" w:type="dxa"/>
            <w:shd w:val="clear" w:color="auto" w:fill="auto"/>
          </w:tcPr>
          <w:p w14:paraId="642663C0" w14:textId="77777777" w:rsidR="008506C5" w:rsidRPr="007A39C4" w:rsidRDefault="008506C5" w:rsidP="00BC21E7">
            <w:pPr>
              <w:jc w:val="center"/>
              <w:rPr>
                <w:rFonts w:ascii="Tahoma" w:hAnsi="Tahoma" w:cs="Tahoma"/>
                <w:b/>
              </w:rPr>
            </w:pPr>
            <w:r>
              <w:rPr>
                <w:rFonts w:ascii="Tahoma" w:hAnsi="Tahoma" w:cs="Tahoma"/>
                <w:b/>
              </w:rPr>
              <w:t>5.</w:t>
            </w:r>
          </w:p>
          <w:p w14:paraId="2FCDA3ED" w14:textId="77777777" w:rsidR="008506C5" w:rsidRPr="007A39C4" w:rsidRDefault="008506C5" w:rsidP="00BC21E7">
            <w:pPr>
              <w:jc w:val="center"/>
              <w:rPr>
                <w:rFonts w:ascii="Tahoma" w:hAnsi="Tahoma" w:cs="Tahoma"/>
                <w:b/>
              </w:rPr>
            </w:pPr>
          </w:p>
        </w:tc>
        <w:tc>
          <w:tcPr>
            <w:tcW w:w="2835" w:type="dxa"/>
            <w:shd w:val="clear" w:color="auto" w:fill="auto"/>
          </w:tcPr>
          <w:p w14:paraId="7F169981" w14:textId="77777777" w:rsidR="008506C5" w:rsidRPr="007A39C4" w:rsidRDefault="008506C5" w:rsidP="00BC21E7">
            <w:pPr>
              <w:rPr>
                <w:rFonts w:ascii="Tahoma" w:hAnsi="Tahoma" w:cs="Tahoma"/>
                <w:b/>
              </w:rPr>
            </w:pPr>
          </w:p>
        </w:tc>
        <w:tc>
          <w:tcPr>
            <w:tcW w:w="2032" w:type="dxa"/>
            <w:shd w:val="clear" w:color="auto" w:fill="auto"/>
          </w:tcPr>
          <w:p w14:paraId="210BE4F9" w14:textId="77777777" w:rsidR="008506C5" w:rsidRPr="00766B44" w:rsidRDefault="008506C5" w:rsidP="00BC21E7">
            <w:pPr>
              <w:rPr>
                <w:color w:val="1F497D"/>
              </w:rPr>
            </w:pPr>
          </w:p>
        </w:tc>
        <w:tc>
          <w:tcPr>
            <w:tcW w:w="2032" w:type="dxa"/>
            <w:shd w:val="clear" w:color="auto" w:fill="auto"/>
          </w:tcPr>
          <w:p w14:paraId="605BE8B7" w14:textId="77777777" w:rsidR="008506C5" w:rsidRPr="007A39C4" w:rsidRDefault="008506C5" w:rsidP="00BC21E7">
            <w:pPr>
              <w:rPr>
                <w:rFonts w:ascii="Tahoma" w:hAnsi="Tahoma" w:cs="Tahoma"/>
                <w:b/>
              </w:rPr>
            </w:pPr>
          </w:p>
        </w:tc>
        <w:tc>
          <w:tcPr>
            <w:tcW w:w="2032" w:type="dxa"/>
            <w:shd w:val="clear" w:color="auto" w:fill="auto"/>
          </w:tcPr>
          <w:p w14:paraId="40FBA087" w14:textId="77777777" w:rsidR="008506C5" w:rsidRPr="007A39C4" w:rsidRDefault="008506C5" w:rsidP="00BC21E7">
            <w:pPr>
              <w:rPr>
                <w:rFonts w:ascii="Tahoma" w:hAnsi="Tahoma" w:cs="Tahoma"/>
                <w:b/>
              </w:rPr>
            </w:pPr>
          </w:p>
        </w:tc>
      </w:tr>
      <w:tr w:rsidR="008506C5" w:rsidRPr="007A39C4" w14:paraId="150496DF" w14:textId="77777777" w:rsidTr="00BC21E7">
        <w:tc>
          <w:tcPr>
            <w:tcW w:w="675" w:type="dxa"/>
            <w:shd w:val="clear" w:color="auto" w:fill="auto"/>
          </w:tcPr>
          <w:p w14:paraId="096E58B1" w14:textId="77777777" w:rsidR="008506C5" w:rsidRPr="007A39C4" w:rsidRDefault="008506C5" w:rsidP="00BC21E7">
            <w:pPr>
              <w:jc w:val="center"/>
              <w:rPr>
                <w:rFonts w:ascii="Tahoma" w:hAnsi="Tahoma" w:cs="Tahoma"/>
                <w:b/>
              </w:rPr>
            </w:pPr>
          </w:p>
          <w:p w14:paraId="694D3479" w14:textId="77777777" w:rsidR="008506C5" w:rsidRPr="007A39C4" w:rsidRDefault="008506C5" w:rsidP="00BC21E7">
            <w:pPr>
              <w:jc w:val="center"/>
              <w:rPr>
                <w:rFonts w:ascii="Tahoma" w:hAnsi="Tahoma" w:cs="Tahoma"/>
                <w:b/>
              </w:rPr>
            </w:pPr>
            <w:r>
              <w:rPr>
                <w:rFonts w:ascii="Tahoma" w:hAnsi="Tahoma" w:cs="Tahoma"/>
                <w:b/>
              </w:rPr>
              <w:t>6.</w:t>
            </w:r>
          </w:p>
        </w:tc>
        <w:tc>
          <w:tcPr>
            <w:tcW w:w="2835" w:type="dxa"/>
            <w:shd w:val="clear" w:color="auto" w:fill="auto"/>
          </w:tcPr>
          <w:p w14:paraId="51E2EC4F" w14:textId="77777777" w:rsidR="008506C5" w:rsidRPr="007A39C4" w:rsidRDefault="008506C5" w:rsidP="00BC21E7">
            <w:pPr>
              <w:rPr>
                <w:rFonts w:ascii="Tahoma" w:hAnsi="Tahoma" w:cs="Tahoma"/>
                <w:b/>
              </w:rPr>
            </w:pPr>
          </w:p>
        </w:tc>
        <w:tc>
          <w:tcPr>
            <w:tcW w:w="2032" w:type="dxa"/>
            <w:shd w:val="clear" w:color="auto" w:fill="auto"/>
          </w:tcPr>
          <w:p w14:paraId="09907130" w14:textId="77777777" w:rsidR="008506C5" w:rsidRPr="00766B44" w:rsidRDefault="008506C5" w:rsidP="00BC21E7">
            <w:pPr>
              <w:rPr>
                <w:color w:val="1F497D"/>
              </w:rPr>
            </w:pPr>
          </w:p>
        </w:tc>
        <w:tc>
          <w:tcPr>
            <w:tcW w:w="2032" w:type="dxa"/>
            <w:shd w:val="clear" w:color="auto" w:fill="auto"/>
          </w:tcPr>
          <w:p w14:paraId="0552F3CA" w14:textId="77777777" w:rsidR="008506C5" w:rsidRPr="007A39C4" w:rsidRDefault="008506C5" w:rsidP="00BC21E7">
            <w:pPr>
              <w:rPr>
                <w:rFonts w:ascii="Tahoma" w:hAnsi="Tahoma" w:cs="Tahoma"/>
                <w:b/>
              </w:rPr>
            </w:pPr>
          </w:p>
        </w:tc>
        <w:tc>
          <w:tcPr>
            <w:tcW w:w="2032" w:type="dxa"/>
            <w:shd w:val="clear" w:color="auto" w:fill="auto"/>
          </w:tcPr>
          <w:p w14:paraId="5A5F4C72" w14:textId="77777777" w:rsidR="008506C5" w:rsidRPr="007A39C4" w:rsidRDefault="008506C5" w:rsidP="00BC21E7">
            <w:pPr>
              <w:rPr>
                <w:rFonts w:ascii="Tahoma" w:hAnsi="Tahoma" w:cs="Tahoma"/>
                <w:b/>
              </w:rPr>
            </w:pPr>
          </w:p>
        </w:tc>
      </w:tr>
      <w:tr w:rsidR="008506C5" w:rsidRPr="007A39C4" w14:paraId="76465BD1" w14:textId="77777777" w:rsidTr="00BC21E7">
        <w:tc>
          <w:tcPr>
            <w:tcW w:w="675" w:type="dxa"/>
            <w:shd w:val="clear" w:color="auto" w:fill="auto"/>
          </w:tcPr>
          <w:p w14:paraId="6C1C9A3D" w14:textId="77777777" w:rsidR="008506C5" w:rsidRPr="007A39C4" w:rsidRDefault="008506C5" w:rsidP="00BC21E7">
            <w:pPr>
              <w:jc w:val="center"/>
              <w:rPr>
                <w:rFonts w:ascii="Tahoma" w:hAnsi="Tahoma" w:cs="Tahoma"/>
                <w:b/>
              </w:rPr>
            </w:pPr>
          </w:p>
          <w:p w14:paraId="2055FCF7" w14:textId="77777777" w:rsidR="008506C5" w:rsidRPr="007A39C4" w:rsidRDefault="008506C5" w:rsidP="00BC21E7">
            <w:pPr>
              <w:jc w:val="center"/>
              <w:rPr>
                <w:rFonts w:ascii="Tahoma" w:hAnsi="Tahoma" w:cs="Tahoma"/>
                <w:b/>
              </w:rPr>
            </w:pPr>
            <w:r>
              <w:rPr>
                <w:rFonts w:ascii="Tahoma" w:hAnsi="Tahoma" w:cs="Tahoma"/>
                <w:b/>
              </w:rPr>
              <w:t>7.</w:t>
            </w:r>
          </w:p>
        </w:tc>
        <w:tc>
          <w:tcPr>
            <w:tcW w:w="2835" w:type="dxa"/>
            <w:shd w:val="clear" w:color="auto" w:fill="auto"/>
          </w:tcPr>
          <w:p w14:paraId="1DD64B4D" w14:textId="77777777" w:rsidR="008506C5" w:rsidRPr="007A39C4" w:rsidRDefault="008506C5" w:rsidP="00BC21E7">
            <w:pPr>
              <w:rPr>
                <w:rFonts w:ascii="Tahoma" w:hAnsi="Tahoma" w:cs="Tahoma"/>
                <w:b/>
              </w:rPr>
            </w:pPr>
          </w:p>
        </w:tc>
        <w:tc>
          <w:tcPr>
            <w:tcW w:w="2032" w:type="dxa"/>
            <w:shd w:val="clear" w:color="auto" w:fill="auto"/>
          </w:tcPr>
          <w:p w14:paraId="41138BF5" w14:textId="77777777" w:rsidR="008506C5" w:rsidRPr="00766B44" w:rsidRDefault="008506C5" w:rsidP="00BC21E7">
            <w:pPr>
              <w:rPr>
                <w:color w:val="1F497D"/>
              </w:rPr>
            </w:pPr>
          </w:p>
        </w:tc>
        <w:tc>
          <w:tcPr>
            <w:tcW w:w="2032" w:type="dxa"/>
            <w:shd w:val="clear" w:color="auto" w:fill="auto"/>
          </w:tcPr>
          <w:p w14:paraId="25ED1EAE" w14:textId="77777777" w:rsidR="008506C5" w:rsidRPr="007A39C4" w:rsidRDefault="008506C5" w:rsidP="00BC21E7">
            <w:pPr>
              <w:rPr>
                <w:rFonts w:ascii="Tahoma" w:hAnsi="Tahoma" w:cs="Tahoma"/>
                <w:b/>
              </w:rPr>
            </w:pPr>
          </w:p>
        </w:tc>
        <w:tc>
          <w:tcPr>
            <w:tcW w:w="2032" w:type="dxa"/>
            <w:shd w:val="clear" w:color="auto" w:fill="auto"/>
          </w:tcPr>
          <w:p w14:paraId="14BEC989" w14:textId="77777777" w:rsidR="008506C5" w:rsidRPr="007A39C4" w:rsidRDefault="008506C5" w:rsidP="00BC21E7">
            <w:pPr>
              <w:rPr>
                <w:rFonts w:ascii="Tahoma" w:hAnsi="Tahoma" w:cs="Tahoma"/>
                <w:b/>
              </w:rPr>
            </w:pPr>
          </w:p>
        </w:tc>
      </w:tr>
      <w:tr w:rsidR="008506C5" w:rsidRPr="007A39C4" w14:paraId="695BFD16" w14:textId="77777777" w:rsidTr="00BC21E7">
        <w:tc>
          <w:tcPr>
            <w:tcW w:w="675" w:type="dxa"/>
            <w:shd w:val="clear" w:color="auto" w:fill="auto"/>
          </w:tcPr>
          <w:p w14:paraId="043D52F8" w14:textId="77777777" w:rsidR="008506C5" w:rsidRPr="007A39C4" w:rsidRDefault="008506C5" w:rsidP="00BC21E7">
            <w:pPr>
              <w:jc w:val="center"/>
              <w:rPr>
                <w:rFonts w:ascii="Tahoma" w:hAnsi="Tahoma" w:cs="Tahoma"/>
                <w:b/>
              </w:rPr>
            </w:pPr>
          </w:p>
          <w:p w14:paraId="3FA4B941" w14:textId="77777777" w:rsidR="008506C5" w:rsidRPr="007A39C4" w:rsidRDefault="008506C5" w:rsidP="00BC21E7">
            <w:pPr>
              <w:jc w:val="center"/>
              <w:rPr>
                <w:rFonts w:ascii="Tahoma" w:hAnsi="Tahoma" w:cs="Tahoma"/>
                <w:b/>
              </w:rPr>
            </w:pPr>
            <w:r>
              <w:rPr>
                <w:rFonts w:ascii="Tahoma" w:hAnsi="Tahoma" w:cs="Tahoma"/>
                <w:b/>
              </w:rPr>
              <w:t>8.</w:t>
            </w:r>
          </w:p>
        </w:tc>
        <w:tc>
          <w:tcPr>
            <w:tcW w:w="2835" w:type="dxa"/>
            <w:shd w:val="clear" w:color="auto" w:fill="auto"/>
          </w:tcPr>
          <w:p w14:paraId="2D63BF31" w14:textId="77777777" w:rsidR="008506C5" w:rsidRPr="007A39C4" w:rsidRDefault="008506C5" w:rsidP="00BC21E7">
            <w:pPr>
              <w:rPr>
                <w:rFonts w:ascii="Tahoma" w:hAnsi="Tahoma" w:cs="Tahoma"/>
                <w:b/>
              </w:rPr>
            </w:pPr>
          </w:p>
        </w:tc>
        <w:tc>
          <w:tcPr>
            <w:tcW w:w="2032" w:type="dxa"/>
            <w:shd w:val="clear" w:color="auto" w:fill="auto"/>
          </w:tcPr>
          <w:p w14:paraId="66AA86B3" w14:textId="77777777" w:rsidR="008506C5" w:rsidRPr="00766B44" w:rsidRDefault="008506C5" w:rsidP="00BC21E7">
            <w:pPr>
              <w:rPr>
                <w:color w:val="1F497D"/>
              </w:rPr>
            </w:pPr>
          </w:p>
        </w:tc>
        <w:tc>
          <w:tcPr>
            <w:tcW w:w="2032" w:type="dxa"/>
            <w:shd w:val="clear" w:color="auto" w:fill="auto"/>
          </w:tcPr>
          <w:p w14:paraId="36FE814E" w14:textId="77777777" w:rsidR="008506C5" w:rsidRPr="007A39C4" w:rsidRDefault="008506C5" w:rsidP="00BC21E7">
            <w:pPr>
              <w:rPr>
                <w:rFonts w:ascii="Tahoma" w:hAnsi="Tahoma" w:cs="Tahoma"/>
                <w:b/>
              </w:rPr>
            </w:pPr>
          </w:p>
        </w:tc>
        <w:tc>
          <w:tcPr>
            <w:tcW w:w="2032" w:type="dxa"/>
            <w:shd w:val="clear" w:color="auto" w:fill="auto"/>
          </w:tcPr>
          <w:p w14:paraId="5CB365FA" w14:textId="77777777" w:rsidR="008506C5" w:rsidRPr="007A39C4" w:rsidRDefault="008506C5" w:rsidP="00BC21E7">
            <w:pPr>
              <w:rPr>
                <w:rFonts w:ascii="Tahoma" w:hAnsi="Tahoma" w:cs="Tahoma"/>
                <w:b/>
              </w:rPr>
            </w:pPr>
          </w:p>
        </w:tc>
      </w:tr>
      <w:tr w:rsidR="008506C5" w:rsidRPr="007A39C4" w14:paraId="65C622D4" w14:textId="77777777" w:rsidTr="00BC21E7">
        <w:tc>
          <w:tcPr>
            <w:tcW w:w="675" w:type="dxa"/>
            <w:shd w:val="clear" w:color="auto" w:fill="auto"/>
          </w:tcPr>
          <w:p w14:paraId="090929F5" w14:textId="77777777" w:rsidR="008506C5" w:rsidRPr="007A39C4" w:rsidRDefault="008506C5" w:rsidP="00BC21E7">
            <w:pPr>
              <w:jc w:val="center"/>
              <w:rPr>
                <w:rFonts w:ascii="Tahoma" w:hAnsi="Tahoma" w:cs="Tahoma"/>
                <w:b/>
              </w:rPr>
            </w:pPr>
            <w:r>
              <w:rPr>
                <w:rFonts w:ascii="Tahoma" w:hAnsi="Tahoma" w:cs="Tahoma"/>
                <w:b/>
              </w:rPr>
              <w:t>9.</w:t>
            </w:r>
          </w:p>
          <w:p w14:paraId="3F9B643C" w14:textId="77777777" w:rsidR="008506C5" w:rsidRPr="007A39C4" w:rsidRDefault="008506C5" w:rsidP="00BC21E7">
            <w:pPr>
              <w:jc w:val="center"/>
              <w:rPr>
                <w:rFonts w:ascii="Tahoma" w:hAnsi="Tahoma" w:cs="Tahoma"/>
                <w:b/>
              </w:rPr>
            </w:pPr>
          </w:p>
        </w:tc>
        <w:tc>
          <w:tcPr>
            <w:tcW w:w="2835" w:type="dxa"/>
            <w:shd w:val="clear" w:color="auto" w:fill="auto"/>
          </w:tcPr>
          <w:p w14:paraId="47612F88" w14:textId="77777777" w:rsidR="008506C5" w:rsidRPr="007A39C4" w:rsidRDefault="008506C5" w:rsidP="00BC21E7">
            <w:pPr>
              <w:rPr>
                <w:rFonts w:ascii="Tahoma" w:hAnsi="Tahoma" w:cs="Tahoma"/>
                <w:b/>
              </w:rPr>
            </w:pPr>
          </w:p>
        </w:tc>
        <w:tc>
          <w:tcPr>
            <w:tcW w:w="2032" w:type="dxa"/>
            <w:shd w:val="clear" w:color="auto" w:fill="auto"/>
          </w:tcPr>
          <w:p w14:paraId="76695729" w14:textId="77777777" w:rsidR="008506C5" w:rsidRPr="00766B44" w:rsidRDefault="008506C5" w:rsidP="00BC21E7">
            <w:pPr>
              <w:rPr>
                <w:color w:val="1F497D"/>
              </w:rPr>
            </w:pPr>
          </w:p>
        </w:tc>
        <w:tc>
          <w:tcPr>
            <w:tcW w:w="2032" w:type="dxa"/>
            <w:shd w:val="clear" w:color="auto" w:fill="auto"/>
          </w:tcPr>
          <w:p w14:paraId="4241A92B" w14:textId="77777777" w:rsidR="008506C5" w:rsidRPr="007A39C4" w:rsidRDefault="008506C5" w:rsidP="00BC21E7">
            <w:pPr>
              <w:rPr>
                <w:rFonts w:ascii="Tahoma" w:hAnsi="Tahoma" w:cs="Tahoma"/>
                <w:b/>
              </w:rPr>
            </w:pPr>
          </w:p>
        </w:tc>
        <w:tc>
          <w:tcPr>
            <w:tcW w:w="2032" w:type="dxa"/>
            <w:shd w:val="clear" w:color="auto" w:fill="auto"/>
          </w:tcPr>
          <w:p w14:paraId="6C03B866" w14:textId="77777777" w:rsidR="008506C5" w:rsidRPr="007A39C4" w:rsidRDefault="008506C5" w:rsidP="00BC21E7">
            <w:pPr>
              <w:rPr>
                <w:rFonts w:ascii="Tahoma" w:hAnsi="Tahoma" w:cs="Tahoma"/>
                <w:b/>
              </w:rPr>
            </w:pPr>
          </w:p>
        </w:tc>
      </w:tr>
      <w:tr w:rsidR="008506C5" w:rsidRPr="007A39C4" w14:paraId="400203D0" w14:textId="77777777" w:rsidTr="00BC21E7">
        <w:tc>
          <w:tcPr>
            <w:tcW w:w="675" w:type="dxa"/>
            <w:shd w:val="clear" w:color="auto" w:fill="auto"/>
          </w:tcPr>
          <w:p w14:paraId="7D330FEE" w14:textId="77777777" w:rsidR="008506C5" w:rsidRPr="007A39C4" w:rsidRDefault="008506C5" w:rsidP="00BC21E7">
            <w:pPr>
              <w:jc w:val="center"/>
              <w:rPr>
                <w:rFonts w:ascii="Tahoma" w:hAnsi="Tahoma" w:cs="Tahoma"/>
                <w:b/>
              </w:rPr>
            </w:pPr>
          </w:p>
          <w:p w14:paraId="2AF71366" w14:textId="77777777" w:rsidR="008506C5" w:rsidRPr="007A39C4" w:rsidRDefault="008506C5" w:rsidP="00BC21E7">
            <w:pPr>
              <w:jc w:val="center"/>
              <w:rPr>
                <w:rFonts w:ascii="Tahoma" w:hAnsi="Tahoma" w:cs="Tahoma"/>
                <w:b/>
              </w:rPr>
            </w:pPr>
            <w:r>
              <w:rPr>
                <w:rFonts w:ascii="Tahoma" w:hAnsi="Tahoma" w:cs="Tahoma"/>
                <w:b/>
              </w:rPr>
              <w:t>10.</w:t>
            </w:r>
          </w:p>
        </w:tc>
        <w:tc>
          <w:tcPr>
            <w:tcW w:w="2835" w:type="dxa"/>
            <w:shd w:val="clear" w:color="auto" w:fill="auto"/>
          </w:tcPr>
          <w:p w14:paraId="63B0064C" w14:textId="77777777" w:rsidR="008506C5" w:rsidRPr="007A39C4" w:rsidRDefault="008506C5" w:rsidP="00BC21E7">
            <w:pPr>
              <w:rPr>
                <w:rFonts w:ascii="Tahoma" w:hAnsi="Tahoma" w:cs="Tahoma"/>
                <w:b/>
              </w:rPr>
            </w:pPr>
          </w:p>
        </w:tc>
        <w:tc>
          <w:tcPr>
            <w:tcW w:w="2032" w:type="dxa"/>
            <w:shd w:val="clear" w:color="auto" w:fill="auto"/>
          </w:tcPr>
          <w:p w14:paraId="72EE6E11" w14:textId="77777777" w:rsidR="008506C5" w:rsidRPr="00766B44" w:rsidRDefault="008506C5" w:rsidP="00BC21E7">
            <w:pPr>
              <w:rPr>
                <w:sz w:val="24"/>
                <w:szCs w:val="24"/>
              </w:rPr>
            </w:pPr>
          </w:p>
        </w:tc>
        <w:tc>
          <w:tcPr>
            <w:tcW w:w="2032" w:type="dxa"/>
            <w:shd w:val="clear" w:color="auto" w:fill="auto"/>
          </w:tcPr>
          <w:p w14:paraId="400187EC" w14:textId="77777777" w:rsidR="008506C5" w:rsidRPr="007A39C4" w:rsidRDefault="008506C5" w:rsidP="00BC21E7">
            <w:pPr>
              <w:rPr>
                <w:rFonts w:ascii="Tahoma" w:hAnsi="Tahoma" w:cs="Tahoma"/>
                <w:b/>
              </w:rPr>
            </w:pPr>
          </w:p>
        </w:tc>
        <w:tc>
          <w:tcPr>
            <w:tcW w:w="2032" w:type="dxa"/>
            <w:shd w:val="clear" w:color="auto" w:fill="auto"/>
          </w:tcPr>
          <w:p w14:paraId="15C84B6B" w14:textId="77777777" w:rsidR="008506C5" w:rsidRPr="007A39C4" w:rsidRDefault="008506C5" w:rsidP="00BC21E7">
            <w:pPr>
              <w:rPr>
                <w:rFonts w:ascii="Tahoma" w:hAnsi="Tahoma" w:cs="Tahoma"/>
                <w:b/>
              </w:rPr>
            </w:pPr>
          </w:p>
        </w:tc>
      </w:tr>
      <w:tr w:rsidR="008506C5" w:rsidRPr="007A39C4" w14:paraId="37A8511D" w14:textId="77777777" w:rsidTr="00BC21E7">
        <w:tc>
          <w:tcPr>
            <w:tcW w:w="675" w:type="dxa"/>
            <w:shd w:val="clear" w:color="auto" w:fill="auto"/>
          </w:tcPr>
          <w:p w14:paraId="28592864" w14:textId="77777777" w:rsidR="008506C5" w:rsidRDefault="008506C5" w:rsidP="00BC21E7">
            <w:pPr>
              <w:rPr>
                <w:rFonts w:ascii="Tahoma" w:hAnsi="Tahoma" w:cs="Tahoma"/>
                <w:b/>
              </w:rPr>
            </w:pPr>
          </w:p>
          <w:p w14:paraId="7F6F5865" w14:textId="77777777" w:rsidR="008506C5" w:rsidRPr="007A39C4" w:rsidRDefault="008506C5" w:rsidP="00BC21E7">
            <w:pPr>
              <w:rPr>
                <w:rFonts w:ascii="Tahoma" w:hAnsi="Tahoma" w:cs="Tahoma"/>
                <w:b/>
              </w:rPr>
            </w:pPr>
          </w:p>
        </w:tc>
        <w:tc>
          <w:tcPr>
            <w:tcW w:w="2835" w:type="dxa"/>
            <w:shd w:val="clear" w:color="auto" w:fill="auto"/>
          </w:tcPr>
          <w:p w14:paraId="6D9F1340" w14:textId="77777777" w:rsidR="008506C5" w:rsidRPr="007A39C4" w:rsidRDefault="008506C5" w:rsidP="00BC21E7">
            <w:pPr>
              <w:rPr>
                <w:rFonts w:ascii="Tahoma" w:hAnsi="Tahoma" w:cs="Tahoma"/>
                <w:b/>
              </w:rPr>
            </w:pPr>
          </w:p>
        </w:tc>
        <w:tc>
          <w:tcPr>
            <w:tcW w:w="2032" w:type="dxa"/>
            <w:shd w:val="clear" w:color="auto" w:fill="auto"/>
          </w:tcPr>
          <w:p w14:paraId="0AB26222" w14:textId="77777777" w:rsidR="008506C5" w:rsidRPr="00766B44" w:rsidRDefault="008506C5" w:rsidP="00BC21E7">
            <w:pPr>
              <w:rPr>
                <w:color w:val="1F497D"/>
              </w:rPr>
            </w:pPr>
          </w:p>
        </w:tc>
        <w:tc>
          <w:tcPr>
            <w:tcW w:w="2032" w:type="dxa"/>
            <w:shd w:val="clear" w:color="auto" w:fill="auto"/>
          </w:tcPr>
          <w:p w14:paraId="786B6AC5" w14:textId="77777777" w:rsidR="008506C5" w:rsidRPr="007A39C4" w:rsidRDefault="008506C5" w:rsidP="00BC21E7">
            <w:pPr>
              <w:rPr>
                <w:rFonts w:ascii="Tahoma" w:hAnsi="Tahoma" w:cs="Tahoma"/>
                <w:b/>
              </w:rPr>
            </w:pPr>
          </w:p>
        </w:tc>
        <w:tc>
          <w:tcPr>
            <w:tcW w:w="2032" w:type="dxa"/>
            <w:shd w:val="clear" w:color="auto" w:fill="auto"/>
          </w:tcPr>
          <w:p w14:paraId="4BEBFF27" w14:textId="77777777" w:rsidR="008506C5" w:rsidRPr="007A39C4" w:rsidRDefault="008506C5" w:rsidP="00BC21E7">
            <w:pPr>
              <w:rPr>
                <w:rFonts w:ascii="Tahoma" w:hAnsi="Tahoma" w:cs="Tahoma"/>
                <w:b/>
              </w:rPr>
            </w:pPr>
          </w:p>
        </w:tc>
      </w:tr>
      <w:tr w:rsidR="008506C5" w:rsidRPr="007A39C4" w14:paraId="5F120E75" w14:textId="77777777" w:rsidTr="00BC21E7">
        <w:tc>
          <w:tcPr>
            <w:tcW w:w="675" w:type="dxa"/>
            <w:shd w:val="clear" w:color="auto" w:fill="auto"/>
          </w:tcPr>
          <w:p w14:paraId="4F3C861F" w14:textId="77777777" w:rsidR="008506C5" w:rsidRDefault="008506C5" w:rsidP="00BC21E7">
            <w:pPr>
              <w:rPr>
                <w:rFonts w:ascii="Tahoma" w:hAnsi="Tahoma" w:cs="Tahoma"/>
                <w:b/>
              </w:rPr>
            </w:pPr>
          </w:p>
          <w:p w14:paraId="5FF24321" w14:textId="77777777" w:rsidR="008506C5" w:rsidRPr="007A39C4" w:rsidRDefault="008506C5" w:rsidP="00BC21E7">
            <w:pPr>
              <w:rPr>
                <w:rFonts w:ascii="Tahoma" w:hAnsi="Tahoma" w:cs="Tahoma"/>
                <w:b/>
              </w:rPr>
            </w:pPr>
          </w:p>
        </w:tc>
        <w:tc>
          <w:tcPr>
            <w:tcW w:w="2835" w:type="dxa"/>
            <w:shd w:val="clear" w:color="auto" w:fill="auto"/>
          </w:tcPr>
          <w:p w14:paraId="6C062A18" w14:textId="77777777" w:rsidR="008506C5" w:rsidRPr="007A39C4" w:rsidRDefault="008506C5" w:rsidP="00BC21E7">
            <w:pPr>
              <w:rPr>
                <w:rFonts w:ascii="Tahoma" w:hAnsi="Tahoma" w:cs="Tahoma"/>
                <w:b/>
              </w:rPr>
            </w:pPr>
          </w:p>
        </w:tc>
        <w:tc>
          <w:tcPr>
            <w:tcW w:w="2032" w:type="dxa"/>
            <w:shd w:val="clear" w:color="auto" w:fill="auto"/>
          </w:tcPr>
          <w:p w14:paraId="4389C425" w14:textId="77777777" w:rsidR="008506C5" w:rsidRPr="00766B44" w:rsidRDefault="008506C5" w:rsidP="00BC21E7">
            <w:pPr>
              <w:rPr>
                <w:color w:val="1F497D"/>
              </w:rPr>
            </w:pPr>
          </w:p>
        </w:tc>
        <w:tc>
          <w:tcPr>
            <w:tcW w:w="2032" w:type="dxa"/>
            <w:shd w:val="clear" w:color="auto" w:fill="auto"/>
          </w:tcPr>
          <w:p w14:paraId="173688CD" w14:textId="77777777" w:rsidR="008506C5" w:rsidRPr="007A39C4" w:rsidRDefault="008506C5" w:rsidP="00BC21E7">
            <w:pPr>
              <w:rPr>
                <w:rFonts w:ascii="Tahoma" w:hAnsi="Tahoma" w:cs="Tahoma"/>
                <w:b/>
              </w:rPr>
            </w:pPr>
          </w:p>
        </w:tc>
        <w:tc>
          <w:tcPr>
            <w:tcW w:w="2032" w:type="dxa"/>
            <w:shd w:val="clear" w:color="auto" w:fill="auto"/>
          </w:tcPr>
          <w:p w14:paraId="222ACD48" w14:textId="77777777" w:rsidR="008506C5" w:rsidRPr="007A39C4" w:rsidRDefault="008506C5" w:rsidP="00BC21E7">
            <w:pPr>
              <w:rPr>
                <w:rFonts w:ascii="Tahoma" w:hAnsi="Tahoma" w:cs="Tahoma"/>
                <w:b/>
              </w:rPr>
            </w:pPr>
          </w:p>
        </w:tc>
      </w:tr>
      <w:tr w:rsidR="008506C5" w:rsidRPr="007A39C4" w14:paraId="31FE343E" w14:textId="77777777" w:rsidTr="00BC21E7">
        <w:tc>
          <w:tcPr>
            <w:tcW w:w="675" w:type="dxa"/>
            <w:shd w:val="clear" w:color="auto" w:fill="auto"/>
          </w:tcPr>
          <w:p w14:paraId="52C18D66" w14:textId="77777777" w:rsidR="008506C5" w:rsidRDefault="008506C5" w:rsidP="00BC21E7">
            <w:pPr>
              <w:rPr>
                <w:rFonts w:ascii="Tahoma" w:hAnsi="Tahoma" w:cs="Tahoma"/>
                <w:b/>
              </w:rPr>
            </w:pPr>
          </w:p>
          <w:p w14:paraId="665A554C" w14:textId="77777777" w:rsidR="008506C5" w:rsidRPr="007A39C4" w:rsidRDefault="008506C5" w:rsidP="00BC21E7">
            <w:pPr>
              <w:rPr>
                <w:rFonts w:ascii="Tahoma" w:hAnsi="Tahoma" w:cs="Tahoma"/>
                <w:b/>
              </w:rPr>
            </w:pPr>
          </w:p>
        </w:tc>
        <w:tc>
          <w:tcPr>
            <w:tcW w:w="2835" w:type="dxa"/>
            <w:shd w:val="clear" w:color="auto" w:fill="auto"/>
          </w:tcPr>
          <w:p w14:paraId="32873D3F" w14:textId="77777777" w:rsidR="008506C5" w:rsidRPr="007A39C4" w:rsidRDefault="008506C5" w:rsidP="00BC21E7">
            <w:pPr>
              <w:rPr>
                <w:rFonts w:ascii="Tahoma" w:hAnsi="Tahoma" w:cs="Tahoma"/>
                <w:b/>
              </w:rPr>
            </w:pPr>
          </w:p>
        </w:tc>
        <w:tc>
          <w:tcPr>
            <w:tcW w:w="2032" w:type="dxa"/>
            <w:shd w:val="clear" w:color="auto" w:fill="auto"/>
          </w:tcPr>
          <w:p w14:paraId="09455E4D" w14:textId="77777777" w:rsidR="008506C5" w:rsidRPr="00766B44" w:rsidRDefault="008506C5" w:rsidP="00BC21E7">
            <w:pPr>
              <w:rPr>
                <w:color w:val="1F497D"/>
              </w:rPr>
            </w:pPr>
          </w:p>
        </w:tc>
        <w:tc>
          <w:tcPr>
            <w:tcW w:w="2032" w:type="dxa"/>
            <w:shd w:val="clear" w:color="auto" w:fill="auto"/>
          </w:tcPr>
          <w:p w14:paraId="453F5D3B" w14:textId="77777777" w:rsidR="008506C5" w:rsidRPr="007A39C4" w:rsidRDefault="008506C5" w:rsidP="00BC21E7">
            <w:pPr>
              <w:rPr>
                <w:rFonts w:ascii="Tahoma" w:hAnsi="Tahoma" w:cs="Tahoma"/>
                <w:b/>
              </w:rPr>
            </w:pPr>
          </w:p>
        </w:tc>
        <w:tc>
          <w:tcPr>
            <w:tcW w:w="2032" w:type="dxa"/>
            <w:shd w:val="clear" w:color="auto" w:fill="auto"/>
          </w:tcPr>
          <w:p w14:paraId="2AE86F2F" w14:textId="77777777" w:rsidR="008506C5" w:rsidRPr="007A39C4" w:rsidRDefault="008506C5" w:rsidP="00BC21E7">
            <w:pPr>
              <w:rPr>
                <w:rFonts w:ascii="Tahoma" w:hAnsi="Tahoma" w:cs="Tahoma"/>
                <w:b/>
              </w:rPr>
            </w:pPr>
          </w:p>
        </w:tc>
      </w:tr>
    </w:tbl>
    <w:p w14:paraId="00270405" w14:textId="77777777" w:rsidR="008506C5" w:rsidRDefault="008506C5" w:rsidP="008506C5">
      <w:pPr>
        <w:pStyle w:val="NavadenTimesNewRoman"/>
        <w:rPr>
          <w:rFonts w:ascii="Tahoma" w:hAnsi="Tahoma" w:cs="Tahoma"/>
          <w:sz w:val="20"/>
        </w:rPr>
      </w:pPr>
    </w:p>
    <w:p w14:paraId="73D1F0F4" w14:textId="77777777" w:rsidR="008506C5" w:rsidRDefault="008506C5" w:rsidP="008506C5">
      <w:pPr>
        <w:pStyle w:val="NavadenTimesNewRoman"/>
        <w:rPr>
          <w:rFonts w:ascii="Tahoma" w:hAnsi="Tahoma" w:cs="Tahoma"/>
          <w:sz w:val="20"/>
        </w:rPr>
      </w:pPr>
    </w:p>
    <w:p w14:paraId="5815C93C" w14:textId="77777777" w:rsidR="008506C5" w:rsidRDefault="008506C5" w:rsidP="008506C5">
      <w:pPr>
        <w:jc w:val="both"/>
        <w:rPr>
          <w:rFonts w:ascii="Tahoma" w:hAnsi="Tahoma" w:cs="Tahoma"/>
          <w:i/>
        </w:rPr>
      </w:pPr>
      <w:r w:rsidRPr="002724D7">
        <w:rPr>
          <w:rFonts w:ascii="Tahoma" w:hAnsi="Tahoma" w:cs="Tahoma"/>
          <w:i/>
        </w:rPr>
        <w:t>Obrazec se po potrebi kopira.</w:t>
      </w:r>
    </w:p>
    <w:p w14:paraId="56D5F01E" w14:textId="77777777" w:rsidR="008506C5" w:rsidRPr="002724D7" w:rsidRDefault="008506C5" w:rsidP="008506C5">
      <w:pPr>
        <w:jc w:val="both"/>
        <w:rPr>
          <w:rFonts w:ascii="Tahoma" w:hAnsi="Tahoma" w:cs="Tahoma"/>
          <w:i/>
        </w:rPr>
      </w:pPr>
    </w:p>
    <w:p w14:paraId="68698943" w14:textId="77777777" w:rsidR="008506C5" w:rsidRDefault="008506C5" w:rsidP="008506C5">
      <w:pPr>
        <w:jc w:val="both"/>
        <w:rPr>
          <w:rFonts w:ascii="Tahoma" w:hAnsi="Tahoma" w:cs="Tahoma"/>
        </w:rPr>
      </w:pPr>
    </w:p>
    <w:p w14:paraId="33C3AB6E" w14:textId="77777777" w:rsidR="008506C5" w:rsidRDefault="008506C5" w:rsidP="008506C5">
      <w:pPr>
        <w:jc w:val="both"/>
        <w:rPr>
          <w:rFonts w:ascii="Tahoma" w:hAnsi="Tahoma" w:cs="Tahoma"/>
        </w:rPr>
      </w:pPr>
    </w:p>
    <w:p w14:paraId="74945780" w14:textId="77777777" w:rsidR="008506C5" w:rsidRDefault="008506C5" w:rsidP="008506C5">
      <w:pPr>
        <w:jc w:val="both"/>
        <w:rPr>
          <w:rFonts w:ascii="Tahoma" w:hAnsi="Tahoma" w:cs="Tahoma"/>
        </w:rPr>
      </w:pPr>
    </w:p>
    <w:p w14:paraId="79EDC0B5" w14:textId="77777777" w:rsidR="008506C5" w:rsidRDefault="008506C5" w:rsidP="008506C5">
      <w:pPr>
        <w:jc w:val="both"/>
        <w:rPr>
          <w:rFonts w:ascii="Tahoma" w:hAnsi="Tahoma" w:cs="Tahoma"/>
        </w:rPr>
      </w:pPr>
    </w:p>
    <w:tbl>
      <w:tblPr>
        <w:tblW w:w="9498" w:type="dxa"/>
        <w:tblInd w:w="30" w:type="dxa"/>
        <w:tblLayout w:type="fixed"/>
        <w:tblCellMar>
          <w:left w:w="30" w:type="dxa"/>
          <w:right w:w="30" w:type="dxa"/>
        </w:tblCellMar>
        <w:tblLook w:val="0000" w:firstRow="0" w:lastRow="0" w:firstColumn="0" w:lastColumn="0" w:noHBand="0" w:noVBand="0"/>
      </w:tblPr>
      <w:tblGrid>
        <w:gridCol w:w="2694"/>
        <w:gridCol w:w="2693"/>
        <w:gridCol w:w="4111"/>
      </w:tblGrid>
      <w:tr w:rsidR="008506C5" w:rsidRPr="00B2105C" w14:paraId="44FB6B2F" w14:textId="77777777" w:rsidTr="00BC21E7">
        <w:trPr>
          <w:trHeight w:val="235"/>
        </w:trPr>
        <w:tc>
          <w:tcPr>
            <w:tcW w:w="2694" w:type="dxa"/>
            <w:tcBorders>
              <w:bottom w:val="single" w:sz="4" w:space="0" w:color="auto"/>
            </w:tcBorders>
          </w:tcPr>
          <w:p w14:paraId="3106DFA8" w14:textId="77777777" w:rsidR="008506C5" w:rsidRPr="008227E0" w:rsidRDefault="008506C5" w:rsidP="00BC21E7">
            <w:pPr>
              <w:jc w:val="both"/>
              <w:rPr>
                <w:rFonts w:ascii="Tahoma" w:hAnsi="Tahoma" w:cs="Tahoma"/>
                <w:snapToGrid w:val="0"/>
                <w:color w:val="000000"/>
              </w:rPr>
            </w:pPr>
          </w:p>
        </w:tc>
        <w:tc>
          <w:tcPr>
            <w:tcW w:w="2693" w:type="dxa"/>
          </w:tcPr>
          <w:p w14:paraId="6FBF0C44" w14:textId="77777777" w:rsidR="008506C5" w:rsidRPr="008227E0" w:rsidRDefault="008506C5" w:rsidP="00BC21E7">
            <w:pPr>
              <w:jc w:val="center"/>
              <w:rPr>
                <w:rFonts w:ascii="Tahoma" w:hAnsi="Tahoma" w:cs="Tahoma"/>
                <w:snapToGrid w:val="0"/>
                <w:color w:val="000000"/>
              </w:rPr>
            </w:pPr>
          </w:p>
        </w:tc>
        <w:tc>
          <w:tcPr>
            <w:tcW w:w="4111" w:type="dxa"/>
            <w:tcBorders>
              <w:bottom w:val="single" w:sz="4" w:space="0" w:color="auto"/>
            </w:tcBorders>
          </w:tcPr>
          <w:p w14:paraId="0F467D8C" w14:textId="77777777" w:rsidR="008506C5" w:rsidRDefault="008506C5" w:rsidP="00BC21E7">
            <w:pPr>
              <w:tabs>
                <w:tab w:val="left" w:pos="567"/>
                <w:tab w:val="num" w:pos="851"/>
                <w:tab w:val="left" w:pos="993"/>
              </w:tabs>
              <w:jc w:val="both"/>
              <w:rPr>
                <w:rFonts w:ascii="Tahoma" w:hAnsi="Tahoma" w:cs="Tahoma"/>
                <w:snapToGrid w:val="0"/>
                <w:color w:val="000000"/>
              </w:rPr>
            </w:pPr>
          </w:p>
          <w:p w14:paraId="1E4B2C9E" w14:textId="77777777" w:rsidR="008506C5" w:rsidRPr="00B2105C" w:rsidRDefault="008506C5" w:rsidP="00BC21E7">
            <w:pPr>
              <w:tabs>
                <w:tab w:val="left" w:pos="567"/>
                <w:tab w:val="num" w:pos="851"/>
                <w:tab w:val="left" w:pos="993"/>
              </w:tabs>
              <w:jc w:val="both"/>
              <w:rPr>
                <w:rFonts w:ascii="Tahoma" w:hAnsi="Tahoma" w:cs="Tahoma"/>
                <w:snapToGrid w:val="0"/>
                <w:color w:val="000000"/>
              </w:rPr>
            </w:pPr>
          </w:p>
        </w:tc>
      </w:tr>
      <w:tr w:rsidR="008506C5" w:rsidRPr="008227E0" w14:paraId="11E9F10E" w14:textId="77777777" w:rsidTr="00BC21E7">
        <w:trPr>
          <w:trHeight w:val="235"/>
        </w:trPr>
        <w:tc>
          <w:tcPr>
            <w:tcW w:w="2694" w:type="dxa"/>
            <w:tcBorders>
              <w:top w:val="single" w:sz="4" w:space="0" w:color="auto"/>
            </w:tcBorders>
          </w:tcPr>
          <w:p w14:paraId="7C4BD658" w14:textId="77777777" w:rsidR="008506C5" w:rsidRPr="008227E0" w:rsidRDefault="008506C5" w:rsidP="00BC21E7">
            <w:pPr>
              <w:jc w:val="center"/>
              <w:rPr>
                <w:rFonts w:ascii="Tahoma" w:hAnsi="Tahoma" w:cs="Tahoma"/>
                <w:snapToGrid w:val="0"/>
                <w:color w:val="000000"/>
              </w:rPr>
            </w:pPr>
            <w:r w:rsidRPr="008227E0">
              <w:rPr>
                <w:rFonts w:ascii="Tahoma" w:hAnsi="Tahoma" w:cs="Tahoma"/>
                <w:snapToGrid w:val="0"/>
                <w:color w:val="000000"/>
              </w:rPr>
              <w:t>(kraj, datum)</w:t>
            </w:r>
          </w:p>
        </w:tc>
        <w:tc>
          <w:tcPr>
            <w:tcW w:w="2693" w:type="dxa"/>
          </w:tcPr>
          <w:p w14:paraId="046AD9DF" w14:textId="77777777" w:rsidR="008506C5" w:rsidRPr="008227E0" w:rsidRDefault="008506C5" w:rsidP="00BC21E7">
            <w:pPr>
              <w:jc w:val="center"/>
              <w:rPr>
                <w:rFonts w:ascii="Tahoma" w:hAnsi="Tahoma" w:cs="Tahoma"/>
                <w:snapToGrid w:val="0"/>
                <w:color w:val="000000"/>
              </w:rPr>
            </w:pPr>
            <w:r w:rsidRPr="008227E0">
              <w:rPr>
                <w:rFonts w:ascii="Tahoma" w:hAnsi="Tahoma" w:cs="Tahoma"/>
                <w:snapToGrid w:val="0"/>
                <w:color w:val="000000"/>
              </w:rPr>
              <w:t>žig</w:t>
            </w:r>
          </w:p>
        </w:tc>
        <w:tc>
          <w:tcPr>
            <w:tcW w:w="4111" w:type="dxa"/>
            <w:tcBorders>
              <w:top w:val="single" w:sz="4" w:space="0" w:color="auto"/>
            </w:tcBorders>
          </w:tcPr>
          <w:p w14:paraId="1234E2B5" w14:textId="77777777" w:rsidR="008506C5" w:rsidRPr="008227E0" w:rsidRDefault="008506C5" w:rsidP="00BC21E7">
            <w:pPr>
              <w:jc w:val="both"/>
              <w:rPr>
                <w:rFonts w:ascii="Tahoma" w:hAnsi="Tahoma" w:cs="Tahoma"/>
                <w:snapToGrid w:val="0"/>
                <w:color w:val="000000"/>
              </w:rPr>
            </w:pPr>
            <w:r w:rsidRPr="008227E0">
              <w:rPr>
                <w:rFonts w:ascii="Tahoma" w:hAnsi="Tahoma" w:cs="Tahoma"/>
                <w:snapToGrid w:val="0"/>
                <w:color w:val="000000"/>
              </w:rPr>
              <w:t>(</w:t>
            </w:r>
            <w:r w:rsidRPr="003D15DD">
              <w:rPr>
                <w:rFonts w:ascii="Tahoma" w:hAnsi="Tahoma" w:cs="Tahoma"/>
                <w:snapToGrid w:val="0"/>
                <w:color w:val="000000"/>
              </w:rPr>
              <w:t xml:space="preserve">Ime in priimek ter podpis </w:t>
            </w:r>
            <w:r w:rsidRPr="002724D7">
              <w:rPr>
                <w:rFonts w:ascii="Tahoma" w:hAnsi="Tahoma" w:cs="Tahoma"/>
                <w:snapToGrid w:val="0"/>
                <w:color w:val="000000"/>
              </w:rPr>
              <w:t>ponudnika</w:t>
            </w:r>
            <w:r w:rsidRPr="008227E0">
              <w:rPr>
                <w:rFonts w:ascii="Tahoma" w:hAnsi="Tahoma" w:cs="Tahoma"/>
                <w:snapToGrid w:val="0"/>
                <w:color w:val="000000"/>
              </w:rPr>
              <w:t>)</w:t>
            </w:r>
          </w:p>
        </w:tc>
      </w:tr>
    </w:tbl>
    <w:p w14:paraId="56D15B82" w14:textId="77777777" w:rsidR="008506C5" w:rsidRDefault="008506C5" w:rsidP="008506C5">
      <w:pPr>
        <w:pStyle w:val="NavadenTimesNewRoman"/>
        <w:rPr>
          <w:rFonts w:ascii="Tahoma" w:hAnsi="Tahoma" w:cs="Tahoma"/>
          <w:sz w:val="20"/>
        </w:rPr>
      </w:pPr>
    </w:p>
    <w:p w14:paraId="38B0779F" w14:textId="77777777" w:rsidR="008506C5" w:rsidRDefault="008506C5" w:rsidP="008506C5">
      <w:pPr>
        <w:pStyle w:val="NavadenTimesNewRoman"/>
        <w:rPr>
          <w:rFonts w:ascii="Tahoma" w:hAnsi="Tahoma" w:cs="Tahoma"/>
          <w:sz w:val="20"/>
        </w:rPr>
      </w:pPr>
    </w:p>
    <w:p w14:paraId="64E9F017" w14:textId="77777777" w:rsidR="008506C5" w:rsidRDefault="008506C5" w:rsidP="008506C5">
      <w:pPr>
        <w:jc w:val="both"/>
        <w:rPr>
          <w:rFonts w:ascii="Tahoma" w:hAnsi="Tahoma" w:cs="Tahoma"/>
        </w:rPr>
      </w:pPr>
    </w:p>
    <w:p w14:paraId="7DACA0AE" w14:textId="77777777" w:rsidR="008506C5" w:rsidRDefault="008506C5" w:rsidP="008506C5">
      <w:pPr>
        <w:jc w:val="both"/>
        <w:rPr>
          <w:rFonts w:ascii="Tahoma" w:hAnsi="Tahoma" w:cs="Tahoma"/>
        </w:rPr>
      </w:pPr>
    </w:p>
    <w:p w14:paraId="57DFC0D1" w14:textId="77777777" w:rsidR="0059210A" w:rsidRDefault="0059210A" w:rsidP="0059210A">
      <w:pPr>
        <w:keepNext/>
        <w:keepLines/>
        <w:spacing w:line="120" w:lineRule="auto"/>
        <w:contextualSpacing/>
        <w:jc w:val="both"/>
        <w:rPr>
          <w:rFonts w:ascii="Tahoma" w:hAnsi="Tahoma" w:cs="Tahoma"/>
        </w:rPr>
      </w:pPr>
    </w:p>
    <w:p w14:paraId="3DF4F1AF" w14:textId="77777777" w:rsidR="0059210A" w:rsidRPr="002A3077" w:rsidRDefault="0059210A" w:rsidP="0059210A">
      <w:pPr>
        <w:keepNext/>
        <w:keepLines/>
        <w:jc w:val="both"/>
        <w:rPr>
          <w:rFonts w:ascii="Tahoma" w:hAnsi="Tahoma" w:cs="Tahoma"/>
          <w:b/>
          <w:i/>
          <w:noProof/>
          <w:sz w:val="18"/>
          <w:szCs w:val="18"/>
          <w:u w:val="single"/>
        </w:rPr>
      </w:pPr>
      <w:r w:rsidRPr="002A3077">
        <w:rPr>
          <w:rFonts w:ascii="Tahoma" w:hAnsi="Tahoma" w:cs="Tahoma"/>
          <w:b/>
          <w:i/>
          <w:noProof/>
          <w:sz w:val="18"/>
          <w:szCs w:val="18"/>
          <w:u w:val="single"/>
        </w:rPr>
        <w:t xml:space="preserve">Navodilo: </w:t>
      </w:r>
    </w:p>
    <w:p w14:paraId="78E8A5A8" w14:textId="77777777" w:rsidR="0059210A" w:rsidRPr="002A3077" w:rsidRDefault="0059210A" w:rsidP="0059210A">
      <w:pPr>
        <w:keepNext/>
        <w:keepLines/>
        <w:rPr>
          <w:b/>
          <w:noProof/>
        </w:rPr>
      </w:pPr>
    </w:p>
    <w:p w14:paraId="10280B21" w14:textId="77777777" w:rsidR="0059210A" w:rsidRDefault="0059210A" w:rsidP="0059210A">
      <w:pPr>
        <w:keepNext/>
        <w:keepLines/>
        <w:rPr>
          <w:rFonts w:ascii="Tahoma" w:hAnsi="Tahoma" w:cs="Tahoma"/>
          <w:b/>
          <w:i/>
          <w:noProof/>
          <w:sz w:val="18"/>
          <w:u w:val="single"/>
        </w:rPr>
      </w:pPr>
      <w:r w:rsidRPr="002A3077">
        <w:rPr>
          <w:rFonts w:ascii="Tahoma" w:hAnsi="Tahoma" w:cs="Tahoma"/>
          <w:i/>
          <w:noProof/>
          <w:sz w:val="18"/>
        </w:rPr>
        <w:t xml:space="preserve">Ponudnik </w:t>
      </w:r>
      <w:r w:rsidRPr="002A3077">
        <w:rPr>
          <w:rFonts w:ascii="Tahoma" w:hAnsi="Tahoma" w:cs="Tahoma"/>
          <w:i/>
          <w:noProof/>
          <w:sz w:val="18"/>
          <w:u w:val="single"/>
        </w:rPr>
        <w:t>obrazec</w:t>
      </w:r>
      <w:r w:rsidRPr="002A3077">
        <w:rPr>
          <w:rFonts w:ascii="Tahoma" w:hAnsi="Tahoma" w:cs="Tahoma"/>
          <w:b/>
          <w:i/>
          <w:noProof/>
          <w:sz w:val="18"/>
        </w:rPr>
        <w:t xml:space="preserve"> </w:t>
      </w:r>
      <w:r w:rsidRPr="002A3077">
        <w:rPr>
          <w:rFonts w:ascii="Tahoma" w:hAnsi="Tahoma" w:cs="Tahoma"/>
          <w:i/>
          <w:noProof/>
          <w:sz w:val="18"/>
        </w:rPr>
        <w:t>v okviru sistema e-JN</w:t>
      </w:r>
      <w:r w:rsidRPr="002A3077">
        <w:rPr>
          <w:rFonts w:ascii="Tahoma" w:hAnsi="Tahoma" w:cs="Tahoma"/>
          <w:b/>
          <w:i/>
          <w:noProof/>
          <w:sz w:val="18"/>
        </w:rPr>
        <w:t xml:space="preserve"> </w:t>
      </w:r>
      <w:r w:rsidRPr="002A3077">
        <w:rPr>
          <w:rFonts w:ascii="Tahoma" w:hAnsi="Tahoma" w:cs="Tahoma"/>
          <w:b/>
          <w:i/>
          <w:noProof/>
          <w:sz w:val="18"/>
          <w:u w:val="single"/>
        </w:rPr>
        <w:t>naloži v Razdelek »DOKUMENTI«, del »Ostale priloge«!!!</w:t>
      </w:r>
    </w:p>
    <w:p w14:paraId="06F82B33" w14:textId="77777777" w:rsidR="008506C5" w:rsidRDefault="008506C5" w:rsidP="008506C5">
      <w:pPr>
        <w:jc w:val="both"/>
        <w:rPr>
          <w:rFonts w:ascii="Tahoma" w:hAnsi="Tahoma" w:cs="Tahoma"/>
        </w:rPr>
      </w:pPr>
    </w:p>
    <w:p w14:paraId="1D7960AD" w14:textId="77777777" w:rsidR="009D212E" w:rsidRPr="008A612C" w:rsidRDefault="009D212E" w:rsidP="009D212E">
      <w:pPr>
        <w:pStyle w:val="Telobesedila2"/>
        <w:keepNext/>
        <w:keepLines/>
        <w:jc w:val="right"/>
        <w:rPr>
          <w:rFonts w:ascii="Tahoma" w:hAnsi="Tahoma" w:cs="Tahoma"/>
          <w:b w:val="0"/>
          <w:color w:val="00B050"/>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9D212E" w:rsidRPr="002920A5" w14:paraId="31C6F067" w14:textId="77777777" w:rsidTr="00FE2EEE">
        <w:tc>
          <w:tcPr>
            <w:tcW w:w="599" w:type="dxa"/>
            <w:tcBorders>
              <w:right w:val="nil"/>
            </w:tcBorders>
          </w:tcPr>
          <w:p w14:paraId="4491EE60" w14:textId="77777777" w:rsidR="009D212E" w:rsidRPr="002920A5" w:rsidRDefault="009D212E" w:rsidP="00F43AB9">
            <w:pPr>
              <w:keepNext/>
              <w:keepLines/>
              <w:jc w:val="both"/>
              <w:rPr>
                <w:rFonts w:ascii="Tahoma" w:hAnsi="Tahoma" w:cs="Tahoma"/>
              </w:rPr>
            </w:pPr>
          </w:p>
        </w:tc>
        <w:tc>
          <w:tcPr>
            <w:tcW w:w="7653" w:type="dxa"/>
            <w:tcBorders>
              <w:left w:val="nil"/>
            </w:tcBorders>
          </w:tcPr>
          <w:p w14:paraId="2D72BE41" w14:textId="77777777" w:rsidR="009D212E" w:rsidRPr="002920A5" w:rsidRDefault="009D212E" w:rsidP="00F43AB9">
            <w:pPr>
              <w:keepNext/>
              <w:keepLines/>
              <w:tabs>
                <w:tab w:val="left" w:pos="794"/>
              </w:tabs>
              <w:suppressAutoHyphens/>
              <w:snapToGrid w:val="0"/>
              <w:jc w:val="both"/>
              <w:rPr>
                <w:rFonts w:ascii="Tahoma" w:hAnsi="Tahoma" w:cs="Tahoma"/>
              </w:rPr>
            </w:pPr>
            <w:r>
              <w:rPr>
                <w:rFonts w:ascii="Tahoma" w:hAnsi="Tahoma" w:cs="Tahoma"/>
              </w:rPr>
              <w:t>VZOREC OKVIRNEGA SPORAZUMA</w:t>
            </w:r>
          </w:p>
        </w:tc>
        <w:tc>
          <w:tcPr>
            <w:tcW w:w="912" w:type="dxa"/>
            <w:tcBorders>
              <w:right w:val="nil"/>
            </w:tcBorders>
          </w:tcPr>
          <w:p w14:paraId="25F9943D" w14:textId="77777777" w:rsidR="009D212E" w:rsidRPr="002920A5" w:rsidRDefault="009D212E" w:rsidP="00F43AB9">
            <w:pPr>
              <w:keepNext/>
              <w:keepLines/>
              <w:jc w:val="both"/>
              <w:rPr>
                <w:rFonts w:ascii="Tahoma" w:hAnsi="Tahoma" w:cs="Tahoma"/>
                <w:b/>
              </w:rPr>
            </w:pPr>
            <w:r w:rsidRPr="002920A5">
              <w:rPr>
                <w:rFonts w:ascii="Tahoma" w:hAnsi="Tahoma" w:cs="Tahoma"/>
                <w:b/>
                <w:i/>
              </w:rPr>
              <w:t xml:space="preserve">priloga </w:t>
            </w:r>
          </w:p>
        </w:tc>
        <w:tc>
          <w:tcPr>
            <w:tcW w:w="551" w:type="dxa"/>
            <w:tcBorders>
              <w:left w:val="nil"/>
            </w:tcBorders>
          </w:tcPr>
          <w:p w14:paraId="72B8ACB7" w14:textId="043FEE45" w:rsidR="009D212E" w:rsidRPr="002920A5" w:rsidRDefault="009D212E" w:rsidP="00F43AB9">
            <w:pPr>
              <w:keepNext/>
              <w:keepLines/>
              <w:jc w:val="both"/>
              <w:rPr>
                <w:rFonts w:ascii="Tahoma" w:hAnsi="Tahoma" w:cs="Tahoma"/>
                <w:b/>
                <w:i/>
              </w:rPr>
            </w:pPr>
            <w:r w:rsidRPr="002920A5">
              <w:rPr>
                <w:rFonts w:ascii="Tahoma" w:hAnsi="Tahoma" w:cs="Tahoma"/>
                <w:b/>
                <w:i/>
              </w:rPr>
              <w:t>1</w:t>
            </w:r>
            <w:r w:rsidR="008640E2">
              <w:rPr>
                <w:rFonts w:ascii="Tahoma" w:hAnsi="Tahoma" w:cs="Tahoma"/>
                <w:b/>
                <w:i/>
              </w:rPr>
              <w:t>2</w:t>
            </w:r>
          </w:p>
        </w:tc>
      </w:tr>
    </w:tbl>
    <w:p w14:paraId="38016613" w14:textId="77777777" w:rsidR="009D212E" w:rsidRDefault="009D212E" w:rsidP="00F43AB9">
      <w:pPr>
        <w:keepNext/>
        <w:keepLines/>
        <w:rPr>
          <w:rFonts w:ascii="Tahoma" w:hAnsi="Tahoma" w:cs="Tahoma"/>
          <w:b/>
          <w:sz w:val="24"/>
          <w:szCs w:val="24"/>
        </w:rPr>
      </w:pPr>
    </w:p>
    <w:p w14:paraId="28B5CBC2" w14:textId="77777777" w:rsidR="009D212E" w:rsidRPr="00485787" w:rsidRDefault="009D212E" w:rsidP="00F43AB9">
      <w:pPr>
        <w:keepNext/>
        <w:keepLines/>
        <w:jc w:val="center"/>
        <w:rPr>
          <w:rFonts w:ascii="Tahoma" w:hAnsi="Tahoma" w:cs="Tahoma"/>
          <w:b/>
          <w:sz w:val="24"/>
          <w:szCs w:val="24"/>
        </w:rPr>
      </w:pPr>
      <w:r w:rsidRPr="00485787">
        <w:rPr>
          <w:rFonts w:ascii="Tahoma" w:hAnsi="Tahoma" w:cs="Tahoma"/>
          <w:b/>
          <w:sz w:val="24"/>
          <w:szCs w:val="24"/>
        </w:rPr>
        <w:t>OKVIRNI SPORAZUM</w:t>
      </w:r>
    </w:p>
    <w:p w14:paraId="615697AF" w14:textId="77777777" w:rsidR="009D212E" w:rsidRPr="00485787" w:rsidRDefault="009D212E" w:rsidP="00F43AB9">
      <w:pPr>
        <w:keepNext/>
        <w:keepLines/>
        <w:jc w:val="center"/>
        <w:rPr>
          <w:rFonts w:ascii="Tahoma" w:hAnsi="Tahoma" w:cs="Tahoma"/>
          <w:b/>
          <w:sz w:val="24"/>
          <w:szCs w:val="24"/>
        </w:rPr>
      </w:pPr>
    </w:p>
    <w:p w14:paraId="5205F5FB" w14:textId="50867E44" w:rsidR="009D212E" w:rsidRPr="00485787" w:rsidRDefault="009D212E" w:rsidP="00F43AB9">
      <w:pPr>
        <w:keepNext/>
        <w:keepLines/>
        <w:jc w:val="center"/>
        <w:rPr>
          <w:rFonts w:ascii="Tahoma" w:hAnsi="Tahoma" w:cs="Tahoma"/>
          <w:b/>
          <w:snapToGrid w:val="0"/>
          <w:sz w:val="24"/>
          <w:szCs w:val="24"/>
        </w:rPr>
      </w:pPr>
      <w:r w:rsidRPr="00485787">
        <w:rPr>
          <w:rFonts w:ascii="Tahoma" w:hAnsi="Tahoma" w:cs="Tahoma"/>
          <w:b/>
          <w:sz w:val="24"/>
          <w:szCs w:val="24"/>
        </w:rPr>
        <w:t xml:space="preserve">za sklop št. 1: </w:t>
      </w:r>
      <w:r w:rsidR="00BD507B">
        <w:rPr>
          <w:rFonts w:ascii="Tahoma" w:hAnsi="Tahoma" w:cs="Tahoma"/>
          <w:b/>
          <w:snapToGrid w:val="0"/>
          <w:sz w:val="24"/>
          <w:szCs w:val="24"/>
        </w:rPr>
        <w:t xml:space="preserve">Dobava sezonskega cvetja, trajnic in substratov </w:t>
      </w:r>
      <w:r w:rsidRPr="00485787">
        <w:rPr>
          <w:rFonts w:ascii="Tahoma" w:hAnsi="Tahoma" w:cs="Tahoma"/>
          <w:b/>
          <w:snapToGrid w:val="0"/>
          <w:sz w:val="24"/>
          <w:szCs w:val="24"/>
        </w:rPr>
        <w:t xml:space="preserve"> </w:t>
      </w:r>
    </w:p>
    <w:p w14:paraId="49BA7D1E" w14:textId="48E26B58" w:rsidR="009D212E" w:rsidRPr="00485787" w:rsidRDefault="009D212E" w:rsidP="00F43AB9">
      <w:pPr>
        <w:keepNext/>
        <w:keepLines/>
        <w:jc w:val="center"/>
        <w:rPr>
          <w:rFonts w:ascii="Tahoma" w:hAnsi="Tahoma" w:cs="Tahoma"/>
          <w:b/>
          <w:snapToGrid w:val="0"/>
          <w:sz w:val="24"/>
          <w:szCs w:val="24"/>
        </w:rPr>
      </w:pPr>
      <w:r w:rsidRPr="00485787">
        <w:rPr>
          <w:rFonts w:ascii="Tahoma" w:hAnsi="Tahoma" w:cs="Tahoma"/>
          <w:b/>
          <w:snapToGrid w:val="0"/>
          <w:sz w:val="24"/>
          <w:szCs w:val="24"/>
        </w:rPr>
        <w:t xml:space="preserve">oz. za sklop št. 2: </w:t>
      </w:r>
      <w:r w:rsidR="00BD507B">
        <w:rPr>
          <w:rFonts w:ascii="Tahoma" w:hAnsi="Tahoma" w:cs="Tahoma"/>
          <w:b/>
          <w:snapToGrid w:val="0"/>
          <w:sz w:val="24"/>
          <w:szCs w:val="24"/>
        </w:rPr>
        <w:t>Dobava dendrološkega materiala</w:t>
      </w:r>
    </w:p>
    <w:p w14:paraId="125EC70F" w14:textId="77777777" w:rsidR="009D212E" w:rsidRPr="00485787" w:rsidRDefault="009D212E" w:rsidP="00F43AB9">
      <w:pPr>
        <w:keepNext/>
        <w:keepLines/>
        <w:jc w:val="both"/>
        <w:rPr>
          <w:rFonts w:ascii="Tahoma" w:hAnsi="Tahoma" w:cs="Tahoma"/>
          <w:sz w:val="24"/>
          <w:szCs w:val="24"/>
        </w:rPr>
      </w:pPr>
    </w:p>
    <w:p w14:paraId="59075826" w14:textId="77777777" w:rsidR="009D212E" w:rsidRPr="00485787" w:rsidRDefault="009D212E" w:rsidP="00F43AB9">
      <w:pPr>
        <w:keepNext/>
        <w:keepLines/>
        <w:jc w:val="center"/>
        <w:rPr>
          <w:rFonts w:ascii="Tahoma" w:hAnsi="Tahoma" w:cs="Tahoma"/>
          <w:b/>
        </w:rPr>
      </w:pPr>
    </w:p>
    <w:p w14:paraId="09CD9182" w14:textId="77777777" w:rsidR="004D2541" w:rsidRPr="004D2541" w:rsidRDefault="004D2541" w:rsidP="00F43AB9">
      <w:pPr>
        <w:keepNext/>
        <w:keepLines/>
        <w:jc w:val="both"/>
        <w:rPr>
          <w:rFonts w:ascii="Tahoma" w:hAnsi="Tahoma" w:cs="Tahoma"/>
        </w:rPr>
      </w:pPr>
      <w:r w:rsidRPr="004D2541">
        <w:rPr>
          <w:rFonts w:ascii="Tahoma" w:hAnsi="Tahoma" w:cs="Tahoma"/>
        </w:rPr>
        <w:t xml:space="preserve">Št. okvirnega sporazuma kupca: </w:t>
      </w:r>
      <w:r>
        <w:rPr>
          <w:rFonts w:ascii="Tahoma" w:hAnsi="Tahoma" w:cs="Tahoma"/>
        </w:rPr>
        <w:t>__________________</w:t>
      </w:r>
    </w:p>
    <w:p w14:paraId="2E53EAB0" w14:textId="77777777" w:rsidR="004D2541" w:rsidRPr="004D2541" w:rsidRDefault="004D2541" w:rsidP="00F43AB9">
      <w:pPr>
        <w:keepNext/>
        <w:keepLines/>
        <w:jc w:val="both"/>
        <w:rPr>
          <w:rFonts w:ascii="Tahoma" w:hAnsi="Tahoma" w:cs="Tahoma"/>
        </w:rPr>
      </w:pPr>
    </w:p>
    <w:p w14:paraId="645F4032" w14:textId="77777777" w:rsidR="009D212E" w:rsidRDefault="004D2541" w:rsidP="00F43AB9">
      <w:pPr>
        <w:keepNext/>
        <w:keepLines/>
        <w:jc w:val="both"/>
        <w:rPr>
          <w:rFonts w:ascii="Tahoma" w:hAnsi="Tahoma" w:cs="Tahoma"/>
        </w:rPr>
      </w:pPr>
      <w:r w:rsidRPr="004D2541">
        <w:rPr>
          <w:rFonts w:ascii="Tahoma" w:hAnsi="Tahoma" w:cs="Tahoma"/>
        </w:rPr>
        <w:t>Št. okvirnega sporazuma prodajalca:</w:t>
      </w:r>
      <w:r>
        <w:rPr>
          <w:rFonts w:ascii="Tahoma" w:hAnsi="Tahoma" w:cs="Tahoma"/>
        </w:rPr>
        <w:t xml:space="preserve"> ________________</w:t>
      </w:r>
    </w:p>
    <w:p w14:paraId="352EAB56" w14:textId="77777777" w:rsidR="004D2541" w:rsidRDefault="004D2541" w:rsidP="00F43AB9">
      <w:pPr>
        <w:keepNext/>
        <w:keepLines/>
        <w:jc w:val="both"/>
        <w:rPr>
          <w:rFonts w:ascii="Tahoma" w:hAnsi="Tahoma" w:cs="Tahoma"/>
        </w:rPr>
      </w:pPr>
    </w:p>
    <w:p w14:paraId="5A6FCEAB" w14:textId="77777777" w:rsidR="004D2541" w:rsidRDefault="004D2541" w:rsidP="00F43AB9">
      <w:pPr>
        <w:keepNext/>
        <w:keepLines/>
        <w:jc w:val="both"/>
        <w:rPr>
          <w:rFonts w:ascii="Tahoma" w:hAnsi="Tahoma" w:cs="Tahoma"/>
        </w:rPr>
      </w:pPr>
      <w:r w:rsidRPr="004D2541">
        <w:rPr>
          <w:rFonts w:ascii="Tahoma" w:hAnsi="Tahoma" w:cs="Tahoma"/>
        </w:rPr>
        <w:t xml:space="preserve">Št. </w:t>
      </w:r>
      <w:r>
        <w:rPr>
          <w:rFonts w:ascii="Tahoma" w:hAnsi="Tahoma" w:cs="Tahoma"/>
        </w:rPr>
        <w:t>javnega naročila</w:t>
      </w:r>
      <w:r w:rsidRPr="004D2541">
        <w:rPr>
          <w:rFonts w:ascii="Tahoma" w:hAnsi="Tahoma" w:cs="Tahoma"/>
        </w:rPr>
        <w:t>:</w:t>
      </w:r>
      <w:r>
        <w:rPr>
          <w:rFonts w:ascii="Tahoma" w:hAnsi="Tahoma" w:cs="Tahoma"/>
        </w:rPr>
        <w:t xml:space="preserve"> ________________</w:t>
      </w:r>
    </w:p>
    <w:p w14:paraId="0E585A74" w14:textId="77777777" w:rsidR="004D2541" w:rsidRPr="004D2541" w:rsidRDefault="004D2541" w:rsidP="00F43AB9">
      <w:pPr>
        <w:keepNext/>
        <w:keepLines/>
        <w:jc w:val="both"/>
        <w:rPr>
          <w:rFonts w:ascii="Tahoma" w:hAnsi="Tahoma" w:cs="Tahoma"/>
        </w:rPr>
      </w:pPr>
    </w:p>
    <w:p w14:paraId="6E92CFEE" w14:textId="77777777" w:rsidR="005A3E7C" w:rsidRPr="00485787" w:rsidRDefault="005A3E7C" w:rsidP="00F43AB9">
      <w:pPr>
        <w:keepNext/>
        <w:keepLines/>
        <w:jc w:val="both"/>
        <w:rPr>
          <w:rFonts w:ascii="Tahoma" w:hAnsi="Tahoma" w:cs="Tahoma"/>
        </w:rPr>
      </w:pPr>
    </w:p>
    <w:p w14:paraId="113FDBB8" w14:textId="77777777" w:rsidR="009D212E" w:rsidRPr="00485787" w:rsidRDefault="009D212E" w:rsidP="00F43AB9">
      <w:pPr>
        <w:keepNext/>
        <w:keepLines/>
        <w:jc w:val="both"/>
        <w:rPr>
          <w:rFonts w:ascii="Tahoma" w:hAnsi="Tahoma" w:cs="Tahoma"/>
        </w:rPr>
      </w:pPr>
      <w:r w:rsidRPr="00485787">
        <w:rPr>
          <w:rFonts w:ascii="Tahoma" w:hAnsi="Tahoma" w:cs="Tahoma"/>
        </w:rPr>
        <w:t>ki ga skleneta</w:t>
      </w:r>
    </w:p>
    <w:p w14:paraId="59DCD7DE" w14:textId="77777777" w:rsidR="009D212E" w:rsidRPr="00485787" w:rsidRDefault="009D212E" w:rsidP="00F43AB9">
      <w:pPr>
        <w:keepNext/>
        <w:keepLines/>
        <w:tabs>
          <w:tab w:val="left" w:pos="1702"/>
        </w:tabs>
        <w:ind w:left="1701" w:hanging="1701"/>
        <w:jc w:val="both"/>
        <w:rPr>
          <w:rFonts w:ascii="Tahoma" w:hAnsi="Tahoma" w:cs="Tahoma"/>
        </w:rPr>
      </w:pPr>
    </w:p>
    <w:p w14:paraId="08523811" w14:textId="77777777" w:rsidR="009D212E" w:rsidRPr="00485787" w:rsidRDefault="009D212E" w:rsidP="00F43AB9">
      <w:pPr>
        <w:keepNext/>
        <w:keepLines/>
        <w:jc w:val="both"/>
        <w:rPr>
          <w:rFonts w:ascii="Tahoma" w:hAnsi="Tahoma" w:cs="Tahoma"/>
        </w:rPr>
      </w:pPr>
    </w:p>
    <w:tbl>
      <w:tblPr>
        <w:tblW w:w="9212" w:type="dxa"/>
        <w:tblCellMar>
          <w:left w:w="70" w:type="dxa"/>
          <w:right w:w="70" w:type="dxa"/>
        </w:tblCellMar>
        <w:tblLook w:val="0000" w:firstRow="0" w:lastRow="0" w:firstColumn="0" w:lastColumn="0" w:noHBand="0" w:noVBand="0"/>
      </w:tblPr>
      <w:tblGrid>
        <w:gridCol w:w="2955"/>
        <w:gridCol w:w="6257"/>
      </w:tblGrid>
      <w:tr w:rsidR="009D212E" w:rsidRPr="00485787" w14:paraId="3C0F0F31" w14:textId="77777777" w:rsidTr="00FE2EEE">
        <w:tc>
          <w:tcPr>
            <w:tcW w:w="2955" w:type="dxa"/>
          </w:tcPr>
          <w:p w14:paraId="553DA48A" w14:textId="77777777" w:rsidR="009D212E" w:rsidRPr="00485787" w:rsidRDefault="009D212E" w:rsidP="00F43AB9">
            <w:pPr>
              <w:keepNext/>
              <w:keepLines/>
              <w:jc w:val="both"/>
              <w:rPr>
                <w:rFonts w:ascii="Tahoma" w:hAnsi="Tahoma" w:cs="Tahoma"/>
                <w:b/>
                <w:bCs/>
              </w:rPr>
            </w:pPr>
            <w:r w:rsidRPr="00485787">
              <w:rPr>
                <w:rFonts w:ascii="Tahoma" w:hAnsi="Tahoma" w:cs="Tahoma"/>
                <w:b/>
                <w:bCs/>
              </w:rPr>
              <w:t>kot KUPEC:</w:t>
            </w:r>
          </w:p>
        </w:tc>
        <w:tc>
          <w:tcPr>
            <w:tcW w:w="6257" w:type="dxa"/>
          </w:tcPr>
          <w:p w14:paraId="38DE1D19" w14:textId="77777777" w:rsidR="009D212E" w:rsidRPr="00BA51D2" w:rsidRDefault="00BA51D2" w:rsidP="00F43AB9">
            <w:pPr>
              <w:keepNext/>
              <w:keepLines/>
              <w:jc w:val="both"/>
              <w:rPr>
                <w:rFonts w:ascii="Tahoma" w:hAnsi="Tahoma" w:cs="Tahoma"/>
              </w:rPr>
            </w:pPr>
            <w:r w:rsidRPr="00FE0BDC">
              <w:rPr>
                <w:rFonts w:ascii="Tahoma" w:hAnsi="Tahoma" w:cs="Tahoma"/>
                <w:b/>
              </w:rPr>
              <w:t>JAVNO PODJETJE VODOVOD KANALIZACIJA SNAGA d.o.o.</w:t>
            </w:r>
            <w:r w:rsidRPr="00FE0BDC">
              <w:rPr>
                <w:rFonts w:ascii="Tahoma" w:hAnsi="Tahoma" w:cs="Tahoma"/>
              </w:rPr>
              <w:t xml:space="preserve">, Vodovodna cesta 90, 1000 Ljubljana, ki ga zastopa </w:t>
            </w:r>
            <w:r w:rsidRPr="00FE0BDC">
              <w:rPr>
                <w:rFonts w:ascii="Tahoma" w:hAnsi="Tahoma" w:cs="Tahoma"/>
                <w:b/>
              </w:rPr>
              <w:t>direktor David Polutnik</w:t>
            </w:r>
            <w:r w:rsidRPr="00FE0BDC">
              <w:rPr>
                <w:rFonts w:ascii="Tahoma" w:hAnsi="Tahoma" w:cs="Tahoma"/>
              </w:rPr>
              <w:t>,</w:t>
            </w:r>
          </w:p>
        </w:tc>
      </w:tr>
      <w:tr w:rsidR="009D212E" w:rsidRPr="00485787" w14:paraId="21F6F285" w14:textId="77777777" w:rsidTr="00FE2EEE">
        <w:tc>
          <w:tcPr>
            <w:tcW w:w="2955" w:type="dxa"/>
          </w:tcPr>
          <w:p w14:paraId="28C68CBD" w14:textId="77777777" w:rsidR="009D212E" w:rsidRPr="00485787" w:rsidRDefault="009D212E" w:rsidP="00F43AB9">
            <w:pPr>
              <w:pStyle w:val="Telobesedila210"/>
              <w:keepNext/>
              <w:keepLines/>
              <w:rPr>
                <w:rFonts w:ascii="Tahoma" w:hAnsi="Tahoma" w:cs="Tahoma"/>
                <w:sz w:val="20"/>
              </w:rPr>
            </w:pPr>
          </w:p>
        </w:tc>
        <w:tc>
          <w:tcPr>
            <w:tcW w:w="6257" w:type="dxa"/>
          </w:tcPr>
          <w:p w14:paraId="64120281" w14:textId="77777777" w:rsidR="009D212E" w:rsidRPr="00485787" w:rsidRDefault="009D212E" w:rsidP="00F43AB9">
            <w:pPr>
              <w:keepNext/>
              <w:keepLines/>
              <w:jc w:val="both"/>
              <w:rPr>
                <w:rFonts w:ascii="Tahoma" w:hAnsi="Tahoma" w:cs="Tahoma"/>
              </w:rPr>
            </w:pPr>
          </w:p>
        </w:tc>
      </w:tr>
      <w:tr w:rsidR="009D212E" w:rsidRPr="00485787" w14:paraId="523571AD" w14:textId="77777777" w:rsidTr="00FE2EEE">
        <w:tc>
          <w:tcPr>
            <w:tcW w:w="2955" w:type="dxa"/>
          </w:tcPr>
          <w:p w14:paraId="19C2A220" w14:textId="77777777" w:rsidR="009D212E" w:rsidRPr="00485787" w:rsidRDefault="009D212E" w:rsidP="00F43AB9">
            <w:pPr>
              <w:keepNext/>
              <w:keepLines/>
              <w:jc w:val="both"/>
              <w:rPr>
                <w:rFonts w:ascii="Tahoma" w:hAnsi="Tahoma" w:cs="Tahoma"/>
              </w:rPr>
            </w:pPr>
            <w:r w:rsidRPr="00485787">
              <w:rPr>
                <w:rFonts w:ascii="Tahoma" w:hAnsi="Tahoma" w:cs="Tahoma"/>
              </w:rPr>
              <w:t>Naslov:</w:t>
            </w:r>
          </w:p>
        </w:tc>
        <w:tc>
          <w:tcPr>
            <w:tcW w:w="6257" w:type="dxa"/>
          </w:tcPr>
          <w:p w14:paraId="5AD255E1" w14:textId="77777777" w:rsidR="009D212E" w:rsidRPr="00485787" w:rsidRDefault="00473F90" w:rsidP="00F43AB9">
            <w:pPr>
              <w:keepNext/>
              <w:keepLines/>
              <w:jc w:val="both"/>
              <w:rPr>
                <w:rFonts w:ascii="Tahoma" w:hAnsi="Tahoma" w:cs="Tahoma"/>
              </w:rPr>
            </w:pPr>
            <w:r>
              <w:rPr>
                <w:rFonts w:ascii="Tahoma" w:hAnsi="Tahoma" w:cs="Tahoma"/>
              </w:rPr>
              <w:t>Vodovodna cesta 90</w:t>
            </w:r>
            <w:r w:rsidR="009D212E" w:rsidRPr="00485787">
              <w:rPr>
                <w:rFonts w:ascii="Tahoma" w:hAnsi="Tahoma" w:cs="Tahoma"/>
              </w:rPr>
              <w:t>, 1000 Ljubljana</w:t>
            </w:r>
          </w:p>
        </w:tc>
      </w:tr>
      <w:tr w:rsidR="003C5F1F" w:rsidRPr="00485787" w14:paraId="450AEE1D" w14:textId="77777777" w:rsidTr="00FE2EEE">
        <w:tc>
          <w:tcPr>
            <w:tcW w:w="2955" w:type="dxa"/>
          </w:tcPr>
          <w:p w14:paraId="5A5F0094" w14:textId="6C6CFE3D" w:rsidR="003C5F1F" w:rsidRPr="00485787" w:rsidRDefault="003C5F1F" w:rsidP="00F43AB9">
            <w:pPr>
              <w:keepNext/>
              <w:keepLines/>
              <w:jc w:val="both"/>
              <w:rPr>
                <w:rFonts w:ascii="Tahoma" w:hAnsi="Tahoma" w:cs="Tahoma"/>
              </w:rPr>
            </w:pPr>
            <w:r>
              <w:rPr>
                <w:rFonts w:ascii="Tahoma" w:hAnsi="Tahoma" w:cs="Tahoma"/>
              </w:rPr>
              <w:t xml:space="preserve">Davčna številka: </w:t>
            </w:r>
          </w:p>
        </w:tc>
        <w:tc>
          <w:tcPr>
            <w:tcW w:w="6257" w:type="dxa"/>
          </w:tcPr>
          <w:p w14:paraId="09A61F49" w14:textId="29A3BEA7" w:rsidR="003C5F1F" w:rsidRDefault="003C5F1F" w:rsidP="00F43AB9">
            <w:pPr>
              <w:keepNext/>
              <w:keepLines/>
              <w:jc w:val="both"/>
              <w:rPr>
                <w:rFonts w:ascii="Tahoma" w:hAnsi="Tahoma" w:cs="Tahoma"/>
              </w:rPr>
            </w:pPr>
            <w:r>
              <w:rPr>
                <w:rFonts w:ascii="Tahoma" w:hAnsi="Tahoma" w:cs="Tahoma"/>
              </w:rPr>
              <w:t>64520463</w:t>
            </w:r>
          </w:p>
        </w:tc>
      </w:tr>
      <w:tr w:rsidR="009D212E" w:rsidRPr="00485787" w14:paraId="6B24560E" w14:textId="77777777" w:rsidTr="00FE2EEE">
        <w:tc>
          <w:tcPr>
            <w:tcW w:w="2955" w:type="dxa"/>
          </w:tcPr>
          <w:p w14:paraId="6756EAFD" w14:textId="77777777" w:rsidR="009D212E" w:rsidRPr="00485787" w:rsidRDefault="009D212E" w:rsidP="00F43AB9">
            <w:pPr>
              <w:keepNext/>
              <w:keepLines/>
              <w:jc w:val="both"/>
              <w:rPr>
                <w:rFonts w:ascii="Tahoma" w:hAnsi="Tahoma" w:cs="Tahoma"/>
              </w:rPr>
            </w:pPr>
            <w:r w:rsidRPr="00485787">
              <w:rPr>
                <w:rFonts w:ascii="Tahoma" w:hAnsi="Tahoma" w:cs="Tahoma"/>
              </w:rPr>
              <w:t>Identifikacijska številka:</w:t>
            </w:r>
          </w:p>
        </w:tc>
        <w:tc>
          <w:tcPr>
            <w:tcW w:w="6257" w:type="dxa"/>
          </w:tcPr>
          <w:p w14:paraId="0C81D064" w14:textId="77777777" w:rsidR="009D212E" w:rsidRPr="00485787" w:rsidRDefault="007E53E3" w:rsidP="00F43AB9">
            <w:pPr>
              <w:keepNext/>
              <w:keepLines/>
              <w:jc w:val="both"/>
              <w:rPr>
                <w:rFonts w:ascii="Tahoma" w:hAnsi="Tahoma" w:cs="Tahoma"/>
              </w:rPr>
            </w:pPr>
            <w:r>
              <w:rPr>
                <w:rFonts w:ascii="Tahoma" w:hAnsi="Tahoma" w:cs="Tahoma"/>
              </w:rPr>
              <w:t>SI64520463</w:t>
            </w:r>
          </w:p>
        </w:tc>
      </w:tr>
      <w:tr w:rsidR="009D212E" w:rsidRPr="00485787" w14:paraId="521156CA" w14:textId="77777777" w:rsidTr="00FE2EEE">
        <w:tc>
          <w:tcPr>
            <w:tcW w:w="2955" w:type="dxa"/>
          </w:tcPr>
          <w:p w14:paraId="6C064D18" w14:textId="77777777" w:rsidR="009D212E" w:rsidRPr="00485787" w:rsidRDefault="009D212E" w:rsidP="00F43AB9">
            <w:pPr>
              <w:keepNext/>
              <w:keepLines/>
              <w:jc w:val="both"/>
              <w:rPr>
                <w:rFonts w:ascii="Tahoma" w:hAnsi="Tahoma" w:cs="Tahoma"/>
              </w:rPr>
            </w:pPr>
            <w:r w:rsidRPr="00485787">
              <w:rPr>
                <w:rFonts w:ascii="Tahoma" w:hAnsi="Tahoma" w:cs="Tahoma"/>
              </w:rPr>
              <w:t>Matična številka:</w:t>
            </w:r>
          </w:p>
        </w:tc>
        <w:tc>
          <w:tcPr>
            <w:tcW w:w="6257" w:type="dxa"/>
          </w:tcPr>
          <w:p w14:paraId="48C89538" w14:textId="77777777" w:rsidR="009D212E" w:rsidRPr="00485787" w:rsidRDefault="007E53E3" w:rsidP="00F43AB9">
            <w:pPr>
              <w:keepNext/>
              <w:keepLines/>
              <w:jc w:val="both"/>
              <w:rPr>
                <w:rFonts w:ascii="Tahoma" w:hAnsi="Tahoma" w:cs="Tahoma"/>
              </w:rPr>
            </w:pPr>
            <w:r>
              <w:rPr>
                <w:rFonts w:ascii="Tahoma" w:hAnsi="Tahoma" w:cs="Tahoma"/>
              </w:rPr>
              <w:t>5046688000</w:t>
            </w:r>
          </w:p>
        </w:tc>
      </w:tr>
      <w:tr w:rsidR="00BA51D2" w:rsidRPr="00485787" w14:paraId="4900A806" w14:textId="77777777" w:rsidTr="00FE2EEE">
        <w:tc>
          <w:tcPr>
            <w:tcW w:w="9212" w:type="dxa"/>
            <w:gridSpan w:val="2"/>
          </w:tcPr>
          <w:p w14:paraId="7E3B6E3A" w14:textId="77777777" w:rsidR="00BA51D2" w:rsidRPr="00485787" w:rsidRDefault="00BA51D2" w:rsidP="00F43AB9">
            <w:pPr>
              <w:keepNext/>
              <w:keepLines/>
              <w:jc w:val="both"/>
              <w:rPr>
                <w:rFonts w:ascii="Tahoma" w:hAnsi="Tahoma" w:cs="Tahoma"/>
                <w:i/>
              </w:rPr>
            </w:pPr>
          </w:p>
        </w:tc>
      </w:tr>
      <w:tr w:rsidR="00BA51D2" w:rsidRPr="00485787" w14:paraId="1CD3939D" w14:textId="77777777" w:rsidTr="00FE2EEE">
        <w:tc>
          <w:tcPr>
            <w:tcW w:w="9212" w:type="dxa"/>
            <w:gridSpan w:val="2"/>
          </w:tcPr>
          <w:p w14:paraId="393AB8E2" w14:textId="77777777" w:rsidR="00BA51D2" w:rsidRPr="00FE0BDC" w:rsidRDefault="00BA51D2" w:rsidP="00F43AB9">
            <w:pPr>
              <w:keepNext/>
              <w:keepLines/>
              <w:jc w:val="both"/>
              <w:rPr>
                <w:rFonts w:ascii="Tahoma" w:hAnsi="Tahoma" w:cs="Tahoma"/>
              </w:rPr>
            </w:pPr>
          </w:p>
        </w:tc>
      </w:tr>
    </w:tbl>
    <w:p w14:paraId="7BD2BBE2" w14:textId="77777777" w:rsidR="009D212E" w:rsidRPr="00485787" w:rsidRDefault="00FE2EEE" w:rsidP="00F43AB9">
      <w:pPr>
        <w:keepNext/>
        <w:keepLines/>
        <w:jc w:val="both"/>
        <w:rPr>
          <w:rFonts w:ascii="Tahoma" w:hAnsi="Tahoma" w:cs="Tahoma"/>
        </w:rPr>
      </w:pPr>
      <w:r>
        <w:rPr>
          <w:rFonts w:ascii="Tahoma" w:hAnsi="Tahoma" w:cs="Tahoma"/>
        </w:rPr>
        <w:t xml:space="preserve"> </w:t>
      </w:r>
      <w:r w:rsidR="009D212E" w:rsidRPr="00485787">
        <w:rPr>
          <w:rFonts w:ascii="Tahoma" w:hAnsi="Tahoma" w:cs="Tahoma"/>
        </w:rPr>
        <w:t>in</w:t>
      </w:r>
    </w:p>
    <w:p w14:paraId="5E7EC2BD" w14:textId="77777777" w:rsidR="009D212E" w:rsidRPr="00485787" w:rsidRDefault="009D212E" w:rsidP="00F43AB9">
      <w:pPr>
        <w:keepNext/>
        <w:keepLines/>
        <w:jc w:val="both"/>
        <w:rPr>
          <w:rFonts w:ascii="Tahoma" w:hAnsi="Tahoma" w:cs="Tahoma"/>
        </w:rPr>
      </w:pPr>
    </w:p>
    <w:tbl>
      <w:tblPr>
        <w:tblW w:w="0" w:type="auto"/>
        <w:tblLayout w:type="fixed"/>
        <w:tblCellMar>
          <w:left w:w="70" w:type="dxa"/>
          <w:right w:w="70" w:type="dxa"/>
        </w:tblCellMar>
        <w:tblLook w:val="0000" w:firstRow="0" w:lastRow="0" w:firstColumn="0" w:lastColumn="0" w:noHBand="0" w:noVBand="0"/>
      </w:tblPr>
      <w:tblGrid>
        <w:gridCol w:w="2590"/>
        <w:gridCol w:w="6300"/>
      </w:tblGrid>
      <w:tr w:rsidR="009D212E" w:rsidRPr="00485787" w14:paraId="29DAD551" w14:textId="77777777" w:rsidTr="00FE2EEE">
        <w:tc>
          <w:tcPr>
            <w:tcW w:w="2590" w:type="dxa"/>
          </w:tcPr>
          <w:p w14:paraId="4001AD65" w14:textId="77777777" w:rsidR="009D212E" w:rsidRPr="00485787" w:rsidRDefault="009D212E" w:rsidP="00F43AB9">
            <w:pPr>
              <w:keepNext/>
              <w:keepLines/>
              <w:tabs>
                <w:tab w:val="left" w:pos="3254"/>
              </w:tabs>
              <w:snapToGrid w:val="0"/>
              <w:rPr>
                <w:rFonts w:ascii="Tahoma" w:hAnsi="Tahoma" w:cs="Tahoma"/>
                <w:b/>
              </w:rPr>
            </w:pPr>
            <w:r w:rsidRPr="00485787">
              <w:rPr>
                <w:rFonts w:ascii="Tahoma" w:hAnsi="Tahoma" w:cs="Tahoma"/>
                <w:b/>
              </w:rPr>
              <w:t>kot PRODAJALEC:</w:t>
            </w:r>
          </w:p>
        </w:tc>
        <w:tc>
          <w:tcPr>
            <w:tcW w:w="6300" w:type="dxa"/>
          </w:tcPr>
          <w:p w14:paraId="1B65C247" w14:textId="77777777" w:rsidR="009D212E" w:rsidRPr="00485787" w:rsidRDefault="009D212E" w:rsidP="00F43AB9">
            <w:pPr>
              <w:keepNext/>
              <w:keepLines/>
              <w:tabs>
                <w:tab w:val="left" w:pos="3254"/>
              </w:tabs>
              <w:snapToGrid w:val="0"/>
              <w:jc w:val="both"/>
              <w:rPr>
                <w:rFonts w:ascii="Tahoma" w:hAnsi="Tahoma" w:cs="Tahoma"/>
                <w:b/>
              </w:rPr>
            </w:pPr>
          </w:p>
        </w:tc>
      </w:tr>
      <w:tr w:rsidR="009D212E" w:rsidRPr="00485787" w14:paraId="04E924E7" w14:textId="77777777" w:rsidTr="00FE2EEE">
        <w:tc>
          <w:tcPr>
            <w:tcW w:w="2590" w:type="dxa"/>
          </w:tcPr>
          <w:p w14:paraId="4B364EC1" w14:textId="77777777" w:rsidR="009D212E" w:rsidRPr="00485787" w:rsidRDefault="009D212E" w:rsidP="00F43AB9">
            <w:pPr>
              <w:keepNext/>
              <w:keepLines/>
              <w:tabs>
                <w:tab w:val="left" w:pos="3254"/>
              </w:tabs>
              <w:snapToGrid w:val="0"/>
              <w:rPr>
                <w:rFonts w:ascii="Tahoma" w:hAnsi="Tahoma" w:cs="Tahoma"/>
              </w:rPr>
            </w:pPr>
            <w:r w:rsidRPr="00485787">
              <w:rPr>
                <w:rFonts w:ascii="Tahoma" w:hAnsi="Tahoma" w:cs="Tahoma"/>
              </w:rPr>
              <w:t>ki ga zastopa:</w:t>
            </w:r>
          </w:p>
        </w:tc>
        <w:tc>
          <w:tcPr>
            <w:tcW w:w="6300" w:type="dxa"/>
          </w:tcPr>
          <w:p w14:paraId="7D782324" w14:textId="77777777" w:rsidR="009D212E" w:rsidRPr="00485787" w:rsidRDefault="009D212E" w:rsidP="00F43AB9">
            <w:pPr>
              <w:keepNext/>
              <w:keepLines/>
              <w:tabs>
                <w:tab w:val="left" w:pos="3254"/>
              </w:tabs>
              <w:snapToGrid w:val="0"/>
              <w:rPr>
                <w:rFonts w:ascii="Tahoma" w:hAnsi="Tahoma" w:cs="Tahoma"/>
              </w:rPr>
            </w:pPr>
          </w:p>
        </w:tc>
      </w:tr>
      <w:tr w:rsidR="009D212E" w:rsidRPr="00485787" w14:paraId="13FFE442" w14:textId="77777777" w:rsidTr="00FE2EEE">
        <w:tc>
          <w:tcPr>
            <w:tcW w:w="2590" w:type="dxa"/>
          </w:tcPr>
          <w:p w14:paraId="7F39591A" w14:textId="77777777" w:rsidR="009D212E" w:rsidRPr="00485787" w:rsidRDefault="009D212E" w:rsidP="00F43AB9">
            <w:pPr>
              <w:keepNext/>
              <w:keepLines/>
              <w:tabs>
                <w:tab w:val="left" w:pos="3254"/>
              </w:tabs>
              <w:snapToGrid w:val="0"/>
              <w:rPr>
                <w:rFonts w:ascii="Tahoma" w:hAnsi="Tahoma" w:cs="Tahoma"/>
              </w:rPr>
            </w:pPr>
            <w:r w:rsidRPr="00485787">
              <w:rPr>
                <w:rFonts w:ascii="Tahoma" w:hAnsi="Tahoma" w:cs="Tahoma"/>
              </w:rPr>
              <w:t>Naslov:</w:t>
            </w:r>
          </w:p>
        </w:tc>
        <w:tc>
          <w:tcPr>
            <w:tcW w:w="6300" w:type="dxa"/>
          </w:tcPr>
          <w:p w14:paraId="561C3A92" w14:textId="77777777" w:rsidR="009D212E" w:rsidRPr="00485787" w:rsidRDefault="009D212E" w:rsidP="00F43AB9">
            <w:pPr>
              <w:keepNext/>
              <w:keepLines/>
              <w:tabs>
                <w:tab w:val="left" w:pos="3254"/>
              </w:tabs>
              <w:snapToGrid w:val="0"/>
              <w:rPr>
                <w:rFonts w:ascii="Tahoma" w:hAnsi="Tahoma" w:cs="Tahoma"/>
              </w:rPr>
            </w:pPr>
          </w:p>
        </w:tc>
      </w:tr>
      <w:tr w:rsidR="009D212E" w:rsidRPr="00485787" w14:paraId="00B0C343" w14:textId="77777777" w:rsidTr="00FE2EEE">
        <w:tc>
          <w:tcPr>
            <w:tcW w:w="2590" w:type="dxa"/>
          </w:tcPr>
          <w:p w14:paraId="5AE47D0F" w14:textId="77777777" w:rsidR="009D212E" w:rsidRPr="00485787" w:rsidRDefault="009D212E" w:rsidP="00F43AB9">
            <w:pPr>
              <w:keepNext/>
              <w:keepLines/>
              <w:tabs>
                <w:tab w:val="left" w:pos="3254"/>
              </w:tabs>
              <w:snapToGrid w:val="0"/>
              <w:rPr>
                <w:rFonts w:ascii="Tahoma" w:hAnsi="Tahoma" w:cs="Tahoma"/>
              </w:rPr>
            </w:pPr>
            <w:r w:rsidRPr="00485787">
              <w:rPr>
                <w:rFonts w:ascii="Tahoma" w:hAnsi="Tahoma" w:cs="Tahoma"/>
              </w:rPr>
              <w:t>Identifikacijska številka:</w:t>
            </w:r>
          </w:p>
        </w:tc>
        <w:tc>
          <w:tcPr>
            <w:tcW w:w="6300" w:type="dxa"/>
          </w:tcPr>
          <w:p w14:paraId="0A9E946D" w14:textId="77777777" w:rsidR="009D212E" w:rsidRPr="00485787" w:rsidRDefault="009D212E" w:rsidP="00F43AB9">
            <w:pPr>
              <w:keepNext/>
              <w:keepLines/>
              <w:tabs>
                <w:tab w:val="left" w:pos="3254"/>
              </w:tabs>
              <w:snapToGrid w:val="0"/>
              <w:rPr>
                <w:rFonts w:ascii="Tahoma" w:hAnsi="Tahoma" w:cs="Tahoma"/>
              </w:rPr>
            </w:pPr>
          </w:p>
        </w:tc>
      </w:tr>
      <w:tr w:rsidR="009D212E" w:rsidRPr="00485787" w14:paraId="347415E9" w14:textId="77777777" w:rsidTr="00FE2EEE">
        <w:tc>
          <w:tcPr>
            <w:tcW w:w="2590" w:type="dxa"/>
          </w:tcPr>
          <w:p w14:paraId="183F9485" w14:textId="77777777" w:rsidR="009D212E" w:rsidRPr="00485787" w:rsidRDefault="009D212E" w:rsidP="00F43AB9">
            <w:pPr>
              <w:keepNext/>
              <w:keepLines/>
              <w:tabs>
                <w:tab w:val="left" w:pos="3254"/>
              </w:tabs>
              <w:snapToGrid w:val="0"/>
              <w:rPr>
                <w:rFonts w:ascii="Tahoma" w:hAnsi="Tahoma" w:cs="Tahoma"/>
              </w:rPr>
            </w:pPr>
            <w:r w:rsidRPr="00485787">
              <w:rPr>
                <w:rFonts w:ascii="Tahoma" w:hAnsi="Tahoma" w:cs="Tahoma"/>
              </w:rPr>
              <w:t>Matična številka:</w:t>
            </w:r>
          </w:p>
        </w:tc>
        <w:tc>
          <w:tcPr>
            <w:tcW w:w="6300" w:type="dxa"/>
          </w:tcPr>
          <w:p w14:paraId="5A31681D" w14:textId="77777777" w:rsidR="009D212E" w:rsidRPr="00485787" w:rsidRDefault="009D212E" w:rsidP="00F43AB9">
            <w:pPr>
              <w:keepNext/>
              <w:keepLines/>
              <w:tabs>
                <w:tab w:val="left" w:pos="3254"/>
              </w:tabs>
              <w:snapToGrid w:val="0"/>
              <w:rPr>
                <w:rFonts w:ascii="Tahoma" w:hAnsi="Tahoma" w:cs="Tahoma"/>
              </w:rPr>
            </w:pPr>
          </w:p>
        </w:tc>
      </w:tr>
      <w:tr w:rsidR="009D212E" w:rsidRPr="00485787" w14:paraId="085C76F1" w14:textId="77777777" w:rsidTr="00FE2EEE">
        <w:tc>
          <w:tcPr>
            <w:tcW w:w="2590" w:type="dxa"/>
          </w:tcPr>
          <w:p w14:paraId="6479670E" w14:textId="77777777" w:rsidR="009D212E" w:rsidRPr="00485787" w:rsidRDefault="009D212E" w:rsidP="00F43AB9">
            <w:pPr>
              <w:keepNext/>
              <w:keepLines/>
              <w:tabs>
                <w:tab w:val="left" w:pos="3254"/>
              </w:tabs>
              <w:snapToGrid w:val="0"/>
              <w:rPr>
                <w:rFonts w:ascii="Tahoma" w:hAnsi="Tahoma" w:cs="Tahoma"/>
              </w:rPr>
            </w:pPr>
          </w:p>
        </w:tc>
        <w:tc>
          <w:tcPr>
            <w:tcW w:w="6300" w:type="dxa"/>
          </w:tcPr>
          <w:p w14:paraId="20737501" w14:textId="77777777" w:rsidR="009D212E" w:rsidRPr="00485787" w:rsidRDefault="009D212E" w:rsidP="00F43AB9">
            <w:pPr>
              <w:keepNext/>
              <w:keepLines/>
              <w:tabs>
                <w:tab w:val="left" w:pos="3254"/>
              </w:tabs>
              <w:snapToGrid w:val="0"/>
              <w:rPr>
                <w:rFonts w:ascii="Tahoma" w:hAnsi="Tahoma" w:cs="Tahoma"/>
              </w:rPr>
            </w:pPr>
          </w:p>
        </w:tc>
      </w:tr>
    </w:tbl>
    <w:p w14:paraId="5E4BAB47" w14:textId="77777777" w:rsidR="00610F70" w:rsidRPr="00485787" w:rsidRDefault="00610F70" w:rsidP="00F43AB9">
      <w:pPr>
        <w:keepNext/>
        <w:keepLines/>
        <w:tabs>
          <w:tab w:val="left" w:pos="1980"/>
        </w:tabs>
        <w:jc w:val="both"/>
        <w:rPr>
          <w:rFonts w:ascii="Tahoma" w:hAnsi="Tahoma" w:cs="Tahoma"/>
        </w:rPr>
      </w:pPr>
    </w:p>
    <w:p w14:paraId="17F6B7AF" w14:textId="77777777" w:rsidR="009D212E" w:rsidRPr="00485787" w:rsidRDefault="009D212E" w:rsidP="00F43AB9">
      <w:pPr>
        <w:keepNext/>
        <w:keepLines/>
        <w:tabs>
          <w:tab w:val="left" w:pos="720"/>
        </w:tabs>
        <w:jc w:val="both"/>
        <w:rPr>
          <w:rFonts w:ascii="Tahoma" w:hAnsi="Tahoma" w:cs="Tahoma"/>
        </w:rPr>
      </w:pPr>
    </w:p>
    <w:p w14:paraId="22B7C3EF" w14:textId="77777777" w:rsidR="00C42CFD" w:rsidRPr="00302D6E" w:rsidRDefault="00C42CFD" w:rsidP="002B0A14">
      <w:pPr>
        <w:numPr>
          <w:ilvl w:val="0"/>
          <w:numId w:val="40"/>
        </w:numPr>
        <w:suppressAutoHyphens/>
        <w:ind w:left="1077" w:hanging="1077"/>
        <w:jc w:val="both"/>
        <w:rPr>
          <w:rFonts w:ascii="Tahoma" w:hAnsi="Tahoma" w:cs="Tahoma"/>
          <w:b/>
        </w:rPr>
      </w:pPr>
      <w:r w:rsidRPr="00302D6E">
        <w:rPr>
          <w:rFonts w:ascii="Tahoma" w:hAnsi="Tahoma" w:cs="Tahoma"/>
          <w:b/>
        </w:rPr>
        <w:t>UVODNE DOLOČBE</w:t>
      </w:r>
    </w:p>
    <w:p w14:paraId="7EE47034" w14:textId="77777777" w:rsidR="00C42CFD" w:rsidRPr="00302D6E" w:rsidRDefault="00C42CFD" w:rsidP="00C42CFD">
      <w:pPr>
        <w:tabs>
          <w:tab w:val="left" w:pos="3005"/>
        </w:tabs>
        <w:ind w:left="1077"/>
        <w:jc w:val="both"/>
        <w:rPr>
          <w:rFonts w:ascii="Tahoma" w:hAnsi="Tahoma" w:cs="Tahoma"/>
          <w:b/>
        </w:rPr>
      </w:pPr>
    </w:p>
    <w:p w14:paraId="1CB16691" w14:textId="77777777" w:rsidR="00C42CFD" w:rsidRPr="00302D6E" w:rsidRDefault="00C42CFD" w:rsidP="002B0A14">
      <w:pPr>
        <w:numPr>
          <w:ilvl w:val="0"/>
          <w:numId w:val="39"/>
        </w:numPr>
        <w:suppressAutoHyphens/>
        <w:jc w:val="center"/>
        <w:rPr>
          <w:rFonts w:ascii="Tahoma" w:hAnsi="Tahoma" w:cs="Tahoma"/>
          <w:color w:val="000000"/>
        </w:rPr>
      </w:pPr>
      <w:r w:rsidRPr="00302D6E">
        <w:rPr>
          <w:rFonts w:ascii="Tahoma" w:hAnsi="Tahoma" w:cs="Tahoma"/>
          <w:color w:val="000000"/>
        </w:rPr>
        <w:t>člen</w:t>
      </w:r>
    </w:p>
    <w:p w14:paraId="5CB87CE6" w14:textId="77777777" w:rsidR="00C42CFD" w:rsidRPr="00302D6E" w:rsidRDefault="00C42CFD" w:rsidP="00C42CFD">
      <w:pPr>
        <w:suppressAutoHyphens/>
        <w:ind w:left="720"/>
        <w:jc w:val="center"/>
        <w:rPr>
          <w:rFonts w:ascii="Tahoma" w:hAnsi="Tahoma" w:cs="Tahoma"/>
          <w:color w:val="000000"/>
        </w:rPr>
      </w:pPr>
    </w:p>
    <w:p w14:paraId="2C9C748C" w14:textId="13C3FFE4" w:rsidR="00C42CFD" w:rsidRPr="00FF7E5C" w:rsidRDefault="00C42CFD" w:rsidP="00C42CFD">
      <w:pPr>
        <w:jc w:val="both"/>
        <w:rPr>
          <w:rFonts w:ascii="Tahoma" w:hAnsi="Tahoma" w:cs="Tahoma"/>
        </w:rPr>
      </w:pPr>
      <w:r w:rsidRPr="00302D6E">
        <w:rPr>
          <w:rFonts w:ascii="Tahoma" w:hAnsi="Tahoma" w:cs="Tahoma"/>
        </w:rPr>
        <w:t xml:space="preserve">Stranki </w:t>
      </w:r>
      <w:r>
        <w:rPr>
          <w:rFonts w:ascii="Tahoma" w:hAnsi="Tahoma" w:cs="Tahoma"/>
        </w:rPr>
        <w:t>okvirnega sporazuma</w:t>
      </w:r>
      <w:r w:rsidRPr="00302D6E">
        <w:rPr>
          <w:rFonts w:ascii="Tahoma" w:hAnsi="Tahoma" w:cs="Tahoma"/>
        </w:rPr>
        <w:t xml:space="preserve"> ugotavljata, da je </w:t>
      </w:r>
      <w:r w:rsidRPr="004A48EA">
        <w:rPr>
          <w:rFonts w:ascii="Tahoma" w:hAnsi="Tahoma" w:cs="Tahoma"/>
        </w:rPr>
        <w:t xml:space="preserve">JAVNI HOLDING Ljubljana, d.o.o., Verovškova ulica 70, 1000 Ljubljana, na podlagi pooblastila </w:t>
      </w:r>
      <w:r>
        <w:rPr>
          <w:rFonts w:ascii="Tahoma" w:hAnsi="Tahoma" w:cs="Tahoma"/>
        </w:rPr>
        <w:t>kupca</w:t>
      </w:r>
      <w:r w:rsidRPr="004A48EA">
        <w:rPr>
          <w:rFonts w:ascii="Tahoma" w:hAnsi="Tahoma" w:cs="Tahoma"/>
        </w:rPr>
        <w:t xml:space="preserve"> izvedel postopek za oddajo javnega naročila št. </w:t>
      </w:r>
      <w:r>
        <w:rPr>
          <w:rFonts w:ascii="Tahoma" w:hAnsi="Tahoma" w:cs="Tahoma"/>
        </w:rPr>
        <w:t>VKS-6/25</w:t>
      </w:r>
      <w:r w:rsidRPr="004A48EA">
        <w:rPr>
          <w:rFonts w:ascii="Tahoma" w:hAnsi="Tahoma" w:cs="Tahoma"/>
        </w:rPr>
        <w:t xml:space="preserve"> po </w:t>
      </w:r>
      <w:r>
        <w:rPr>
          <w:rFonts w:ascii="Tahoma" w:hAnsi="Tahoma" w:cs="Tahoma"/>
        </w:rPr>
        <w:t xml:space="preserve">odprtem </w:t>
      </w:r>
      <w:r w:rsidRPr="004A48EA">
        <w:rPr>
          <w:rFonts w:ascii="Tahoma" w:hAnsi="Tahoma" w:cs="Tahoma"/>
        </w:rPr>
        <w:t xml:space="preserve">postopku </w:t>
      </w:r>
      <w:r>
        <w:rPr>
          <w:rFonts w:ascii="Tahoma" w:hAnsi="Tahoma" w:cs="Tahoma"/>
        </w:rPr>
        <w:t>v skladu s 40</w:t>
      </w:r>
      <w:r w:rsidRPr="004A48EA">
        <w:rPr>
          <w:rFonts w:ascii="Tahoma" w:hAnsi="Tahoma" w:cs="Tahoma"/>
        </w:rPr>
        <w:t>. členom Zakona o javnem naročanju (Ur. l. RS, št. 91/15</w:t>
      </w:r>
      <w:r>
        <w:rPr>
          <w:rFonts w:ascii="Tahoma" w:hAnsi="Tahoma" w:cs="Tahoma"/>
        </w:rPr>
        <w:t xml:space="preserve"> s spremembami</w:t>
      </w:r>
      <w:r w:rsidRPr="004A48EA">
        <w:rPr>
          <w:rFonts w:ascii="Tahoma" w:hAnsi="Tahoma" w:cs="Tahoma"/>
        </w:rPr>
        <w:t xml:space="preserve">; </w:t>
      </w:r>
      <w:r w:rsidRPr="00FF7E5C">
        <w:rPr>
          <w:rFonts w:ascii="Tahoma" w:hAnsi="Tahoma" w:cs="Tahoma"/>
        </w:rPr>
        <w:t>v nadaljnjem besedilu: ZJN-3), objavljenim na Portalu javnih naročil dne ________, pod št. objave JN_______ _______ in v Uradnem listu Evropske unije, Dokument _____/S ___-________, z namenom sklenitve okvirnega sporazuma za »</w:t>
      </w:r>
      <w:r w:rsidR="00F43C71">
        <w:rPr>
          <w:rFonts w:ascii="Tahoma" w:hAnsi="Tahoma" w:cs="Tahoma"/>
        </w:rPr>
        <w:t>Dobava sezonskega cvetja, trajnic in substratov ter dendrološkega materiala</w:t>
      </w:r>
      <w:r w:rsidRPr="00FF7E5C">
        <w:rPr>
          <w:rFonts w:ascii="Tahoma" w:hAnsi="Tahoma" w:cs="Tahoma"/>
        </w:rPr>
        <w:t>«</w:t>
      </w:r>
      <w:r>
        <w:rPr>
          <w:rFonts w:ascii="Tahoma" w:hAnsi="Tahoma" w:cs="Tahoma"/>
        </w:rPr>
        <w:t xml:space="preserve"> </w:t>
      </w:r>
      <w:r w:rsidRPr="00485787">
        <w:rPr>
          <w:rFonts w:ascii="Tahoma" w:hAnsi="Tahoma" w:cs="Tahoma"/>
        </w:rPr>
        <w:t>iz sklopa št. _______:_____________________«</w:t>
      </w:r>
      <w:r w:rsidRPr="00FF7E5C">
        <w:rPr>
          <w:rFonts w:ascii="Tahoma" w:hAnsi="Tahoma" w:cs="Tahoma"/>
        </w:rPr>
        <w:t>, v katerem je kupec prodajalca izbral na podlagi ekonomsko najugodnejše ponudbe in na podlagi pogojev, opredeljenih v razpisni dokumentaciji št. VKS-</w:t>
      </w:r>
      <w:r>
        <w:rPr>
          <w:rFonts w:ascii="Tahoma" w:hAnsi="Tahoma" w:cs="Tahoma"/>
        </w:rPr>
        <w:t>6/25</w:t>
      </w:r>
      <w:r w:rsidRPr="00FF7E5C">
        <w:rPr>
          <w:rFonts w:ascii="Tahoma" w:hAnsi="Tahoma" w:cs="Tahoma"/>
        </w:rPr>
        <w:t>.</w:t>
      </w:r>
    </w:p>
    <w:p w14:paraId="092FF568" w14:textId="77777777" w:rsidR="00C42CFD" w:rsidRPr="00FF7E5C" w:rsidRDefault="00C42CFD" w:rsidP="00C42CFD">
      <w:pPr>
        <w:jc w:val="both"/>
        <w:rPr>
          <w:rFonts w:ascii="Tahoma" w:hAnsi="Tahoma" w:cs="Tahoma"/>
        </w:rPr>
      </w:pPr>
    </w:p>
    <w:p w14:paraId="3F18C206" w14:textId="77777777" w:rsidR="0095010C" w:rsidRDefault="00C42CFD" w:rsidP="0095010C">
      <w:pPr>
        <w:tabs>
          <w:tab w:val="left" w:pos="1702"/>
        </w:tabs>
        <w:jc w:val="both"/>
        <w:rPr>
          <w:rFonts w:ascii="Tahoma" w:hAnsi="Tahoma" w:cs="Tahoma"/>
          <w:lang w:val="x-none"/>
        </w:rPr>
      </w:pPr>
      <w:r w:rsidRPr="00FF7E5C">
        <w:rPr>
          <w:rFonts w:ascii="Tahoma" w:hAnsi="Tahoma" w:cs="Tahoma"/>
        </w:rPr>
        <w:t xml:space="preserve">Okvirni sporazum je sklenjen in prične veljati z dnem podpisa okvirnega sporazuma </w:t>
      </w:r>
      <w:r w:rsidRPr="00FF7E5C">
        <w:rPr>
          <w:rFonts w:ascii="Tahoma" w:hAnsi="Tahoma" w:cs="Tahoma"/>
          <w:lang w:val="x-none"/>
        </w:rPr>
        <w:t xml:space="preserve">s strani obeh </w:t>
      </w:r>
      <w:r w:rsidRPr="00FF7E5C">
        <w:rPr>
          <w:rFonts w:ascii="Tahoma" w:hAnsi="Tahoma" w:cs="Tahoma"/>
        </w:rPr>
        <w:t>strank okvirnega sporazuma</w:t>
      </w:r>
      <w:r w:rsidRPr="00FF7E5C">
        <w:rPr>
          <w:rFonts w:ascii="Tahoma" w:hAnsi="Tahoma" w:cs="Tahoma"/>
          <w:lang w:val="x-none"/>
        </w:rPr>
        <w:t xml:space="preserve">, pod pogojem iz </w:t>
      </w:r>
      <w:r w:rsidRPr="00FF7E5C">
        <w:rPr>
          <w:rFonts w:ascii="Tahoma" w:hAnsi="Tahoma" w:cs="Tahoma"/>
        </w:rPr>
        <w:t>34. člena</w:t>
      </w:r>
      <w:r w:rsidRPr="00FF7E5C">
        <w:rPr>
          <w:rFonts w:ascii="Tahoma" w:hAnsi="Tahoma" w:cs="Tahoma"/>
          <w:lang w:val="x-none"/>
        </w:rPr>
        <w:t xml:space="preserve"> </w:t>
      </w:r>
      <w:r w:rsidRPr="00FF7E5C">
        <w:rPr>
          <w:rFonts w:ascii="Tahoma" w:hAnsi="Tahoma" w:cs="Tahoma"/>
        </w:rPr>
        <w:t>okvirnega sporazuma</w:t>
      </w:r>
      <w:r w:rsidRPr="00FF7E5C">
        <w:rPr>
          <w:rFonts w:ascii="Tahoma" w:hAnsi="Tahoma" w:cs="Tahoma"/>
          <w:lang w:val="x-none"/>
        </w:rPr>
        <w:t xml:space="preserve">, ter velja </w:t>
      </w:r>
    </w:p>
    <w:p w14:paraId="1625D56C" w14:textId="6573D9E7" w:rsidR="0095010C" w:rsidRPr="0095010C" w:rsidRDefault="0095010C" w:rsidP="0095010C">
      <w:pPr>
        <w:pStyle w:val="Odstavekseznama"/>
        <w:numPr>
          <w:ilvl w:val="0"/>
          <w:numId w:val="36"/>
        </w:numPr>
        <w:tabs>
          <w:tab w:val="left" w:pos="1702"/>
        </w:tabs>
        <w:jc w:val="both"/>
        <w:rPr>
          <w:rFonts w:ascii="Tahoma" w:hAnsi="Tahoma" w:cs="Tahoma"/>
          <w:lang w:val="x-none"/>
        </w:rPr>
      </w:pPr>
      <w:r w:rsidRPr="0095010C">
        <w:rPr>
          <w:rFonts w:ascii="Tahoma" w:hAnsi="Tahoma" w:cs="Tahoma"/>
        </w:rPr>
        <w:t xml:space="preserve">za sklop 1: za obdobje (48) oseminštirideset mesecev, </w:t>
      </w:r>
    </w:p>
    <w:p w14:paraId="4CC4B455" w14:textId="77777777" w:rsidR="0095010C" w:rsidRPr="0095010C" w:rsidRDefault="0095010C" w:rsidP="0095010C">
      <w:pPr>
        <w:pStyle w:val="Odstavekseznama"/>
        <w:numPr>
          <w:ilvl w:val="0"/>
          <w:numId w:val="36"/>
        </w:numPr>
        <w:tabs>
          <w:tab w:val="left" w:pos="1702"/>
        </w:tabs>
        <w:jc w:val="both"/>
        <w:rPr>
          <w:rFonts w:ascii="Tahoma" w:hAnsi="Tahoma" w:cs="Tahoma"/>
          <w:lang w:val="x-none"/>
        </w:rPr>
      </w:pPr>
      <w:r w:rsidRPr="0095010C">
        <w:rPr>
          <w:rFonts w:ascii="Tahoma" w:hAnsi="Tahoma" w:cs="Tahoma"/>
        </w:rPr>
        <w:t>za sklop 2: za obdobje (36) šestintrideset mesecev</w:t>
      </w:r>
      <w:r w:rsidR="00C42CFD" w:rsidRPr="0095010C">
        <w:rPr>
          <w:rFonts w:ascii="Tahoma" w:hAnsi="Tahoma" w:cs="Tahoma"/>
        </w:rPr>
        <w:t xml:space="preserve"> </w:t>
      </w:r>
    </w:p>
    <w:p w14:paraId="0FE64265" w14:textId="447AAFF8" w:rsidR="00C42CFD" w:rsidRPr="0095010C" w:rsidRDefault="00C42CFD" w:rsidP="0095010C">
      <w:pPr>
        <w:tabs>
          <w:tab w:val="left" w:pos="1702"/>
        </w:tabs>
        <w:jc w:val="both"/>
        <w:rPr>
          <w:rFonts w:ascii="Tahoma" w:hAnsi="Tahoma" w:cs="Tahoma"/>
          <w:lang w:val="x-none"/>
        </w:rPr>
      </w:pPr>
      <w:r w:rsidRPr="0095010C">
        <w:rPr>
          <w:rFonts w:ascii="Tahoma" w:hAnsi="Tahoma" w:cs="Tahoma"/>
          <w:lang w:val="x-none"/>
        </w:rPr>
        <w:lastRenderedPageBreak/>
        <w:t xml:space="preserve">od dneva sklenitve oziroma do izčrpanja </w:t>
      </w:r>
      <w:r w:rsidRPr="0095010C">
        <w:rPr>
          <w:rFonts w:ascii="Tahoma" w:hAnsi="Tahoma" w:cs="Tahoma"/>
        </w:rPr>
        <w:t>vrednosti okvirnega sporazuma</w:t>
      </w:r>
      <w:r w:rsidRPr="0095010C">
        <w:rPr>
          <w:rFonts w:ascii="Tahoma" w:hAnsi="Tahoma" w:cs="Tahoma"/>
          <w:lang w:val="x-none"/>
        </w:rPr>
        <w:t xml:space="preserve">, navedene v </w:t>
      </w:r>
      <w:r w:rsidRPr="0095010C">
        <w:rPr>
          <w:rFonts w:ascii="Tahoma" w:hAnsi="Tahoma" w:cs="Tahoma"/>
        </w:rPr>
        <w:t xml:space="preserve">prvem odstavku </w:t>
      </w:r>
      <w:r w:rsidRPr="0095010C">
        <w:rPr>
          <w:rFonts w:ascii="Tahoma" w:hAnsi="Tahoma" w:cs="Tahoma"/>
          <w:lang w:val="x-none"/>
        </w:rPr>
        <w:t>3.</w:t>
      </w:r>
      <w:r w:rsidR="00DC497D">
        <w:rPr>
          <w:rFonts w:ascii="Tahoma" w:hAnsi="Tahoma" w:cs="Tahoma"/>
        </w:rPr>
        <w:t> </w:t>
      </w:r>
      <w:r w:rsidRPr="0095010C">
        <w:rPr>
          <w:rFonts w:ascii="Tahoma" w:hAnsi="Tahoma" w:cs="Tahoma"/>
          <w:lang w:val="x-none"/>
        </w:rPr>
        <w:t>člena te</w:t>
      </w:r>
      <w:r w:rsidRPr="0095010C">
        <w:rPr>
          <w:rFonts w:ascii="Tahoma" w:hAnsi="Tahoma" w:cs="Tahoma"/>
        </w:rPr>
        <w:t>ga okvirnega sporazuma</w:t>
      </w:r>
      <w:r w:rsidR="00E0231F">
        <w:rPr>
          <w:rFonts w:ascii="Tahoma" w:hAnsi="Tahoma" w:cs="Tahoma"/>
        </w:rPr>
        <w:t>, določene za posamezen sklop</w:t>
      </w:r>
      <w:r w:rsidRPr="0095010C">
        <w:rPr>
          <w:rFonts w:ascii="Tahoma" w:hAnsi="Tahoma" w:cs="Tahoma"/>
          <w:lang w:val="x-none"/>
        </w:rPr>
        <w:t>, kar nastopi prej.</w:t>
      </w:r>
    </w:p>
    <w:p w14:paraId="0F8DC53B" w14:textId="77777777" w:rsidR="00C42CFD" w:rsidRPr="00FF7E5C" w:rsidRDefault="00C42CFD" w:rsidP="00C42CFD">
      <w:pPr>
        <w:tabs>
          <w:tab w:val="left" w:pos="1702"/>
        </w:tabs>
        <w:jc w:val="both"/>
        <w:rPr>
          <w:rFonts w:ascii="Tahoma" w:hAnsi="Tahoma" w:cs="Tahoma"/>
          <w:lang w:val="x-none"/>
        </w:rPr>
      </w:pPr>
    </w:p>
    <w:p w14:paraId="4CD4262D" w14:textId="77777777" w:rsidR="00C42CFD" w:rsidRPr="00FF7E5C" w:rsidRDefault="00C42CFD" w:rsidP="00C42CFD">
      <w:pPr>
        <w:keepNext/>
        <w:suppressAutoHyphens/>
        <w:jc w:val="both"/>
        <w:rPr>
          <w:rFonts w:ascii="Tahoma" w:hAnsi="Tahoma" w:cs="Tahoma"/>
          <w:lang w:eastAsia="x-none"/>
        </w:rPr>
      </w:pPr>
      <w:r w:rsidRPr="00FF7E5C">
        <w:rPr>
          <w:rFonts w:ascii="Tahoma" w:hAnsi="Tahoma" w:cs="Tahoma"/>
          <w:lang w:eastAsia="x-none"/>
        </w:rPr>
        <w:t>S tem okvirnim sporazumom se kupec in prodajalec dogovorita o pogojih izvajanja predmeta okvirnega sporazuma.</w:t>
      </w:r>
    </w:p>
    <w:p w14:paraId="01C9599A" w14:textId="77777777" w:rsidR="00C42CFD" w:rsidRPr="00FF7E5C" w:rsidRDefault="00C42CFD" w:rsidP="00C42CFD">
      <w:pPr>
        <w:tabs>
          <w:tab w:val="left" w:pos="1702"/>
        </w:tabs>
        <w:jc w:val="both"/>
        <w:rPr>
          <w:rFonts w:ascii="Tahoma" w:hAnsi="Tahoma" w:cs="Tahoma"/>
          <w:lang w:val="x-none"/>
        </w:rPr>
      </w:pPr>
    </w:p>
    <w:p w14:paraId="247F26D7" w14:textId="77777777" w:rsidR="00C42CFD" w:rsidRPr="00FF7E5C" w:rsidRDefault="00C42CFD" w:rsidP="00C42CFD">
      <w:pPr>
        <w:tabs>
          <w:tab w:val="left" w:pos="1702"/>
        </w:tabs>
        <w:jc w:val="both"/>
        <w:rPr>
          <w:rFonts w:ascii="Tahoma" w:hAnsi="Tahoma" w:cs="Tahoma"/>
          <w:lang w:val="x-none"/>
        </w:rPr>
      </w:pPr>
    </w:p>
    <w:p w14:paraId="3D01BAEF" w14:textId="77777777" w:rsidR="00C42CFD" w:rsidRPr="00FF7E5C" w:rsidRDefault="00C42CFD" w:rsidP="002B0A14">
      <w:pPr>
        <w:numPr>
          <w:ilvl w:val="0"/>
          <w:numId w:val="25"/>
        </w:numPr>
        <w:tabs>
          <w:tab w:val="left" w:pos="851"/>
          <w:tab w:val="left" w:pos="1702"/>
        </w:tabs>
        <w:ind w:hanging="1440"/>
        <w:jc w:val="both"/>
        <w:rPr>
          <w:rFonts w:ascii="Tahoma" w:hAnsi="Tahoma" w:cs="Tahoma"/>
          <w:b/>
        </w:rPr>
      </w:pPr>
      <w:r w:rsidRPr="00FF7E5C">
        <w:rPr>
          <w:rFonts w:ascii="Tahoma" w:hAnsi="Tahoma" w:cs="Tahoma"/>
          <w:b/>
        </w:rPr>
        <w:t>PREDMET OKVIRNEGA SPORAZUMA</w:t>
      </w:r>
    </w:p>
    <w:p w14:paraId="066D2F7B" w14:textId="77777777" w:rsidR="00C42CFD" w:rsidRPr="00FF7E5C" w:rsidRDefault="00C42CFD" w:rsidP="00C42CFD">
      <w:pPr>
        <w:tabs>
          <w:tab w:val="left" w:pos="851"/>
          <w:tab w:val="left" w:pos="1702"/>
        </w:tabs>
        <w:jc w:val="both"/>
        <w:rPr>
          <w:rFonts w:ascii="Tahoma" w:hAnsi="Tahoma" w:cs="Tahoma"/>
          <w:b/>
        </w:rPr>
      </w:pPr>
    </w:p>
    <w:p w14:paraId="25C32E31" w14:textId="77777777" w:rsidR="00C42CFD" w:rsidRPr="00FF7E5C" w:rsidRDefault="00C42CFD" w:rsidP="002B0A14">
      <w:pPr>
        <w:numPr>
          <w:ilvl w:val="0"/>
          <w:numId w:val="39"/>
        </w:numPr>
        <w:suppressAutoHyphens/>
        <w:jc w:val="center"/>
        <w:rPr>
          <w:rFonts w:ascii="Tahoma" w:hAnsi="Tahoma" w:cs="Tahoma"/>
          <w:color w:val="000000"/>
        </w:rPr>
      </w:pPr>
      <w:r w:rsidRPr="00FF7E5C">
        <w:rPr>
          <w:rFonts w:ascii="Tahoma" w:hAnsi="Tahoma" w:cs="Tahoma"/>
          <w:color w:val="000000"/>
        </w:rPr>
        <w:t>člen</w:t>
      </w:r>
    </w:p>
    <w:p w14:paraId="4BCFE398" w14:textId="77777777" w:rsidR="00C42CFD" w:rsidRPr="00FF7E5C" w:rsidRDefault="00C42CFD" w:rsidP="00C42CFD">
      <w:pPr>
        <w:jc w:val="both"/>
        <w:rPr>
          <w:rFonts w:ascii="Tahoma" w:hAnsi="Tahoma" w:cs="Tahoma"/>
          <w:bCs/>
        </w:rPr>
      </w:pPr>
    </w:p>
    <w:p w14:paraId="015B173D" w14:textId="287B5621" w:rsidR="00C42CFD" w:rsidRPr="00FF7E5C" w:rsidRDefault="00C42CFD" w:rsidP="00C42CFD">
      <w:pPr>
        <w:jc w:val="both"/>
        <w:rPr>
          <w:rFonts w:ascii="Tahoma" w:hAnsi="Tahoma" w:cs="Tahoma"/>
          <w:bCs/>
        </w:rPr>
      </w:pPr>
      <w:r w:rsidRPr="00FF7E5C">
        <w:rPr>
          <w:rFonts w:ascii="Tahoma" w:hAnsi="Tahoma" w:cs="Tahoma"/>
        </w:rPr>
        <w:t xml:space="preserve">Predmet tega okvirnega sporazuma je </w:t>
      </w:r>
      <w:r w:rsidR="008734B6">
        <w:rPr>
          <w:rFonts w:ascii="Tahoma" w:hAnsi="Tahoma" w:cs="Tahoma"/>
          <w:bCs/>
        </w:rPr>
        <w:t xml:space="preserve">dobava </w:t>
      </w:r>
      <w:r w:rsidR="00F43C71">
        <w:rPr>
          <w:rFonts w:ascii="Tahoma" w:hAnsi="Tahoma" w:cs="Tahoma"/>
          <w:bCs/>
        </w:rPr>
        <w:t>sezonskega cvetja, trajnic in substratov ter dendrološkega materiala</w:t>
      </w:r>
      <w:r w:rsidRPr="00FF7E5C">
        <w:rPr>
          <w:rFonts w:ascii="Tahoma" w:hAnsi="Tahoma" w:cs="Tahoma"/>
          <w:bCs/>
        </w:rPr>
        <w:t xml:space="preserve"> za vzdrževanje javnih zelenih površin </w:t>
      </w:r>
      <w:r w:rsidRPr="00FF7E5C">
        <w:rPr>
          <w:rFonts w:ascii="Tahoma" w:hAnsi="Tahoma" w:cs="Tahoma"/>
        </w:rPr>
        <w:t>(v nadaljnjem besedilu: blago</w:t>
      </w:r>
      <w:r>
        <w:rPr>
          <w:rFonts w:ascii="Tahoma" w:hAnsi="Tahoma" w:cs="Tahoma"/>
          <w:bCs/>
        </w:rPr>
        <w:t>), katerega</w:t>
      </w:r>
      <w:r w:rsidRPr="00FF7E5C">
        <w:rPr>
          <w:rFonts w:ascii="Tahoma" w:hAnsi="Tahoma" w:cs="Tahoma"/>
          <w:bCs/>
        </w:rPr>
        <w:t xml:space="preserve"> opredelitev, količine in opis so razvidni iz ponudbenega predračuna prodajalca št. ____________ z dne ____________ (v</w:t>
      </w:r>
      <w:r w:rsidR="00E52BB7">
        <w:rPr>
          <w:rFonts w:ascii="Tahoma" w:hAnsi="Tahoma" w:cs="Tahoma"/>
          <w:bCs/>
        </w:rPr>
        <w:t> </w:t>
      </w:r>
      <w:r w:rsidRPr="00FF7E5C">
        <w:rPr>
          <w:rFonts w:ascii="Tahoma" w:hAnsi="Tahoma" w:cs="Tahoma"/>
          <w:bCs/>
        </w:rPr>
        <w:t xml:space="preserve">nadaljevanju: ponudbeni predračun), </w:t>
      </w:r>
      <w:r w:rsidRPr="00FF7E5C">
        <w:rPr>
          <w:rFonts w:ascii="Tahoma" w:hAnsi="Tahoma" w:cs="Tahoma"/>
        </w:rPr>
        <w:t xml:space="preserve">in ponudbe prodajalca št. _____________ z dne ________________ , ki sta sestavni del tega okvirnega sporazuma. </w:t>
      </w:r>
      <w:r w:rsidRPr="00FF7E5C">
        <w:rPr>
          <w:rFonts w:ascii="Tahoma" w:hAnsi="Tahoma" w:cs="Tahoma"/>
          <w:bCs/>
        </w:rPr>
        <w:t>Podrobna opredelitev in opis predmeta tega okvirnega</w:t>
      </w:r>
      <w:r w:rsidRPr="00FF7E5C">
        <w:rPr>
          <w:rFonts w:ascii="Tahoma" w:hAnsi="Tahoma" w:cs="Tahoma"/>
          <w:b/>
          <w:bCs/>
        </w:rPr>
        <w:t xml:space="preserve"> </w:t>
      </w:r>
      <w:r w:rsidRPr="00FF7E5C">
        <w:rPr>
          <w:rFonts w:ascii="Tahoma" w:hAnsi="Tahoma" w:cs="Tahoma"/>
          <w:bCs/>
        </w:rPr>
        <w:t>sporazuma sta razvidna tudi iz razpisne dokumentacije št. VKS-</w:t>
      </w:r>
      <w:r>
        <w:rPr>
          <w:rFonts w:ascii="Tahoma" w:hAnsi="Tahoma" w:cs="Tahoma"/>
          <w:bCs/>
        </w:rPr>
        <w:t>6/25</w:t>
      </w:r>
      <w:r w:rsidRPr="00FF7E5C">
        <w:rPr>
          <w:rFonts w:ascii="Tahoma" w:hAnsi="Tahoma" w:cs="Tahoma"/>
          <w:bCs/>
        </w:rPr>
        <w:t>.</w:t>
      </w:r>
    </w:p>
    <w:p w14:paraId="1E972A8C" w14:textId="77777777" w:rsidR="00C42CFD" w:rsidRPr="00FF7E5C" w:rsidRDefault="00C42CFD" w:rsidP="00C42CFD">
      <w:pPr>
        <w:jc w:val="both"/>
        <w:rPr>
          <w:rFonts w:ascii="Tahoma" w:hAnsi="Tahoma" w:cs="Tahoma"/>
          <w:bCs/>
        </w:rPr>
      </w:pPr>
    </w:p>
    <w:p w14:paraId="2847F6DB" w14:textId="77777777" w:rsidR="00C42CFD" w:rsidRPr="00FF7E5C" w:rsidRDefault="00C42CFD" w:rsidP="00C42CFD">
      <w:pPr>
        <w:jc w:val="both"/>
        <w:rPr>
          <w:rFonts w:ascii="Tahoma" w:hAnsi="Tahoma" w:cs="Tahoma"/>
          <w:bCs/>
        </w:rPr>
      </w:pPr>
      <w:r w:rsidRPr="00FF7E5C">
        <w:rPr>
          <w:rFonts w:ascii="Tahoma" w:hAnsi="Tahoma" w:cs="Tahoma"/>
        </w:rPr>
        <w:t>K</w:t>
      </w:r>
      <w:r w:rsidRPr="00FF7E5C">
        <w:rPr>
          <w:rFonts w:ascii="Tahoma" w:hAnsi="Tahoma" w:cs="Tahoma"/>
          <w:bCs/>
        </w:rPr>
        <w:t>oličine blaga, ki jih bo kupec naročil, so okvirne in se kupec ne zavezuje, da bo naročil celotno predvideno količino blaga.</w:t>
      </w:r>
    </w:p>
    <w:p w14:paraId="6BD60529" w14:textId="77777777" w:rsidR="00C42CFD" w:rsidRPr="00FF7E5C" w:rsidRDefault="00C42CFD" w:rsidP="00C42CFD">
      <w:pPr>
        <w:jc w:val="both"/>
        <w:rPr>
          <w:rFonts w:ascii="Tahoma" w:hAnsi="Tahoma" w:cs="Tahoma"/>
        </w:rPr>
      </w:pPr>
    </w:p>
    <w:p w14:paraId="0C90F709" w14:textId="4F153A5C" w:rsidR="00C42CFD" w:rsidRPr="00FF7E5C" w:rsidRDefault="00C42CFD" w:rsidP="00C42CFD">
      <w:pPr>
        <w:tabs>
          <w:tab w:val="left" w:pos="1702"/>
        </w:tabs>
        <w:jc w:val="both"/>
        <w:rPr>
          <w:rFonts w:ascii="Tahoma" w:hAnsi="Tahoma" w:cs="Tahoma"/>
        </w:rPr>
      </w:pPr>
      <w:r w:rsidRPr="00FF7E5C">
        <w:rPr>
          <w:rFonts w:ascii="Tahoma" w:hAnsi="Tahoma" w:cs="Tahoma"/>
        </w:rPr>
        <w:t>Kupec in prodajalec se izrecno dogovorita, da bo kupec v obdobju veljavnosti tega okvirnega sporazuma kupoval le blago, ki ga bo dejansko potreboval in za kater</w:t>
      </w:r>
      <w:r w:rsidR="00880DC8">
        <w:rPr>
          <w:rFonts w:ascii="Tahoma" w:hAnsi="Tahoma" w:cs="Tahoma"/>
        </w:rPr>
        <w:t>ega</w:t>
      </w:r>
      <w:r w:rsidRPr="00FF7E5C">
        <w:rPr>
          <w:rFonts w:ascii="Tahoma" w:hAnsi="Tahoma" w:cs="Tahoma"/>
        </w:rPr>
        <w:t xml:space="preserve"> bo imel zagotovljena finančna sredstva. </w:t>
      </w:r>
    </w:p>
    <w:p w14:paraId="3061DD2D" w14:textId="77777777" w:rsidR="00C42CFD" w:rsidRPr="00FF7E5C" w:rsidRDefault="00C42CFD" w:rsidP="00C42CFD">
      <w:pPr>
        <w:jc w:val="both"/>
        <w:rPr>
          <w:rFonts w:ascii="Tahoma" w:hAnsi="Tahoma" w:cs="Tahoma"/>
          <w:bCs/>
        </w:rPr>
      </w:pPr>
    </w:p>
    <w:p w14:paraId="356ED713" w14:textId="77777777" w:rsidR="00C42CFD" w:rsidRPr="00FF7E5C" w:rsidRDefault="00C42CFD" w:rsidP="00C42CFD">
      <w:pPr>
        <w:tabs>
          <w:tab w:val="left" w:pos="1702"/>
        </w:tabs>
        <w:jc w:val="both"/>
        <w:rPr>
          <w:rFonts w:ascii="Tahoma" w:hAnsi="Tahoma" w:cs="Tahoma"/>
          <w:bCs/>
        </w:rPr>
      </w:pPr>
    </w:p>
    <w:p w14:paraId="783DB191" w14:textId="77777777" w:rsidR="00C42CFD" w:rsidRPr="00FF7E5C" w:rsidRDefault="00C42CFD" w:rsidP="002B0A14">
      <w:pPr>
        <w:numPr>
          <w:ilvl w:val="0"/>
          <w:numId w:val="25"/>
        </w:numPr>
        <w:tabs>
          <w:tab w:val="left" w:pos="851"/>
          <w:tab w:val="left" w:pos="1702"/>
        </w:tabs>
        <w:ind w:hanging="1440"/>
        <w:jc w:val="both"/>
        <w:rPr>
          <w:rFonts w:ascii="Tahoma" w:hAnsi="Tahoma" w:cs="Tahoma"/>
          <w:b/>
        </w:rPr>
      </w:pPr>
      <w:r w:rsidRPr="00FF7E5C">
        <w:rPr>
          <w:rFonts w:ascii="Tahoma" w:hAnsi="Tahoma" w:cs="Tahoma"/>
          <w:b/>
        </w:rPr>
        <w:t>VREDNOST OKVIRNEGA SPORAZUMA</w:t>
      </w:r>
    </w:p>
    <w:p w14:paraId="71D1F452" w14:textId="77777777" w:rsidR="00C42CFD" w:rsidRPr="00FF7E5C" w:rsidRDefault="00C42CFD" w:rsidP="00C42CFD">
      <w:pPr>
        <w:tabs>
          <w:tab w:val="left" w:pos="851"/>
          <w:tab w:val="left" w:pos="1702"/>
        </w:tabs>
        <w:jc w:val="both"/>
        <w:rPr>
          <w:rFonts w:ascii="Tahoma" w:hAnsi="Tahoma" w:cs="Tahoma"/>
          <w:b/>
        </w:rPr>
      </w:pPr>
    </w:p>
    <w:p w14:paraId="1E96D651" w14:textId="77777777" w:rsidR="00C42CFD" w:rsidRPr="00FF7E5C" w:rsidRDefault="00C42CFD" w:rsidP="002B0A14">
      <w:pPr>
        <w:numPr>
          <w:ilvl w:val="0"/>
          <w:numId w:val="39"/>
        </w:numPr>
        <w:suppressAutoHyphens/>
        <w:jc w:val="center"/>
        <w:rPr>
          <w:rFonts w:ascii="Tahoma" w:hAnsi="Tahoma" w:cs="Tahoma"/>
          <w:color w:val="000000"/>
        </w:rPr>
      </w:pPr>
      <w:r w:rsidRPr="00FF7E5C">
        <w:rPr>
          <w:rFonts w:ascii="Tahoma" w:hAnsi="Tahoma" w:cs="Tahoma"/>
          <w:color w:val="000000"/>
        </w:rPr>
        <w:t>člen</w:t>
      </w:r>
    </w:p>
    <w:p w14:paraId="1BA8A3E4" w14:textId="77777777" w:rsidR="00C42CFD" w:rsidRPr="00FF7E5C" w:rsidRDefault="00C42CFD" w:rsidP="00C42CFD">
      <w:pPr>
        <w:jc w:val="both"/>
        <w:rPr>
          <w:rFonts w:ascii="Tahoma" w:hAnsi="Tahoma" w:cs="Tahoma"/>
        </w:rPr>
      </w:pPr>
    </w:p>
    <w:p w14:paraId="2FA419BA" w14:textId="5FA6C243" w:rsidR="00C42CFD" w:rsidRPr="00FF7E5C" w:rsidRDefault="00C42CFD" w:rsidP="00C42CFD">
      <w:pPr>
        <w:keepNext/>
        <w:jc w:val="both"/>
        <w:rPr>
          <w:rFonts w:ascii="Tahoma" w:hAnsi="Tahoma" w:cs="Tahoma"/>
        </w:rPr>
      </w:pPr>
      <w:r w:rsidRPr="00FF7E5C">
        <w:rPr>
          <w:rFonts w:ascii="Tahoma" w:hAnsi="Tahoma" w:cs="Tahoma"/>
        </w:rPr>
        <w:t>Ocenjena vrednost tega okvirnega sporazuma za obdobje njegove veljavnosti je ob objavi obvestila o naročilu na portalu javnih naročil in na dan sklenitve tega okvirnega sporazuma znašala</w:t>
      </w:r>
      <w:r w:rsidR="0095010C">
        <w:rPr>
          <w:rFonts w:ascii="Tahoma" w:hAnsi="Tahoma" w:cs="Tahoma"/>
        </w:rPr>
        <w:t xml:space="preserve"> za posamezen sklop</w:t>
      </w:r>
      <w:r w:rsidRPr="00FF7E5C">
        <w:rPr>
          <w:rFonts w:ascii="Tahoma" w:hAnsi="Tahoma" w:cs="Tahoma"/>
        </w:rPr>
        <w:t>:</w:t>
      </w:r>
    </w:p>
    <w:p w14:paraId="457BBB61" w14:textId="77777777" w:rsidR="00C42CFD" w:rsidRPr="00FF7E5C" w:rsidRDefault="00C42CFD" w:rsidP="00C42CFD">
      <w:pPr>
        <w:keepNext/>
        <w:jc w:val="both"/>
        <w:rPr>
          <w:rFonts w:ascii="Tahoma" w:hAnsi="Tahoma" w:cs="Tahoma"/>
        </w:rPr>
      </w:pPr>
    </w:p>
    <w:tbl>
      <w:tblPr>
        <w:tblW w:w="0" w:type="auto"/>
        <w:jc w:val="center"/>
        <w:tblBorders>
          <w:bottom w:val="single" w:sz="4" w:space="0" w:color="auto"/>
        </w:tblBorders>
        <w:tblLook w:val="04A0" w:firstRow="1" w:lastRow="0" w:firstColumn="1" w:lastColumn="0" w:noHBand="0" w:noVBand="1"/>
      </w:tblPr>
      <w:tblGrid>
        <w:gridCol w:w="3084"/>
      </w:tblGrid>
      <w:tr w:rsidR="00C42CFD" w:rsidRPr="00FF7E5C" w14:paraId="6EE71216" w14:textId="77777777" w:rsidTr="002B6123">
        <w:trPr>
          <w:jc w:val="center"/>
        </w:trPr>
        <w:tc>
          <w:tcPr>
            <w:tcW w:w="0" w:type="auto"/>
            <w:shd w:val="clear" w:color="auto" w:fill="auto"/>
          </w:tcPr>
          <w:p w14:paraId="36D044AB" w14:textId="77777777" w:rsidR="00C42CFD" w:rsidRPr="00FF7E5C" w:rsidRDefault="00C42CFD" w:rsidP="002B6123">
            <w:pPr>
              <w:jc w:val="both"/>
              <w:rPr>
                <w:rFonts w:ascii="Tahoma" w:hAnsi="Tahoma" w:cs="Tahoma"/>
              </w:rPr>
            </w:pPr>
            <w:r w:rsidRPr="00FF7E5C">
              <w:rPr>
                <w:rFonts w:ascii="Tahoma" w:hAnsi="Tahoma" w:cs="Tahoma"/>
              </w:rPr>
              <w:t xml:space="preserve">                                        EUR </w:t>
            </w:r>
          </w:p>
        </w:tc>
      </w:tr>
    </w:tbl>
    <w:p w14:paraId="31ADB826" w14:textId="77777777" w:rsidR="00C42CFD" w:rsidRPr="00FF7E5C" w:rsidRDefault="00C42CFD" w:rsidP="00C42CFD">
      <w:pPr>
        <w:jc w:val="center"/>
        <w:rPr>
          <w:rFonts w:ascii="Tahoma" w:hAnsi="Tahoma" w:cs="Tahoma"/>
        </w:rPr>
      </w:pPr>
    </w:p>
    <w:p w14:paraId="707E61D8" w14:textId="77777777" w:rsidR="00C42CFD" w:rsidRPr="00FF7E5C" w:rsidRDefault="00C42CFD" w:rsidP="00C42CFD">
      <w:pPr>
        <w:jc w:val="center"/>
        <w:rPr>
          <w:rFonts w:ascii="Tahoma" w:hAnsi="Tahoma" w:cs="Tahoma"/>
        </w:rPr>
      </w:pPr>
      <w:r w:rsidRPr="00FF7E5C">
        <w:rPr>
          <w:rFonts w:ascii="Tahoma" w:hAnsi="Tahoma" w:cs="Tahoma"/>
        </w:rPr>
        <w:t>(z besedo:______________________________ evrov in __/100) brez DDV.</w:t>
      </w:r>
    </w:p>
    <w:p w14:paraId="3B7C85B8" w14:textId="77777777" w:rsidR="00C42CFD" w:rsidRPr="00FF7E5C" w:rsidRDefault="00C42CFD" w:rsidP="00C42CFD">
      <w:pPr>
        <w:keepNext/>
        <w:jc w:val="both"/>
        <w:rPr>
          <w:rFonts w:ascii="Tahoma" w:hAnsi="Tahoma" w:cs="Tahoma"/>
        </w:rPr>
      </w:pPr>
    </w:p>
    <w:p w14:paraId="3322AD33" w14:textId="5A10E954" w:rsidR="00C42CFD" w:rsidRPr="00FF7E5C" w:rsidRDefault="00C42CFD" w:rsidP="00C42CFD">
      <w:pPr>
        <w:keepNext/>
        <w:jc w:val="both"/>
        <w:rPr>
          <w:rFonts w:ascii="Tahoma" w:hAnsi="Tahoma" w:cs="Tahoma"/>
        </w:rPr>
      </w:pPr>
      <w:r w:rsidRPr="00FF7E5C">
        <w:rPr>
          <w:rFonts w:ascii="Tahoma" w:hAnsi="Tahoma" w:cs="Tahoma"/>
        </w:rPr>
        <w:t xml:space="preserve">Ocenjena vrednost okvirnega sporazuma ne vključuje DDV. DDV bo </w:t>
      </w:r>
      <w:r w:rsidR="003C5F1F">
        <w:rPr>
          <w:rFonts w:ascii="Tahoma" w:hAnsi="Tahoma" w:cs="Tahoma"/>
        </w:rPr>
        <w:t xml:space="preserve">zaračunan </w:t>
      </w:r>
      <w:r w:rsidRPr="00FF7E5C">
        <w:rPr>
          <w:rFonts w:ascii="Tahoma" w:hAnsi="Tahoma" w:cs="Tahoma"/>
        </w:rPr>
        <w:t>na podlagi veljavne zakonodaje</w:t>
      </w:r>
      <w:r w:rsidR="009B2A4E">
        <w:rPr>
          <w:rFonts w:ascii="Tahoma" w:hAnsi="Tahoma" w:cs="Tahoma"/>
        </w:rPr>
        <w:t xml:space="preserve"> v Republiki Sloveniji</w:t>
      </w:r>
      <w:r w:rsidRPr="00FF7E5C">
        <w:rPr>
          <w:rFonts w:ascii="Tahoma" w:hAnsi="Tahoma" w:cs="Tahoma"/>
        </w:rPr>
        <w:t>.</w:t>
      </w:r>
    </w:p>
    <w:p w14:paraId="545B50B2" w14:textId="77777777" w:rsidR="00C42CFD" w:rsidRPr="00FF7E5C" w:rsidRDefault="00C42CFD" w:rsidP="00C42CFD">
      <w:pPr>
        <w:jc w:val="both"/>
        <w:rPr>
          <w:rFonts w:ascii="Tahoma" w:hAnsi="Tahoma" w:cs="Tahoma"/>
        </w:rPr>
      </w:pPr>
    </w:p>
    <w:p w14:paraId="4E33AE54" w14:textId="744C858D" w:rsidR="00C42CFD" w:rsidRPr="00FF7E5C" w:rsidRDefault="00C42CFD" w:rsidP="00C42CFD">
      <w:pPr>
        <w:jc w:val="both"/>
        <w:rPr>
          <w:rFonts w:ascii="Tahoma" w:hAnsi="Tahoma" w:cs="Tahoma"/>
        </w:rPr>
      </w:pPr>
      <w:r w:rsidRPr="00FF7E5C">
        <w:rPr>
          <w:rFonts w:ascii="Tahoma" w:hAnsi="Tahoma" w:cs="Tahoma"/>
        </w:rPr>
        <w:t>Cene na enoto, navedene v ponudbi prodajalca št. ………… z dne ……….., so v času veljavnosti okvirnega sporazuma fiksne in se ne spreminjajo, razen v primeru znižanja cen.</w:t>
      </w:r>
    </w:p>
    <w:p w14:paraId="2FB3BB69" w14:textId="77777777" w:rsidR="00C42CFD" w:rsidRPr="00FF7E5C" w:rsidRDefault="00C42CFD" w:rsidP="00C42CFD">
      <w:pPr>
        <w:jc w:val="both"/>
        <w:rPr>
          <w:rFonts w:ascii="Tahoma" w:hAnsi="Tahoma" w:cs="Tahoma"/>
        </w:rPr>
      </w:pPr>
      <w:r w:rsidRPr="00FF7E5C">
        <w:rPr>
          <w:rFonts w:ascii="Tahoma" w:hAnsi="Tahoma" w:cs="Tahoma"/>
        </w:rPr>
        <w:t xml:space="preserve"> </w:t>
      </w:r>
    </w:p>
    <w:p w14:paraId="1D297E64" w14:textId="77777777" w:rsidR="00C42CFD" w:rsidRPr="00FF7E5C" w:rsidRDefault="00C42CFD" w:rsidP="00C42CFD">
      <w:pPr>
        <w:jc w:val="both"/>
        <w:rPr>
          <w:rFonts w:ascii="Tahoma" w:hAnsi="Tahoma" w:cs="Tahoma"/>
        </w:rPr>
      </w:pPr>
      <w:r w:rsidRPr="00FF7E5C">
        <w:rPr>
          <w:rFonts w:ascii="Tahoma" w:hAnsi="Tahoma" w:cs="Tahoma"/>
        </w:rPr>
        <w:t xml:space="preserve">V ceni na enoto mere so upoštevani vsi materialni in nematerialni stroški, ki bodo potrebni za kvalitetno in pravočasno izvedbo predmeta tega okvirnega sporazuma, vključno s stroški dela, stroški prevoza in vsemi ostalimi stroški. </w:t>
      </w:r>
    </w:p>
    <w:p w14:paraId="5BE29499" w14:textId="77777777" w:rsidR="00C42CFD" w:rsidRPr="00FF7E5C" w:rsidRDefault="00C42CFD" w:rsidP="00C42CFD">
      <w:pPr>
        <w:jc w:val="both"/>
        <w:rPr>
          <w:rFonts w:ascii="Tahoma" w:hAnsi="Tahoma" w:cs="Tahoma"/>
        </w:rPr>
      </w:pPr>
    </w:p>
    <w:p w14:paraId="1E6B9C5B" w14:textId="77777777" w:rsidR="00C42CFD" w:rsidRPr="00FF7E5C" w:rsidRDefault="00C42CFD" w:rsidP="00C42CFD">
      <w:pPr>
        <w:jc w:val="both"/>
        <w:rPr>
          <w:rFonts w:ascii="Tahoma" w:hAnsi="Tahoma" w:cs="Tahoma"/>
        </w:rPr>
      </w:pPr>
    </w:p>
    <w:p w14:paraId="215A22AE" w14:textId="77777777" w:rsidR="00C42CFD" w:rsidRPr="00FF7E5C" w:rsidRDefault="00C42CFD" w:rsidP="002B0A14">
      <w:pPr>
        <w:numPr>
          <w:ilvl w:val="0"/>
          <w:numId w:val="25"/>
        </w:numPr>
        <w:tabs>
          <w:tab w:val="left" w:pos="851"/>
          <w:tab w:val="left" w:pos="1702"/>
        </w:tabs>
        <w:ind w:hanging="1440"/>
        <w:jc w:val="both"/>
        <w:rPr>
          <w:rFonts w:ascii="Tahoma" w:hAnsi="Tahoma" w:cs="Tahoma"/>
          <w:b/>
        </w:rPr>
      </w:pPr>
      <w:r w:rsidRPr="00FF7E5C">
        <w:rPr>
          <w:rFonts w:ascii="Tahoma" w:hAnsi="Tahoma" w:cs="Tahoma"/>
          <w:b/>
        </w:rPr>
        <w:t>NAČIN OBRAČUNAVANJA IN PLAČILO</w:t>
      </w:r>
    </w:p>
    <w:p w14:paraId="19F13BF7" w14:textId="77777777" w:rsidR="00C42CFD" w:rsidRPr="00FF7E5C" w:rsidRDefault="00C42CFD" w:rsidP="00C42CFD">
      <w:pPr>
        <w:tabs>
          <w:tab w:val="left" w:pos="851"/>
          <w:tab w:val="left" w:pos="1702"/>
        </w:tabs>
        <w:jc w:val="both"/>
        <w:rPr>
          <w:rFonts w:ascii="Tahoma" w:hAnsi="Tahoma" w:cs="Tahoma"/>
          <w:b/>
        </w:rPr>
      </w:pPr>
    </w:p>
    <w:p w14:paraId="56962289" w14:textId="77777777" w:rsidR="00C42CFD" w:rsidRPr="00FF7E5C" w:rsidRDefault="00C42CFD" w:rsidP="002B0A14">
      <w:pPr>
        <w:numPr>
          <w:ilvl w:val="0"/>
          <w:numId w:val="39"/>
        </w:numPr>
        <w:suppressAutoHyphens/>
        <w:jc w:val="center"/>
        <w:rPr>
          <w:rFonts w:ascii="Tahoma" w:hAnsi="Tahoma" w:cs="Tahoma"/>
          <w:color w:val="000000"/>
        </w:rPr>
      </w:pPr>
      <w:r w:rsidRPr="00FF7E5C">
        <w:rPr>
          <w:rFonts w:ascii="Tahoma" w:hAnsi="Tahoma" w:cs="Tahoma"/>
          <w:color w:val="000000"/>
        </w:rPr>
        <w:t>člen</w:t>
      </w:r>
    </w:p>
    <w:p w14:paraId="58B7B743" w14:textId="77777777" w:rsidR="00C42CFD" w:rsidRPr="00FF7E5C" w:rsidRDefault="00C42CFD" w:rsidP="00C42CFD">
      <w:pPr>
        <w:jc w:val="both"/>
        <w:rPr>
          <w:rFonts w:ascii="Tahoma" w:hAnsi="Tahoma"/>
        </w:rPr>
      </w:pPr>
    </w:p>
    <w:p w14:paraId="1AFE68D9" w14:textId="742A3DB6" w:rsidR="00C42CFD" w:rsidRPr="00FF7E5C" w:rsidRDefault="00C66B4A" w:rsidP="00C42CFD">
      <w:pPr>
        <w:jc w:val="both"/>
        <w:rPr>
          <w:rFonts w:ascii="Tahoma" w:hAnsi="Tahoma" w:cs="Tahoma"/>
          <w:kern w:val="16"/>
        </w:rPr>
      </w:pPr>
      <w:r>
        <w:rPr>
          <w:rFonts w:ascii="Tahoma" w:hAnsi="Tahoma"/>
          <w:kern w:val="16"/>
        </w:rPr>
        <w:t xml:space="preserve">Kupec </w:t>
      </w:r>
      <w:r w:rsidR="00E0231F">
        <w:rPr>
          <w:rFonts w:ascii="Tahoma" w:hAnsi="Tahoma"/>
          <w:kern w:val="16"/>
        </w:rPr>
        <w:t xml:space="preserve">bo prodajalcu plačal blago, ki ga je prodajalec kupcu dejansko dobavil, po cenah na enoto, navedenih v ponudbi. </w:t>
      </w:r>
      <w:r w:rsidR="00C42CFD" w:rsidRPr="00FF7E5C">
        <w:rPr>
          <w:rFonts w:ascii="Tahoma" w:hAnsi="Tahoma"/>
          <w:kern w:val="16"/>
        </w:rPr>
        <w:t>Ob prevzemu se izdela in pisno potrdi prevzem blaga z dobavnico, ki jo podpišeta obe stranki okvirnega sporazuma oziroma njuna predstavnika.</w:t>
      </w:r>
      <w:r w:rsidR="00C42CFD" w:rsidRPr="00FF7E5C">
        <w:rPr>
          <w:rFonts w:ascii="Tahoma" w:hAnsi="Tahoma" w:cs="Tahoma"/>
          <w:kern w:val="16"/>
        </w:rPr>
        <w:t xml:space="preserve"> Prodajalec izstavi račun v roku osmih (8) dni po uspešno opravljenem prevzemu blaga in računu priloži fotokopijo naročilnice in podpisane dobavnice. </w:t>
      </w:r>
    </w:p>
    <w:p w14:paraId="2D0908B4" w14:textId="77777777" w:rsidR="00C42CFD" w:rsidRPr="00FF7E5C" w:rsidRDefault="00C42CFD" w:rsidP="00C42CFD">
      <w:pPr>
        <w:jc w:val="both"/>
        <w:rPr>
          <w:rFonts w:ascii="Tahoma" w:hAnsi="Tahoma" w:cs="Tahoma"/>
          <w:kern w:val="16"/>
        </w:rPr>
      </w:pPr>
    </w:p>
    <w:p w14:paraId="4E9F99E3" w14:textId="21FD3EDB" w:rsidR="00C42CFD" w:rsidRPr="00FF7E5C" w:rsidRDefault="00C42CFD" w:rsidP="00C42CFD">
      <w:pPr>
        <w:jc w:val="both"/>
        <w:rPr>
          <w:rFonts w:ascii="Tahoma" w:hAnsi="Tahoma"/>
        </w:rPr>
      </w:pPr>
      <w:r w:rsidRPr="00FF7E5C">
        <w:rPr>
          <w:rFonts w:ascii="Tahoma" w:hAnsi="Tahoma"/>
        </w:rPr>
        <w:lastRenderedPageBreak/>
        <w:t xml:space="preserve">V primeru, da izstavljeni račun ni pravilen, ga kupec v roku petih (5) </w:t>
      </w:r>
      <w:r w:rsidR="005C42B8">
        <w:rPr>
          <w:rFonts w:ascii="Tahoma" w:hAnsi="Tahoma"/>
        </w:rPr>
        <w:t xml:space="preserve">delovnih </w:t>
      </w:r>
      <w:r w:rsidRPr="00FF7E5C">
        <w:rPr>
          <w:rFonts w:ascii="Tahoma" w:hAnsi="Tahoma"/>
        </w:rPr>
        <w:t xml:space="preserve">dni od prejema </w:t>
      </w:r>
      <w:r w:rsidR="003C5F1F">
        <w:rPr>
          <w:rFonts w:ascii="Tahoma" w:hAnsi="Tahoma"/>
        </w:rPr>
        <w:t xml:space="preserve">v vložišče kupca </w:t>
      </w:r>
      <w:r w:rsidRPr="00FF7E5C">
        <w:rPr>
          <w:rFonts w:ascii="Tahoma" w:hAnsi="Tahoma"/>
        </w:rPr>
        <w:t xml:space="preserve">zavrne z obrazložitvijo, prodajalec pa je dolžan izstaviti nov, popravljen račun v roku treh (3) </w:t>
      </w:r>
      <w:r w:rsidR="005C42B8">
        <w:rPr>
          <w:rFonts w:ascii="Tahoma" w:hAnsi="Tahoma"/>
        </w:rPr>
        <w:t xml:space="preserve">delovnih </w:t>
      </w:r>
      <w:r w:rsidRPr="00FF7E5C">
        <w:rPr>
          <w:rFonts w:ascii="Tahoma" w:hAnsi="Tahoma"/>
        </w:rPr>
        <w:t>dni od zavrnitve, v katerem bo izkazana pravilna vrednost dobav</w:t>
      </w:r>
      <w:r w:rsidR="005C42B8">
        <w:rPr>
          <w:rFonts w:ascii="Tahoma" w:hAnsi="Tahoma"/>
        </w:rPr>
        <w:t xml:space="preserve"> in drugi pravilni podatki</w:t>
      </w:r>
      <w:r w:rsidRPr="00FF7E5C">
        <w:rPr>
          <w:rFonts w:ascii="Tahoma" w:hAnsi="Tahoma"/>
        </w:rPr>
        <w:t xml:space="preserve">. </w:t>
      </w:r>
    </w:p>
    <w:p w14:paraId="5BDF71A7" w14:textId="77777777" w:rsidR="00C42CFD" w:rsidRPr="00FF7E5C" w:rsidRDefault="00C42CFD" w:rsidP="00C42CFD">
      <w:pPr>
        <w:jc w:val="both"/>
        <w:rPr>
          <w:rFonts w:ascii="Tahoma" w:hAnsi="Tahoma" w:cs="Tahoma"/>
          <w:kern w:val="16"/>
        </w:rPr>
      </w:pPr>
    </w:p>
    <w:p w14:paraId="26180BDB" w14:textId="77777777" w:rsidR="00C42CFD" w:rsidRPr="00FF7E5C" w:rsidRDefault="00C42CFD" w:rsidP="00C42CFD">
      <w:pPr>
        <w:jc w:val="both"/>
        <w:rPr>
          <w:rFonts w:ascii="Tahoma" w:hAnsi="Tahoma" w:cs="Tahoma"/>
          <w:kern w:val="16"/>
        </w:rPr>
      </w:pPr>
      <w:r w:rsidRPr="00FF7E5C">
        <w:rPr>
          <w:rFonts w:ascii="Tahoma" w:hAnsi="Tahoma" w:cs="Tahoma"/>
          <w:kern w:val="16"/>
        </w:rPr>
        <w:t xml:space="preserve">A. </w:t>
      </w:r>
      <w:r w:rsidRPr="00FF7E5C">
        <w:rPr>
          <w:rFonts w:ascii="Tahoma" w:hAnsi="Tahoma" w:cs="Tahoma"/>
          <w:i/>
          <w:kern w:val="16"/>
        </w:rPr>
        <w:t>V primeru, da ima prodajalec sedež v Republiki Sloveniji:</w:t>
      </w:r>
    </w:p>
    <w:p w14:paraId="038B9187" w14:textId="55D41AF9" w:rsidR="00C42CFD" w:rsidRPr="00FF7E5C" w:rsidRDefault="00C42CFD" w:rsidP="00C42CFD">
      <w:pPr>
        <w:keepNext/>
        <w:tabs>
          <w:tab w:val="left" w:pos="1418"/>
          <w:tab w:val="left" w:pos="1702"/>
        </w:tabs>
        <w:jc w:val="both"/>
        <w:rPr>
          <w:rFonts w:ascii="Tahoma" w:hAnsi="Tahoma" w:cs="Tahoma"/>
        </w:rPr>
      </w:pPr>
      <w:r w:rsidRPr="00FF7E5C">
        <w:rPr>
          <w:rFonts w:ascii="Tahoma" w:hAnsi="Tahoma" w:cs="Tahoma"/>
        </w:rPr>
        <w:t>Kupec bo račune, izstavljene v skladu s prejšnjim odstavkom te</w:t>
      </w:r>
      <w:r>
        <w:rPr>
          <w:rFonts w:ascii="Tahoma" w:hAnsi="Tahoma" w:cs="Tahoma"/>
        </w:rPr>
        <w:t>ga</w:t>
      </w:r>
      <w:r w:rsidRPr="00FF7E5C">
        <w:rPr>
          <w:rFonts w:ascii="Tahoma" w:hAnsi="Tahoma" w:cs="Tahoma"/>
        </w:rPr>
        <w:t xml:space="preserve"> </w:t>
      </w:r>
      <w:r>
        <w:rPr>
          <w:rFonts w:ascii="Tahoma" w:hAnsi="Tahoma" w:cs="Tahoma"/>
        </w:rPr>
        <w:t>člena</w:t>
      </w:r>
      <w:r w:rsidRPr="00FF7E5C">
        <w:rPr>
          <w:rFonts w:ascii="Tahoma" w:hAnsi="Tahoma" w:cs="Tahoma"/>
        </w:rPr>
        <w:t xml:space="preserve">, plačal na transakcijski račun prodajalca oz. podizvajalca, ki je uradno evidentiran pri AJPES in bo naveden na računu, v roku 30 (trideset) koledarskih dni od dneva </w:t>
      </w:r>
      <w:r w:rsidR="00AB7109">
        <w:rPr>
          <w:rFonts w:ascii="Tahoma" w:hAnsi="Tahoma" w:cs="Tahoma"/>
        </w:rPr>
        <w:t xml:space="preserve">prejema </w:t>
      </w:r>
      <w:r w:rsidRPr="00FF7E5C">
        <w:rPr>
          <w:rFonts w:ascii="Tahoma" w:hAnsi="Tahoma" w:cs="Tahoma"/>
        </w:rPr>
        <w:t>pravilnega računa za izvedene dobave</w:t>
      </w:r>
      <w:r w:rsidR="00AB7109">
        <w:rPr>
          <w:rFonts w:ascii="Tahoma" w:hAnsi="Tahoma" w:cs="Tahoma"/>
        </w:rPr>
        <w:t xml:space="preserve"> v vložišče kupca</w:t>
      </w:r>
      <w:r w:rsidRPr="00FF7E5C">
        <w:rPr>
          <w:rFonts w:ascii="Tahoma" w:hAnsi="Tahoma" w:cs="Tahoma"/>
        </w:rPr>
        <w:t>.</w:t>
      </w:r>
    </w:p>
    <w:p w14:paraId="1C5A87AA" w14:textId="77777777" w:rsidR="00C42CFD" w:rsidRPr="00FF7E5C" w:rsidRDefault="00C42CFD" w:rsidP="00C42CFD">
      <w:pPr>
        <w:keepNext/>
        <w:tabs>
          <w:tab w:val="left" w:pos="1418"/>
          <w:tab w:val="left" w:pos="1702"/>
        </w:tabs>
        <w:jc w:val="both"/>
        <w:rPr>
          <w:rFonts w:ascii="Tahoma" w:hAnsi="Tahoma" w:cs="Tahoma"/>
        </w:rPr>
      </w:pPr>
    </w:p>
    <w:p w14:paraId="58135142" w14:textId="77777777" w:rsidR="00C42CFD" w:rsidRPr="00FF7E5C" w:rsidRDefault="00C42CFD" w:rsidP="00C42CFD">
      <w:pPr>
        <w:keepNext/>
        <w:tabs>
          <w:tab w:val="left" w:pos="1418"/>
          <w:tab w:val="left" w:pos="1702"/>
        </w:tabs>
        <w:jc w:val="both"/>
        <w:rPr>
          <w:rFonts w:ascii="Tahoma" w:hAnsi="Tahoma" w:cs="Tahoma"/>
        </w:rPr>
      </w:pPr>
      <w:r w:rsidRPr="00FF7E5C">
        <w:rPr>
          <w:rFonts w:ascii="Tahoma" w:hAnsi="Tahoma" w:cs="Tahoma"/>
        </w:rPr>
        <w:t xml:space="preserve">B. </w:t>
      </w:r>
      <w:r w:rsidRPr="00FF7E5C">
        <w:rPr>
          <w:rFonts w:ascii="Tahoma" w:hAnsi="Tahoma" w:cs="Tahoma"/>
          <w:i/>
        </w:rPr>
        <w:t>V primeru, da prodajalec nima sedeža v Republiki Sloveniji:</w:t>
      </w:r>
    </w:p>
    <w:p w14:paraId="78213C45" w14:textId="451BAC08" w:rsidR="00C42CFD" w:rsidRPr="00FF7E5C" w:rsidRDefault="00C42CFD" w:rsidP="00C42CFD">
      <w:pPr>
        <w:keepNext/>
        <w:tabs>
          <w:tab w:val="left" w:pos="1418"/>
          <w:tab w:val="left" w:pos="1702"/>
        </w:tabs>
        <w:jc w:val="both"/>
        <w:rPr>
          <w:rFonts w:ascii="Tahoma" w:hAnsi="Tahoma" w:cs="Tahoma"/>
        </w:rPr>
      </w:pPr>
      <w:r w:rsidRPr="00FF7E5C">
        <w:rPr>
          <w:rFonts w:ascii="Tahoma" w:hAnsi="Tahoma" w:cs="Tahoma"/>
        </w:rPr>
        <w:t>Kupec bo račune, izstavljene v skladu s prejšnjim odstavkom te</w:t>
      </w:r>
      <w:r>
        <w:rPr>
          <w:rFonts w:ascii="Tahoma" w:hAnsi="Tahoma" w:cs="Tahoma"/>
        </w:rPr>
        <w:t>ga</w:t>
      </w:r>
      <w:r w:rsidRPr="00FF7E5C">
        <w:rPr>
          <w:rFonts w:ascii="Tahoma" w:hAnsi="Tahoma" w:cs="Tahoma"/>
        </w:rPr>
        <w:t xml:space="preserve"> </w:t>
      </w:r>
      <w:r>
        <w:rPr>
          <w:rFonts w:ascii="Tahoma" w:hAnsi="Tahoma" w:cs="Tahoma"/>
        </w:rPr>
        <w:t>člena</w:t>
      </w:r>
      <w:r w:rsidRPr="00FF7E5C">
        <w:rPr>
          <w:rFonts w:ascii="Tahoma" w:hAnsi="Tahoma" w:cs="Tahoma"/>
        </w:rPr>
        <w:t xml:space="preserve">, plačal na poslovni račun prodajalca oz. podizvajalca v roku 30 (trideseti) koledarskih dni od datuma </w:t>
      </w:r>
      <w:r w:rsidR="00AB7109">
        <w:rPr>
          <w:rFonts w:ascii="Tahoma" w:hAnsi="Tahoma" w:cs="Tahoma"/>
        </w:rPr>
        <w:t>prejema</w:t>
      </w:r>
      <w:r w:rsidR="00AB7109" w:rsidRPr="00FF7E5C">
        <w:rPr>
          <w:rFonts w:ascii="Tahoma" w:hAnsi="Tahoma" w:cs="Tahoma"/>
        </w:rPr>
        <w:t xml:space="preserve"> </w:t>
      </w:r>
      <w:r w:rsidRPr="00FF7E5C">
        <w:rPr>
          <w:rFonts w:ascii="Tahoma" w:hAnsi="Tahoma" w:cs="Tahoma"/>
        </w:rPr>
        <w:t xml:space="preserve">pravilnega računa za izvedene dobave v vložišče kupca. Poslovni račun mora biti naveden tudi na posameznem računu. </w:t>
      </w:r>
    </w:p>
    <w:p w14:paraId="2E122777" w14:textId="77777777" w:rsidR="00C42CFD" w:rsidRPr="00FF7E5C" w:rsidRDefault="00C42CFD" w:rsidP="00C42CFD">
      <w:pPr>
        <w:jc w:val="both"/>
        <w:rPr>
          <w:rFonts w:ascii="Tahoma" w:hAnsi="Tahoma" w:cs="Tahoma"/>
        </w:rPr>
      </w:pPr>
    </w:p>
    <w:p w14:paraId="0980D893" w14:textId="51A3861F" w:rsidR="00C42CFD" w:rsidRPr="00FF7E5C" w:rsidRDefault="00C42CFD" w:rsidP="00C42CFD">
      <w:pPr>
        <w:jc w:val="both"/>
        <w:rPr>
          <w:rFonts w:ascii="Tahoma" w:hAnsi="Tahoma" w:cs="Tahoma"/>
        </w:rPr>
      </w:pPr>
      <w:r w:rsidRPr="00FF7E5C">
        <w:rPr>
          <w:rFonts w:ascii="Tahoma" w:hAnsi="Tahoma" w:cs="Tahoma"/>
        </w:rPr>
        <w:t xml:space="preserve">V primeru zamude s plačilom je prodajalec upravičen zaračunati kupcu </w:t>
      </w:r>
      <w:r w:rsidR="00A41003">
        <w:rPr>
          <w:rFonts w:ascii="Tahoma" w:hAnsi="Tahoma" w:cs="Tahoma"/>
        </w:rPr>
        <w:t>zakonske</w:t>
      </w:r>
      <w:r w:rsidR="00A41003" w:rsidRPr="00FF7E5C">
        <w:rPr>
          <w:rFonts w:ascii="Tahoma" w:hAnsi="Tahoma" w:cs="Tahoma"/>
        </w:rPr>
        <w:t xml:space="preserve"> </w:t>
      </w:r>
      <w:r w:rsidRPr="00FF7E5C">
        <w:rPr>
          <w:rFonts w:ascii="Tahoma" w:hAnsi="Tahoma" w:cs="Tahoma"/>
        </w:rPr>
        <w:t>zamudne obresti.</w:t>
      </w:r>
    </w:p>
    <w:p w14:paraId="2F0138CC" w14:textId="77777777" w:rsidR="00C42CFD" w:rsidRPr="00FF7E5C" w:rsidRDefault="00C42CFD" w:rsidP="00C42CFD">
      <w:pPr>
        <w:jc w:val="both"/>
        <w:rPr>
          <w:rFonts w:ascii="Tahoma" w:hAnsi="Tahoma" w:cs="Tahoma"/>
        </w:rPr>
      </w:pPr>
    </w:p>
    <w:p w14:paraId="5CECC931" w14:textId="77777777" w:rsidR="00C42CFD" w:rsidRPr="00FF7E5C" w:rsidRDefault="00C42CFD" w:rsidP="00C42CFD">
      <w:pPr>
        <w:jc w:val="both"/>
        <w:rPr>
          <w:rFonts w:ascii="Tahoma" w:hAnsi="Tahoma" w:cs="Tahoma"/>
        </w:rPr>
      </w:pPr>
    </w:p>
    <w:p w14:paraId="02EF49E7" w14:textId="77777777" w:rsidR="00C42CFD" w:rsidRPr="00FF7E5C" w:rsidRDefault="00C42CFD" w:rsidP="002B0A14">
      <w:pPr>
        <w:numPr>
          <w:ilvl w:val="0"/>
          <w:numId w:val="39"/>
        </w:numPr>
        <w:suppressAutoHyphens/>
        <w:jc w:val="center"/>
        <w:rPr>
          <w:rFonts w:ascii="Tahoma" w:hAnsi="Tahoma" w:cs="Tahoma"/>
          <w:color w:val="000000"/>
        </w:rPr>
      </w:pPr>
      <w:r w:rsidRPr="00FF7E5C">
        <w:rPr>
          <w:rFonts w:ascii="Tahoma" w:hAnsi="Tahoma" w:cs="Tahoma"/>
          <w:color w:val="000000"/>
        </w:rPr>
        <w:t>člen</w:t>
      </w:r>
    </w:p>
    <w:p w14:paraId="30F2C204" w14:textId="77777777" w:rsidR="00C42CFD" w:rsidRPr="00FF7E5C" w:rsidRDefault="00C42CFD" w:rsidP="00C42CFD">
      <w:pPr>
        <w:tabs>
          <w:tab w:val="num" w:pos="4605"/>
        </w:tabs>
        <w:jc w:val="both"/>
        <w:rPr>
          <w:rFonts w:ascii="Tahoma" w:hAnsi="Tahoma" w:cs="Tahoma"/>
        </w:rPr>
      </w:pPr>
    </w:p>
    <w:p w14:paraId="6C09D58A" w14:textId="77777777" w:rsidR="00C42CFD" w:rsidRPr="00FF7E5C" w:rsidRDefault="00C42CFD" w:rsidP="00C42CFD">
      <w:pPr>
        <w:tabs>
          <w:tab w:val="num" w:pos="4605"/>
        </w:tabs>
        <w:jc w:val="both"/>
        <w:rPr>
          <w:rFonts w:ascii="Tahoma" w:hAnsi="Tahoma" w:cs="Tahoma"/>
        </w:rPr>
      </w:pPr>
      <w:r w:rsidRPr="00FF7E5C">
        <w:rPr>
          <w:rFonts w:ascii="Tahoma" w:hAnsi="Tahoma" w:cs="Tahoma"/>
        </w:rPr>
        <w:t>Stranki okvirnega sporazuma se zavezujeta, da po tem okvirnem sporazumu velja prepoved odstopa oziroma cesije denarnih terjatev, ki izvirajo iz predmetnega okvirnega sporazuma, drugim pravnim ali fizičnim osebam, razen bankam. V primeru odstopa denarne terjatve drugim pravnim ali fizičnim osebam, razen bankam, odstop nima pravnega učinka.</w:t>
      </w:r>
    </w:p>
    <w:p w14:paraId="505207EB" w14:textId="77777777" w:rsidR="00C42CFD" w:rsidRPr="00FF7E5C" w:rsidRDefault="00C42CFD" w:rsidP="00C42CFD">
      <w:pPr>
        <w:jc w:val="both"/>
        <w:rPr>
          <w:rFonts w:ascii="Tahoma" w:hAnsi="Tahoma" w:cs="Tahoma"/>
        </w:rPr>
      </w:pPr>
    </w:p>
    <w:p w14:paraId="760694B7" w14:textId="77777777" w:rsidR="00C42CFD" w:rsidRPr="00FF7E5C" w:rsidRDefault="00C42CFD" w:rsidP="00C42CFD">
      <w:pPr>
        <w:jc w:val="both"/>
        <w:rPr>
          <w:rFonts w:ascii="Tahoma" w:hAnsi="Tahoma" w:cs="Tahoma"/>
        </w:rPr>
      </w:pPr>
    </w:p>
    <w:p w14:paraId="75842238" w14:textId="77777777" w:rsidR="00C42CFD" w:rsidRPr="00FF7E5C" w:rsidRDefault="00C42CFD" w:rsidP="002B0A14">
      <w:pPr>
        <w:numPr>
          <w:ilvl w:val="0"/>
          <w:numId w:val="25"/>
        </w:numPr>
        <w:tabs>
          <w:tab w:val="left" w:pos="851"/>
          <w:tab w:val="left" w:pos="1702"/>
        </w:tabs>
        <w:ind w:hanging="1440"/>
        <w:jc w:val="both"/>
        <w:rPr>
          <w:rFonts w:ascii="Tahoma" w:hAnsi="Tahoma" w:cs="Tahoma"/>
          <w:b/>
        </w:rPr>
      </w:pPr>
      <w:r w:rsidRPr="00FF7E5C">
        <w:rPr>
          <w:rFonts w:ascii="Tahoma" w:hAnsi="Tahoma" w:cs="Tahoma"/>
          <w:b/>
        </w:rPr>
        <w:t>PODIZVAJALCI</w:t>
      </w:r>
    </w:p>
    <w:p w14:paraId="6921B45B" w14:textId="77777777" w:rsidR="00C42CFD" w:rsidRPr="00FF7E5C" w:rsidRDefault="00C42CFD" w:rsidP="00C42CFD">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4D10E432" w14:textId="77777777" w:rsidR="00C42CFD" w:rsidRPr="00FF7E5C" w:rsidRDefault="00C42CFD" w:rsidP="002B0A14">
      <w:pPr>
        <w:numPr>
          <w:ilvl w:val="0"/>
          <w:numId w:val="39"/>
        </w:numPr>
        <w:suppressAutoHyphens/>
        <w:jc w:val="center"/>
        <w:rPr>
          <w:rFonts w:ascii="Tahoma" w:hAnsi="Tahoma" w:cs="Tahoma"/>
          <w:color w:val="000000"/>
        </w:rPr>
      </w:pPr>
      <w:r w:rsidRPr="00FF7E5C">
        <w:rPr>
          <w:rFonts w:ascii="Tahoma" w:hAnsi="Tahoma" w:cs="Tahoma"/>
          <w:color w:val="000000"/>
        </w:rPr>
        <w:t>člen</w:t>
      </w:r>
    </w:p>
    <w:p w14:paraId="1C0F238A" w14:textId="77777777" w:rsidR="00C42CFD" w:rsidRPr="00FF7E5C" w:rsidRDefault="00C42CFD" w:rsidP="00C42CFD">
      <w:pPr>
        <w:jc w:val="both"/>
        <w:rPr>
          <w:rFonts w:ascii="Tahoma" w:hAnsi="Tahoma" w:cs="Tahoma"/>
          <w:color w:val="000000"/>
        </w:rPr>
      </w:pPr>
    </w:p>
    <w:p w14:paraId="0BD322A7" w14:textId="77777777" w:rsidR="00C42CFD" w:rsidRPr="00FF7E5C" w:rsidRDefault="00C42CFD" w:rsidP="00C42CFD">
      <w:pPr>
        <w:jc w:val="both"/>
        <w:rPr>
          <w:rFonts w:ascii="Tahoma" w:hAnsi="Tahoma" w:cs="Tahoma"/>
          <w:color w:val="000000"/>
        </w:rPr>
      </w:pPr>
      <w:r w:rsidRPr="00FF7E5C">
        <w:rPr>
          <w:rFonts w:ascii="Tahoma" w:hAnsi="Tahoma" w:cs="Tahoma"/>
          <w:color w:val="000000"/>
        </w:rPr>
        <w:t>Prodajalec v okviru tega okvirnega sporazuma nastopa skupaj z naslednjim/i podizvajalcem/ci:</w:t>
      </w:r>
    </w:p>
    <w:p w14:paraId="3DE51904" w14:textId="77777777" w:rsidR="00C42CFD" w:rsidRPr="00FF7E5C" w:rsidRDefault="00C42CFD" w:rsidP="00C42CFD">
      <w:pPr>
        <w:jc w:val="both"/>
        <w:rPr>
          <w:rFonts w:ascii="Tahoma" w:hAnsi="Tahoma" w:cs="Tahoma"/>
          <w:color w:val="000000"/>
        </w:rPr>
      </w:pPr>
    </w:p>
    <w:tbl>
      <w:tblPr>
        <w:tblW w:w="90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2"/>
        <w:gridCol w:w="5633"/>
      </w:tblGrid>
      <w:tr w:rsidR="00C42CFD" w:rsidRPr="00FF7E5C" w14:paraId="3042E581" w14:textId="77777777" w:rsidTr="002B6123">
        <w:trPr>
          <w:trHeight w:val="269"/>
          <w:jc w:val="center"/>
        </w:trPr>
        <w:tc>
          <w:tcPr>
            <w:tcW w:w="3372" w:type="dxa"/>
            <w:tcBorders>
              <w:top w:val="single" w:sz="4" w:space="0" w:color="auto"/>
              <w:left w:val="single" w:sz="4" w:space="0" w:color="auto"/>
              <w:bottom w:val="single" w:sz="4" w:space="0" w:color="auto"/>
              <w:right w:val="single" w:sz="4" w:space="0" w:color="auto"/>
            </w:tcBorders>
          </w:tcPr>
          <w:p w14:paraId="18FD78B6" w14:textId="77777777" w:rsidR="00C42CFD" w:rsidRPr="00FF7E5C" w:rsidRDefault="00C42CFD" w:rsidP="002B6123">
            <w:pPr>
              <w:jc w:val="both"/>
              <w:rPr>
                <w:rFonts w:ascii="Tahoma" w:hAnsi="Tahoma" w:cs="Tahoma"/>
                <w:color w:val="000000"/>
              </w:rPr>
            </w:pPr>
            <w:r w:rsidRPr="00FF7E5C">
              <w:rPr>
                <w:rFonts w:ascii="Tahoma" w:hAnsi="Tahoma" w:cs="Tahoma"/>
                <w:color w:val="000000"/>
              </w:rPr>
              <w:t>Naziv podizvajalca</w:t>
            </w:r>
          </w:p>
        </w:tc>
        <w:tc>
          <w:tcPr>
            <w:tcW w:w="5633" w:type="dxa"/>
            <w:tcBorders>
              <w:top w:val="single" w:sz="4" w:space="0" w:color="auto"/>
              <w:left w:val="single" w:sz="4" w:space="0" w:color="auto"/>
              <w:bottom w:val="single" w:sz="4" w:space="0" w:color="auto"/>
              <w:right w:val="single" w:sz="4" w:space="0" w:color="auto"/>
            </w:tcBorders>
          </w:tcPr>
          <w:p w14:paraId="4F0C91D1" w14:textId="77777777" w:rsidR="00C42CFD" w:rsidRPr="00FF7E5C" w:rsidRDefault="00C42CFD" w:rsidP="002B6123">
            <w:pPr>
              <w:jc w:val="both"/>
              <w:rPr>
                <w:rFonts w:ascii="Tahoma" w:hAnsi="Tahoma" w:cs="Tahoma"/>
                <w:color w:val="000000"/>
              </w:rPr>
            </w:pPr>
          </w:p>
        </w:tc>
      </w:tr>
      <w:tr w:rsidR="00C42CFD" w:rsidRPr="00FF7E5C" w14:paraId="0B0DD9E7" w14:textId="77777777" w:rsidTr="002B6123">
        <w:trPr>
          <w:trHeight w:val="273"/>
          <w:jc w:val="center"/>
        </w:trPr>
        <w:tc>
          <w:tcPr>
            <w:tcW w:w="3372" w:type="dxa"/>
            <w:tcBorders>
              <w:top w:val="single" w:sz="4" w:space="0" w:color="auto"/>
              <w:left w:val="single" w:sz="4" w:space="0" w:color="auto"/>
              <w:bottom w:val="single" w:sz="4" w:space="0" w:color="auto"/>
              <w:right w:val="single" w:sz="4" w:space="0" w:color="auto"/>
            </w:tcBorders>
          </w:tcPr>
          <w:p w14:paraId="116B52E5" w14:textId="77777777" w:rsidR="00C42CFD" w:rsidRPr="00FF7E5C" w:rsidRDefault="00C42CFD" w:rsidP="002B6123">
            <w:pPr>
              <w:jc w:val="both"/>
              <w:rPr>
                <w:rFonts w:ascii="Tahoma" w:hAnsi="Tahoma" w:cs="Tahoma"/>
                <w:color w:val="000000"/>
              </w:rPr>
            </w:pPr>
            <w:r w:rsidRPr="00FF7E5C">
              <w:rPr>
                <w:rFonts w:ascii="Tahoma" w:hAnsi="Tahoma" w:cs="Tahoma"/>
                <w:color w:val="000000"/>
              </w:rPr>
              <w:t>Polni naslov</w:t>
            </w:r>
          </w:p>
        </w:tc>
        <w:tc>
          <w:tcPr>
            <w:tcW w:w="5633" w:type="dxa"/>
            <w:tcBorders>
              <w:top w:val="single" w:sz="4" w:space="0" w:color="auto"/>
              <w:left w:val="single" w:sz="4" w:space="0" w:color="auto"/>
              <w:bottom w:val="single" w:sz="4" w:space="0" w:color="auto"/>
              <w:right w:val="single" w:sz="4" w:space="0" w:color="auto"/>
            </w:tcBorders>
          </w:tcPr>
          <w:p w14:paraId="5D57C42D" w14:textId="77777777" w:rsidR="00C42CFD" w:rsidRPr="00FF7E5C" w:rsidRDefault="00C42CFD" w:rsidP="002B6123">
            <w:pPr>
              <w:jc w:val="both"/>
              <w:rPr>
                <w:rFonts w:ascii="Tahoma" w:hAnsi="Tahoma" w:cs="Tahoma"/>
                <w:color w:val="000000"/>
              </w:rPr>
            </w:pPr>
          </w:p>
        </w:tc>
      </w:tr>
      <w:tr w:rsidR="00C42CFD" w:rsidRPr="00FF7E5C" w14:paraId="3C150DA5" w14:textId="77777777" w:rsidTr="002B6123">
        <w:trPr>
          <w:trHeight w:val="285"/>
          <w:jc w:val="center"/>
        </w:trPr>
        <w:tc>
          <w:tcPr>
            <w:tcW w:w="3372" w:type="dxa"/>
            <w:tcBorders>
              <w:top w:val="single" w:sz="4" w:space="0" w:color="auto"/>
              <w:left w:val="single" w:sz="4" w:space="0" w:color="auto"/>
              <w:bottom w:val="single" w:sz="4" w:space="0" w:color="auto"/>
              <w:right w:val="single" w:sz="4" w:space="0" w:color="auto"/>
            </w:tcBorders>
          </w:tcPr>
          <w:p w14:paraId="2D6D2772" w14:textId="77777777" w:rsidR="00C42CFD" w:rsidRPr="00FF7E5C" w:rsidRDefault="00C42CFD" w:rsidP="002B6123">
            <w:pPr>
              <w:jc w:val="both"/>
              <w:rPr>
                <w:rFonts w:ascii="Tahoma" w:hAnsi="Tahoma" w:cs="Tahoma"/>
                <w:color w:val="000000"/>
              </w:rPr>
            </w:pPr>
            <w:r w:rsidRPr="00FF7E5C">
              <w:rPr>
                <w:rFonts w:ascii="Tahoma" w:hAnsi="Tahoma" w:cs="Tahoma"/>
                <w:color w:val="000000"/>
              </w:rPr>
              <w:t>Matična številka podizvajalca</w:t>
            </w:r>
          </w:p>
        </w:tc>
        <w:tc>
          <w:tcPr>
            <w:tcW w:w="5633" w:type="dxa"/>
            <w:tcBorders>
              <w:top w:val="single" w:sz="4" w:space="0" w:color="auto"/>
              <w:left w:val="single" w:sz="4" w:space="0" w:color="auto"/>
              <w:bottom w:val="single" w:sz="4" w:space="0" w:color="auto"/>
              <w:right w:val="single" w:sz="4" w:space="0" w:color="auto"/>
            </w:tcBorders>
          </w:tcPr>
          <w:p w14:paraId="4F8F008D" w14:textId="77777777" w:rsidR="00C42CFD" w:rsidRPr="00FF7E5C" w:rsidRDefault="00C42CFD" w:rsidP="002B6123">
            <w:pPr>
              <w:jc w:val="both"/>
              <w:rPr>
                <w:rFonts w:ascii="Tahoma" w:hAnsi="Tahoma" w:cs="Tahoma"/>
                <w:color w:val="000000"/>
              </w:rPr>
            </w:pPr>
          </w:p>
        </w:tc>
      </w:tr>
      <w:tr w:rsidR="00C42CFD" w:rsidRPr="00FF7E5C" w14:paraId="46D85533" w14:textId="77777777" w:rsidTr="002B6123">
        <w:trPr>
          <w:trHeight w:val="261"/>
          <w:jc w:val="center"/>
        </w:trPr>
        <w:tc>
          <w:tcPr>
            <w:tcW w:w="3372" w:type="dxa"/>
            <w:tcBorders>
              <w:top w:val="single" w:sz="4" w:space="0" w:color="auto"/>
              <w:left w:val="single" w:sz="4" w:space="0" w:color="auto"/>
              <w:bottom w:val="single" w:sz="4" w:space="0" w:color="auto"/>
              <w:right w:val="single" w:sz="4" w:space="0" w:color="auto"/>
            </w:tcBorders>
          </w:tcPr>
          <w:p w14:paraId="0EB9466A" w14:textId="77777777" w:rsidR="00C42CFD" w:rsidRPr="00FF7E5C" w:rsidRDefault="00C42CFD" w:rsidP="002B6123">
            <w:pPr>
              <w:jc w:val="both"/>
              <w:rPr>
                <w:rFonts w:ascii="Tahoma" w:hAnsi="Tahoma" w:cs="Tahoma"/>
                <w:color w:val="000000"/>
              </w:rPr>
            </w:pPr>
            <w:r w:rsidRPr="00FF7E5C">
              <w:rPr>
                <w:rFonts w:ascii="Tahoma" w:hAnsi="Tahoma" w:cs="Tahoma"/>
                <w:color w:val="000000"/>
              </w:rPr>
              <w:t>Davčna številka podizvajalca</w:t>
            </w:r>
          </w:p>
        </w:tc>
        <w:tc>
          <w:tcPr>
            <w:tcW w:w="5633" w:type="dxa"/>
            <w:tcBorders>
              <w:top w:val="single" w:sz="4" w:space="0" w:color="auto"/>
              <w:left w:val="single" w:sz="4" w:space="0" w:color="auto"/>
              <w:bottom w:val="single" w:sz="4" w:space="0" w:color="auto"/>
              <w:right w:val="single" w:sz="4" w:space="0" w:color="auto"/>
            </w:tcBorders>
          </w:tcPr>
          <w:p w14:paraId="74CF1151" w14:textId="77777777" w:rsidR="00C42CFD" w:rsidRPr="00FF7E5C" w:rsidRDefault="00C42CFD" w:rsidP="002B6123">
            <w:pPr>
              <w:jc w:val="both"/>
              <w:rPr>
                <w:rFonts w:ascii="Tahoma" w:hAnsi="Tahoma" w:cs="Tahoma"/>
                <w:color w:val="000000"/>
              </w:rPr>
            </w:pPr>
          </w:p>
        </w:tc>
      </w:tr>
      <w:tr w:rsidR="00C42CFD" w:rsidRPr="00FF7E5C" w14:paraId="0146B344" w14:textId="77777777" w:rsidTr="002B6123">
        <w:trPr>
          <w:trHeight w:val="279"/>
          <w:jc w:val="center"/>
        </w:trPr>
        <w:tc>
          <w:tcPr>
            <w:tcW w:w="3372" w:type="dxa"/>
            <w:tcBorders>
              <w:top w:val="single" w:sz="4" w:space="0" w:color="auto"/>
              <w:left w:val="single" w:sz="4" w:space="0" w:color="auto"/>
              <w:bottom w:val="single" w:sz="4" w:space="0" w:color="auto"/>
              <w:right w:val="single" w:sz="4" w:space="0" w:color="auto"/>
            </w:tcBorders>
          </w:tcPr>
          <w:p w14:paraId="74495A45" w14:textId="77777777" w:rsidR="00C42CFD" w:rsidRPr="00FF7E5C" w:rsidRDefault="00C42CFD" w:rsidP="002B6123">
            <w:pPr>
              <w:jc w:val="both"/>
              <w:rPr>
                <w:rFonts w:ascii="Tahoma" w:hAnsi="Tahoma" w:cs="Tahoma"/>
                <w:color w:val="000000"/>
              </w:rPr>
            </w:pPr>
            <w:r w:rsidRPr="00FF7E5C">
              <w:rPr>
                <w:rFonts w:ascii="Tahoma" w:hAnsi="Tahoma" w:cs="Tahoma"/>
                <w:color w:val="000000"/>
              </w:rPr>
              <w:t>Transakcijski račun podizvajalca</w:t>
            </w:r>
          </w:p>
        </w:tc>
        <w:tc>
          <w:tcPr>
            <w:tcW w:w="5633" w:type="dxa"/>
            <w:tcBorders>
              <w:top w:val="single" w:sz="4" w:space="0" w:color="auto"/>
              <w:left w:val="single" w:sz="4" w:space="0" w:color="auto"/>
              <w:bottom w:val="single" w:sz="4" w:space="0" w:color="auto"/>
              <w:right w:val="single" w:sz="4" w:space="0" w:color="auto"/>
            </w:tcBorders>
          </w:tcPr>
          <w:p w14:paraId="3D18F39D" w14:textId="77777777" w:rsidR="00C42CFD" w:rsidRPr="00FF7E5C" w:rsidRDefault="00C42CFD" w:rsidP="002B6123">
            <w:pPr>
              <w:jc w:val="both"/>
              <w:rPr>
                <w:rFonts w:ascii="Tahoma" w:hAnsi="Tahoma" w:cs="Tahoma"/>
                <w:color w:val="000000"/>
              </w:rPr>
            </w:pPr>
          </w:p>
        </w:tc>
      </w:tr>
      <w:tr w:rsidR="00C42CFD" w:rsidRPr="00FF7E5C" w14:paraId="62A52D4C" w14:textId="77777777" w:rsidTr="002B6123">
        <w:trPr>
          <w:trHeight w:val="279"/>
          <w:jc w:val="center"/>
        </w:trPr>
        <w:tc>
          <w:tcPr>
            <w:tcW w:w="3372" w:type="dxa"/>
            <w:tcBorders>
              <w:top w:val="single" w:sz="4" w:space="0" w:color="auto"/>
              <w:left w:val="single" w:sz="4" w:space="0" w:color="auto"/>
              <w:bottom w:val="single" w:sz="4" w:space="0" w:color="auto"/>
              <w:right w:val="single" w:sz="4" w:space="0" w:color="auto"/>
            </w:tcBorders>
          </w:tcPr>
          <w:p w14:paraId="1057FA64" w14:textId="77777777" w:rsidR="00C42CFD" w:rsidRPr="00FF7E5C" w:rsidRDefault="00C42CFD" w:rsidP="002B6123">
            <w:pPr>
              <w:pStyle w:val="Odstavekseznama10"/>
              <w:ind w:left="0"/>
              <w:rPr>
                <w:rFonts w:ascii="Tahoma" w:hAnsi="Tahoma" w:cs="Tahoma"/>
                <w:color w:val="000000"/>
                <w:sz w:val="20"/>
                <w:szCs w:val="20"/>
              </w:rPr>
            </w:pPr>
            <w:r w:rsidRPr="00FF7E5C">
              <w:rPr>
                <w:rFonts w:ascii="Tahoma" w:hAnsi="Tahoma" w:cs="Tahoma"/>
                <w:color w:val="000000"/>
                <w:sz w:val="20"/>
                <w:szCs w:val="20"/>
              </w:rPr>
              <w:t xml:space="preserve">Podizvajalec zahteva neposredno plačilo </w:t>
            </w:r>
          </w:p>
        </w:tc>
        <w:tc>
          <w:tcPr>
            <w:tcW w:w="5633" w:type="dxa"/>
            <w:tcBorders>
              <w:top w:val="single" w:sz="4" w:space="0" w:color="auto"/>
              <w:left w:val="single" w:sz="4" w:space="0" w:color="auto"/>
              <w:bottom w:val="single" w:sz="4" w:space="0" w:color="auto"/>
              <w:right w:val="single" w:sz="4" w:space="0" w:color="auto"/>
            </w:tcBorders>
          </w:tcPr>
          <w:p w14:paraId="1A2D9B22" w14:textId="77777777" w:rsidR="00C42CFD" w:rsidRPr="00FF7E5C" w:rsidRDefault="00C42CFD" w:rsidP="002B6123">
            <w:pPr>
              <w:jc w:val="center"/>
              <w:rPr>
                <w:rFonts w:ascii="Tahoma" w:hAnsi="Tahoma" w:cs="Tahoma"/>
                <w:color w:val="000000"/>
              </w:rPr>
            </w:pPr>
            <w:r w:rsidRPr="00FF7E5C">
              <w:rPr>
                <w:rFonts w:ascii="Tahoma" w:hAnsi="Tahoma" w:cs="Tahoma"/>
                <w:color w:val="000000"/>
              </w:rPr>
              <w:t>DA / NE</w:t>
            </w:r>
          </w:p>
        </w:tc>
      </w:tr>
      <w:tr w:rsidR="00C42CFD" w:rsidRPr="00FF7E5C" w14:paraId="3A150BA9" w14:textId="77777777" w:rsidTr="002B6123">
        <w:trPr>
          <w:trHeight w:val="301"/>
          <w:jc w:val="center"/>
        </w:trPr>
        <w:tc>
          <w:tcPr>
            <w:tcW w:w="3372" w:type="dxa"/>
            <w:vMerge w:val="restart"/>
            <w:tcBorders>
              <w:top w:val="single" w:sz="4" w:space="0" w:color="auto"/>
              <w:left w:val="single" w:sz="4" w:space="0" w:color="auto"/>
              <w:right w:val="single" w:sz="4" w:space="0" w:color="auto"/>
            </w:tcBorders>
          </w:tcPr>
          <w:p w14:paraId="75C798CE" w14:textId="77777777" w:rsidR="00C42CFD" w:rsidRPr="00FF7E5C" w:rsidRDefault="00C42CFD" w:rsidP="002B6123">
            <w:pPr>
              <w:jc w:val="both"/>
              <w:rPr>
                <w:rFonts w:ascii="Tahoma" w:hAnsi="Tahoma" w:cs="Tahoma"/>
                <w:color w:val="000000"/>
              </w:rPr>
            </w:pPr>
            <w:r w:rsidRPr="00FF7E5C">
              <w:rPr>
                <w:rFonts w:ascii="Tahoma" w:hAnsi="Tahoma" w:cs="Tahoma"/>
                <w:color w:val="000000"/>
              </w:rPr>
              <w:t>Del javnega naročila, ki se oddaja v podizvajanje (vrsta/opis del)</w:t>
            </w:r>
          </w:p>
        </w:tc>
        <w:tc>
          <w:tcPr>
            <w:tcW w:w="5633" w:type="dxa"/>
            <w:tcBorders>
              <w:top w:val="single" w:sz="4" w:space="0" w:color="auto"/>
              <w:left w:val="single" w:sz="4" w:space="0" w:color="auto"/>
              <w:bottom w:val="single" w:sz="4" w:space="0" w:color="auto"/>
              <w:right w:val="single" w:sz="4" w:space="0" w:color="auto"/>
            </w:tcBorders>
          </w:tcPr>
          <w:p w14:paraId="053E176B" w14:textId="77777777" w:rsidR="00C42CFD" w:rsidRPr="00FF7E5C" w:rsidRDefault="00C42CFD" w:rsidP="002B6123">
            <w:pPr>
              <w:jc w:val="both"/>
              <w:rPr>
                <w:rFonts w:ascii="Tahoma" w:hAnsi="Tahoma" w:cs="Tahoma"/>
                <w:color w:val="000000"/>
              </w:rPr>
            </w:pPr>
          </w:p>
        </w:tc>
      </w:tr>
      <w:tr w:rsidR="00C42CFD" w:rsidRPr="00FF7E5C" w14:paraId="5AAE58B5" w14:textId="77777777" w:rsidTr="002B6123">
        <w:trPr>
          <w:trHeight w:val="305"/>
          <w:jc w:val="center"/>
        </w:trPr>
        <w:tc>
          <w:tcPr>
            <w:tcW w:w="3372" w:type="dxa"/>
            <w:vMerge/>
            <w:tcBorders>
              <w:left w:val="single" w:sz="4" w:space="0" w:color="auto"/>
              <w:bottom w:val="single" w:sz="4" w:space="0" w:color="auto"/>
              <w:right w:val="single" w:sz="4" w:space="0" w:color="auto"/>
            </w:tcBorders>
          </w:tcPr>
          <w:p w14:paraId="546D172E" w14:textId="77777777" w:rsidR="00C42CFD" w:rsidRPr="00FF7E5C" w:rsidRDefault="00C42CFD" w:rsidP="002B6123">
            <w:pPr>
              <w:jc w:val="both"/>
              <w:rPr>
                <w:rFonts w:ascii="Tahoma" w:hAnsi="Tahoma" w:cs="Tahoma"/>
                <w:color w:val="000000"/>
              </w:rPr>
            </w:pPr>
          </w:p>
        </w:tc>
        <w:tc>
          <w:tcPr>
            <w:tcW w:w="5633" w:type="dxa"/>
            <w:tcBorders>
              <w:top w:val="single" w:sz="4" w:space="0" w:color="auto"/>
              <w:left w:val="single" w:sz="4" w:space="0" w:color="auto"/>
              <w:bottom w:val="single" w:sz="4" w:space="0" w:color="auto"/>
              <w:right w:val="single" w:sz="4" w:space="0" w:color="auto"/>
            </w:tcBorders>
          </w:tcPr>
          <w:p w14:paraId="781F0FCE" w14:textId="77777777" w:rsidR="00C42CFD" w:rsidRPr="00FF7E5C" w:rsidRDefault="00C42CFD" w:rsidP="002B6123">
            <w:pPr>
              <w:jc w:val="both"/>
              <w:rPr>
                <w:rFonts w:ascii="Tahoma" w:hAnsi="Tahoma" w:cs="Tahoma"/>
                <w:color w:val="000000"/>
              </w:rPr>
            </w:pPr>
          </w:p>
        </w:tc>
      </w:tr>
      <w:tr w:rsidR="00C42CFD" w:rsidRPr="00FF7E5C" w14:paraId="077287FF" w14:textId="77777777" w:rsidTr="002B6123">
        <w:trPr>
          <w:trHeight w:val="235"/>
          <w:jc w:val="center"/>
        </w:trPr>
        <w:tc>
          <w:tcPr>
            <w:tcW w:w="3372" w:type="dxa"/>
            <w:tcBorders>
              <w:top w:val="single" w:sz="4" w:space="0" w:color="auto"/>
              <w:left w:val="single" w:sz="4" w:space="0" w:color="auto"/>
              <w:bottom w:val="single" w:sz="4" w:space="0" w:color="auto"/>
              <w:right w:val="single" w:sz="4" w:space="0" w:color="auto"/>
            </w:tcBorders>
          </w:tcPr>
          <w:p w14:paraId="6D8DEFCB" w14:textId="2330A8A3" w:rsidR="00C42CFD" w:rsidRPr="00FF7E5C" w:rsidRDefault="00C42CFD" w:rsidP="002B6123">
            <w:pPr>
              <w:jc w:val="both"/>
              <w:rPr>
                <w:rFonts w:ascii="Tahoma" w:hAnsi="Tahoma" w:cs="Tahoma"/>
                <w:color w:val="000000"/>
              </w:rPr>
            </w:pPr>
            <w:r w:rsidRPr="00FF7E5C">
              <w:rPr>
                <w:rFonts w:ascii="Tahoma" w:hAnsi="Tahoma" w:cs="Tahoma"/>
                <w:color w:val="000000"/>
              </w:rPr>
              <w:t>Količina/</w:t>
            </w:r>
            <w:r w:rsidR="003C5F1F">
              <w:rPr>
                <w:rFonts w:ascii="Tahoma" w:hAnsi="Tahoma" w:cs="Tahoma"/>
                <w:color w:val="000000"/>
              </w:rPr>
              <w:t>d</w:t>
            </w:r>
            <w:r w:rsidRPr="00FF7E5C">
              <w:rPr>
                <w:rFonts w:ascii="Tahoma" w:hAnsi="Tahoma" w:cs="Tahoma"/>
                <w:color w:val="000000"/>
              </w:rPr>
              <w:t>elež (%) v podizvajanju</w:t>
            </w:r>
          </w:p>
        </w:tc>
        <w:tc>
          <w:tcPr>
            <w:tcW w:w="5633" w:type="dxa"/>
            <w:tcBorders>
              <w:top w:val="single" w:sz="4" w:space="0" w:color="auto"/>
              <w:left w:val="single" w:sz="4" w:space="0" w:color="auto"/>
              <w:bottom w:val="single" w:sz="4" w:space="0" w:color="auto"/>
              <w:right w:val="single" w:sz="4" w:space="0" w:color="auto"/>
            </w:tcBorders>
          </w:tcPr>
          <w:p w14:paraId="793528FE" w14:textId="77777777" w:rsidR="00C42CFD" w:rsidRPr="00FF7E5C" w:rsidRDefault="00C42CFD" w:rsidP="002B6123">
            <w:pPr>
              <w:jc w:val="both"/>
              <w:rPr>
                <w:rFonts w:ascii="Tahoma" w:hAnsi="Tahoma" w:cs="Tahoma"/>
                <w:color w:val="000000"/>
              </w:rPr>
            </w:pPr>
          </w:p>
        </w:tc>
      </w:tr>
      <w:tr w:rsidR="00C42CFD" w:rsidRPr="00FF7E5C" w14:paraId="7FC90343" w14:textId="77777777" w:rsidTr="002B6123">
        <w:trPr>
          <w:trHeight w:val="270"/>
          <w:jc w:val="center"/>
        </w:trPr>
        <w:tc>
          <w:tcPr>
            <w:tcW w:w="3372" w:type="dxa"/>
            <w:tcBorders>
              <w:top w:val="single" w:sz="4" w:space="0" w:color="auto"/>
              <w:left w:val="single" w:sz="4" w:space="0" w:color="auto"/>
              <w:bottom w:val="single" w:sz="4" w:space="0" w:color="auto"/>
              <w:right w:val="single" w:sz="4" w:space="0" w:color="auto"/>
            </w:tcBorders>
          </w:tcPr>
          <w:p w14:paraId="4FD7EE85" w14:textId="77777777" w:rsidR="00C42CFD" w:rsidRPr="00FF7E5C" w:rsidRDefault="00C42CFD" w:rsidP="002B6123">
            <w:pPr>
              <w:jc w:val="both"/>
              <w:rPr>
                <w:rFonts w:ascii="Tahoma" w:hAnsi="Tahoma" w:cs="Tahoma"/>
                <w:color w:val="000000"/>
              </w:rPr>
            </w:pPr>
            <w:r w:rsidRPr="00FF7E5C">
              <w:rPr>
                <w:rFonts w:ascii="Tahoma" w:hAnsi="Tahoma" w:cs="Tahoma"/>
                <w:color w:val="000000"/>
              </w:rPr>
              <w:t>Vrednost del brez DDV</w:t>
            </w:r>
          </w:p>
        </w:tc>
        <w:tc>
          <w:tcPr>
            <w:tcW w:w="5633" w:type="dxa"/>
            <w:tcBorders>
              <w:top w:val="single" w:sz="4" w:space="0" w:color="auto"/>
              <w:left w:val="single" w:sz="4" w:space="0" w:color="auto"/>
              <w:bottom w:val="single" w:sz="4" w:space="0" w:color="auto"/>
              <w:right w:val="single" w:sz="4" w:space="0" w:color="auto"/>
            </w:tcBorders>
          </w:tcPr>
          <w:p w14:paraId="29E63697" w14:textId="77777777" w:rsidR="00C42CFD" w:rsidRPr="00FF7E5C" w:rsidRDefault="00C42CFD" w:rsidP="002B6123">
            <w:pPr>
              <w:jc w:val="both"/>
              <w:rPr>
                <w:rFonts w:ascii="Tahoma" w:hAnsi="Tahoma" w:cs="Tahoma"/>
                <w:color w:val="000000"/>
              </w:rPr>
            </w:pPr>
          </w:p>
        </w:tc>
      </w:tr>
      <w:tr w:rsidR="00C42CFD" w:rsidRPr="00FF7E5C" w14:paraId="73DA2D15" w14:textId="77777777" w:rsidTr="002B6123">
        <w:trPr>
          <w:trHeight w:val="273"/>
          <w:jc w:val="center"/>
        </w:trPr>
        <w:tc>
          <w:tcPr>
            <w:tcW w:w="3372" w:type="dxa"/>
            <w:tcBorders>
              <w:top w:val="single" w:sz="4" w:space="0" w:color="auto"/>
              <w:left w:val="single" w:sz="4" w:space="0" w:color="auto"/>
              <w:bottom w:val="single" w:sz="4" w:space="0" w:color="auto"/>
              <w:right w:val="single" w:sz="4" w:space="0" w:color="auto"/>
            </w:tcBorders>
          </w:tcPr>
          <w:p w14:paraId="5D8F1B52" w14:textId="77777777" w:rsidR="00C42CFD" w:rsidRPr="00FF7E5C" w:rsidRDefault="00C42CFD" w:rsidP="002B6123">
            <w:pPr>
              <w:jc w:val="both"/>
              <w:rPr>
                <w:rFonts w:ascii="Tahoma" w:hAnsi="Tahoma" w:cs="Tahoma"/>
                <w:color w:val="000000"/>
              </w:rPr>
            </w:pPr>
            <w:r w:rsidRPr="00FF7E5C">
              <w:rPr>
                <w:rFonts w:ascii="Tahoma" w:hAnsi="Tahoma" w:cs="Tahoma"/>
                <w:color w:val="000000"/>
              </w:rPr>
              <w:t>Kraj izvedbe</w:t>
            </w:r>
          </w:p>
        </w:tc>
        <w:tc>
          <w:tcPr>
            <w:tcW w:w="5633" w:type="dxa"/>
            <w:tcBorders>
              <w:top w:val="single" w:sz="4" w:space="0" w:color="auto"/>
              <w:left w:val="single" w:sz="4" w:space="0" w:color="auto"/>
              <w:bottom w:val="single" w:sz="4" w:space="0" w:color="auto"/>
              <w:right w:val="single" w:sz="4" w:space="0" w:color="auto"/>
            </w:tcBorders>
          </w:tcPr>
          <w:p w14:paraId="56180DE7" w14:textId="77777777" w:rsidR="00C42CFD" w:rsidRPr="00FF7E5C" w:rsidRDefault="00C42CFD" w:rsidP="002B6123">
            <w:pPr>
              <w:jc w:val="both"/>
              <w:rPr>
                <w:rFonts w:ascii="Tahoma" w:hAnsi="Tahoma" w:cs="Tahoma"/>
                <w:color w:val="000000"/>
              </w:rPr>
            </w:pPr>
          </w:p>
        </w:tc>
      </w:tr>
      <w:tr w:rsidR="00C42CFD" w:rsidRPr="00FF7E5C" w14:paraId="35D54553" w14:textId="77777777" w:rsidTr="002B6123">
        <w:trPr>
          <w:trHeight w:val="277"/>
          <w:jc w:val="center"/>
        </w:trPr>
        <w:tc>
          <w:tcPr>
            <w:tcW w:w="3372" w:type="dxa"/>
            <w:tcBorders>
              <w:top w:val="single" w:sz="4" w:space="0" w:color="auto"/>
              <w:left w:val="single" w:sz="4" w:space="0" w:color="auto"/>
              <w:bottom w:val="single" w:sz="4" w:space="0" w:color="auto"/>
              <w:right w:val="single" w:sz="4" w:space="0" w:color="auto"/>
            </w:tcBorders>
          </w:tcPr>
          <w:p w14:paraId="14007A7D" w14:textId="77777777" w:rsidR="00C42CFD" w:rsidRPr="00FF7E5C" w:rsidRDefault="00C42CFD" w:rsidP="002B6123">
            <w:pPr>
              <w:jc w:val="both"/>
              <w:rPr>
                <w:rFonts w:ascii="Tahoma" w:hAnsi="Tahoma" w:cs="Tahoma"/>
                <w:color w:val="000000"/>
              </w:rPr>
            </w:pPr>
            <w:r w:rsidRPr="00FF7E5C">
              <w:rPr>
                <w:rFonts w:ascii="Tahoma" w:hAnsi="Tahoma" w:cs="Tahoma"/>
                <w:color w:val="000000"/>
              </w:rPr>
              <w:t>Rok izvedbe</w:t>
            </w:r>
          </w:p>
        </w:tc>
        <w:tc>
          <w:tcPr>
            <w:tcW w:w="5633" w:type="dxa"/>
            <w:tcBorders>
              <w:top w:val="single" w:sz="4" w:space="0" w:color="auto"/>
              <w:left w:val="single" w:sz="4" w:space="0" w:color="auto"/>
              <w:bottom w:val="single" w:sz="4" w:space="0" w:color="auto"/>
              <w:right w:val="single" w:sz="4" w:space="0" w:color="auto"/>
            </w:tcBorders>
          </w:tcPr>
          <w:p w14:paraId="7167CAA0" w14:textId="77777777" w:rsidR="00C42CFD" w:rsidRPr="00FF7E5C" w:rsidRDefault="00C42CFD" w:rsidP="002B6123">
            <w:pPr>
              <w:jc w:val="both"/>
              <w:rPr>
                <w:rFonts w:ascii="Tahoma" w:hAnsi="Tahoma" w:cs="Tahoma"/>
                <w:color w:val="000000"/>
              </w:rPr>
            </w:pPr>
          </w:p>
        </w:tc>
      </w:tr>
    </w:tbl>
    <w:p w14:paraId="51D15BE4" w14:textId="77777777" w:rsidR="00C42CFD" w:rsidRPr="00FF7E5C" w:rsidRDefault="00C42CFD" w:rsidP="00C42CFD">
      <w:pPr>
        <w:jc w:val="both"/>
        <w:rPr>
          <w:rFonts w:ascii="Tahoma" w:hAnsi="Tahoma" w:cs="Tahoma"/>
          <w:color w:val="000000"/>
        </w:rPr>
      </w:pPr>
    </w:p>
    <w:p w14:paraId="67BF1264" w14:textId="77777777" w:rsidR="00C42CFD" w:rsidRPr="00FF7E5C" w:rsidRDefault="00C42CFD" w:rsidP="00C42CFD">
      <w:pPr>
        <w:jc w:val="both"/>
        <w:rPr>
          <w:rFonts w:ascii="Tahoma" w:hAnsi="Tahoma" w:cs="Tahoma"/>
          <w:color w:val="000000"/>
        </w:rPr>
      </w:pPr>
      <w:r w:rsidRPr="00FF7E5C">
        <w:rPr>
          <w:rFonts w:ascii="Tahoma" w:hAnsi="Tahoma" w:cs="Tahoma"/>
          <w:color w:val="000000"/>
        </w:rPr>
        <w:t xml:space="preserve">Prodajalec v razmerju do kupca v celoti odgovarja za dobro izvedbo obveznosti iz okvirnega sporazuma, ne glede na število podizvajalcev. </w:t>
      </w:r>
    </w:p>
    <w:p w14:paraId="28317AFE" w14:textId="77777777" w:rsidR="00C42CFD" w:rsidRPr="00FF7E5C" w:rsidRDefault="00C42CFD" w:rsidP="00C42CFD">
      <w:pPr>
        <w:jc w:val="both"/>
        <w:rPr>
          <w:rFonts w:ascii="Tahoma" w:hAnsi="Tahoma" w:cs="Tahoma"/>
          <w:color w:val="000000"/>
        </w:rPr>
      </w:pPr>
    </w:p>
    <w:p w14:paraId="0D4834FF" w14:textId="77777777" w:rsidR="00C42CFD" w:rsidRPr="00FF7E5C" w:rsidRDefault="00C42CFD" w:rsidP="00C42CFD">
      <w:pPr>
        <w:jc w:val="both"/>
        <w:rPr>
          <w:rFonts w:ascii="Tahoma" w:hAnsi="Tahoma" w:cs="Tahoma"/>
          <w:color w:val="000000"/>
        </w:rPr>
      </w:pPr>
      <w:r w:rsidRPr="00FF7E5C">
        <w:rPr>
          <w:rFonts w:ascii="Tahoma" w:hAnsi="Tahoma" w:cs="Tahoma"/>
          <w:color w:val="000000"/>
        </w:rPr>
        <w:t xml:space="preserve">Prodajalec mora med izvajanjem okvirnega sporazuma kupca obvestiti o morebitnih spremembah informacij iz drugega odstavka 94. člena ZJN-3 in poslati informacije o novih podizvajalcih, ki jih namerava naknadno vključiti v izvedbo okvirnega sporazuma, in sicer najkasneje v petih (5) dneh po spremembi. V primeru vključitve novih podizvajalcev mora prodajalec skupaj z obvestilom posredovati tudi naslednje podatke in dokumente, in sicer: kontaktne podatke in zakonite zastopnike novih podizvajalcev, izpolnjene obrazce ESPD, ki se nanašajo na podizvajalce, v skladu z 79. členom ZJN-3 in pisno zahtevo novega podizvajalca za neposredno plačilo, če novi podizvajalec to zahteva. </w:t>
      </w:r>
    </w:p>
    <w:p w14:paraId="2625E27F" w14:textId="77777777" w:rsidR="00C42CFD" w:rsidRPr="00FF7E5C" w:rsidRDefault="00C42CFD" w:rsidP="00C42CFD">
      <w:pPr>
        <w:jc w:val="both"/>
        <w:rPr>
          <w:rFonts w:ascii="Tahoma" w:hAnsi="Tahoma" w:cs="Tahoma"/>
          <w:color w:val="000000"/>
        </w:rPr>
      </w:pPr>
    </w:p>
    <w:p w14:paraId="166EDD09" w14:textId="77777777" w:rsidR="00C42CFD" w:rsidRPr="00FF7E5C" w:rsidRDefault="00C42CFD" w:rsidP="00C42CFD">
      <w:pPr>
        <w:jc w:val="both"/>
        <w:rPr>
          <w:rFonts w:ascii="Tahoma" w:hAnsi="Tahoma" w:cs="Tahoma"/>
          <w:color w:val="000000"/>
        </w:rPr>
      </w:pPr>
      <w:r w:rsidRPr="00FF7E5C">
        <w:rPr>
          <w:rFonts w:ascii="Tahoma" w:hAnsi="Tahoma" w:cs="Tahoma"/>
          <w:color w:val="000000"/>
        </w:rPr>
        <w:t>Kupec lahko zavrne predlog za zamenjavo podizvajalca oziroma vključitev novega podizvajalca, če bi to lahko vplivalo na nemoteno izvajanje ali dokončanje dobav blaga in če novi podizvajalec ne izpolnjuje pogojev, ki jih je postavil kupec v razpisni dokumentaciji št. VKS-</w:t>
      </w:r>
      <w:r>
        <w:rPr>
          <w:rFonts w:ascii="Tahoma" w:hAnsi="Tahoma" w:cs="Tahoma"/>
          <w:color w:val="000000"/>
        </w:rPr>
        <w:t>6/25</w:t>
      </w:r>
      <w:r w:rsidRPr="00FF7E5C">
        <w:rPr>
          <w:rFonts w:ascii="Tahoma" w:hAnsi="Tahoma" w:cs="Tahoma"/>
          <w:color w:val="000000"/>
        </w:rPr>
        <w:t xml:space="preserve">. Kupec bo o morebitni zavrnitvi novega podizvajalca obvestil prodajalca najpozneje v desetih (10) dneh od prejema predloga. </w:t>
      </w:r>
    </w:p>
    <w:p w14:paraId="36224CE8" w14:textId="77777777" w:rsidR="00C42CFD" w:rsidRPr="00FF7E5C" w:rsidRDefault="00C42CFD" w:rsidP="00C42CFD">
      <w:pPr>
        <w:jc w:val="both"/>
        <w:rPr>
          <w:rFonts w:ascii="Tahoma" w:hAnsi="Tahoma" w:cs="Tahoma"/>
          <w:b/>
          <w:i/>
          <w:color w:val="000000"/>
        </w:rPr>
      </w:pPr>
    </w:p>
    <w:p w14:paraId="5CED2151" w14:textId="77777777" w:rsidR="00C42CFD" w:rsidRPr="00FF7E5C" w:rsidRDefault="00C42CFD" w:rsidP="00C42CFD">
      <w:pPr>
        <w:jc w:val="center"/>
        <w:rPr>
          <w:rFonts w:ascii="Tahoma" w:hAnsi="Tahoma" w:cs="Tahoma"/>
          <w:b/>
          <w:i/>
          <w:color w:val="000000"/>
        </w:rPr>
      </w:pPr>
      <w:r w:rsidRPr="00FF7E5C">
        <w:rPr>
          <w:rFonts w:ascii="Tahoma" w:hAnsi="Tahoma" w:cs="Tahoma"/>
          <w:b/>
          <w:i/>
          <w:color w:val="000000"/>
        </w:rPr>
        <w:t>/se upošteva v primeru, da prodajalec nastopa s podizvajalcem,</w:t>
      </w:r>
    </w:p>
    <w:p w14:paraId="102413BE" w14:textId="77777777" w:rsidR="00C42CFD" w:rsidRPr="00FF7E5C" w:rsidRDefault="00C42CFD" w:rsidP="00C42CFD">
      <w:pPr>
        <w:jc w:val="center"/>
        <w:rPr>
          <w:rFonts w:ascii="Tahoma" w:hAnsi="Tahoma" w:cs="Tahoma"/>
          <w:b/>
          <w:i/>
          <w:color w:val="000000"/>
        </w:rPr>
      </w:pPr>
      <w:r w:rsidRPr="00FF7E5C">
        <w:rPr>
          <w:rFonts w:ascii="Tahoma" w:hAnsi="Tahoma" w:cs="Tahoma"/>
          <w:b/>
          <w:i/>
          <w:color w:val="000000"/>
        </w:rPr>
        <w:t>ki zahteva neposredno plačilo/</w:t>
      </w:r>
    </w:p>
    <w:p w14:paraId="53162867" w14:textId="77777777" w:rsidR="00C42CFD" w:rsidRPr="00FF7E5C" w:rsidRDefault="00C42CFD" w:rsidP="00C42CFD">
      <w:pPr>
        <w:jc w:val="center"/>
        <w:rPr>
          <w:rFonts w:ascii="Tahoma" w:hAnsi="Tahoma" w:cs="Tahoma"/>
          <w:i/>
          <w:color w:val="000000"/>
        </w:rPr>
      </w:pPr>
    </w:p>
    <w:p w14:paraId="1418E318" w14:textId="77777777" w:rsidR="00C42CFD" w:rsidRPr="00FF7E5C" w:rsidRDefault="00C42CFD" w:rsidP="00C42CFD">
      <w:pPr>
        <w:jc w:val="both"/>
        <w:rPr>
          <w:rFonts w:ascii="Tahoma" w:hAnsi="Tahoma" w:cs="Tahoma"/>
          <w:color w:val="000000"/>
        </w:rPr>
      </w:pPr>
      <w:r w:rsidRPr="00FF7E5C">
        <w:rPr>
          <w:rFonts w:ascii="Tahoma" w:hAnsi="Tahoma" w:cs="Tahoma"/>
          <w:color w:val="000000"/>
        </w:rPr>
        <w:t>Prodajalec s podpisom tega okvirnega sporazuma pooblašča kupca, da na podlagi potrjenega računa oziroma potrjenih računov, neposredno plačuje vsem v temu okvirnem sporazumu navedenim podizvajalcem, ki so zahtevali neposredno plačilo. Podizvajalec je ob oddaji ponudbe predložil zahtevo za neposredna plačila, na podlagi katere kupec namesto prodajalca poravna podizvajalčevo terjatev do prodajalca.</w:t>
      </w:r>
    </w:p>
    <w:p w14:paraId="19CCC3DF" w14:textId="77777777" w:rsidR="00C42CFD" w:rsidRPr="00FF7E5C" w:rsidRDefault="00C42CFD" w:rsidP="00C42CFD">
      <w:pPr>
        <w:jc w:val="both"/>
        <w:rPr>
          <w:rFonts w:ascii="Tahoma" w:hAnsi="Tahoma" w:cs="Tahoma"/>
          <w:color w:val="000000"/>
        </w:rPr>
      </w:pPr>
    </w:p>
    <w:p w14:paraId="5F8305AC" w14:textId="77777777" w:rsidR="00C42CFD" w:rsidRPr="00FF7E5C" w:rsidRDefault="00C42CFD" w:rsidP="00C42CFD">
      <w:pPr>
        <w:jc w:val="both"/>
        <w:rPr>
          <w:rFonts w:ascii="Tahoma" w:hAnsi="Tahoma" w:cs="Tahoma"/>
          <w:color w:val="000000"/>
        </w:rPr>
      </w:pPr>
      <w:r w:rsidRPr="00FF7E5C">
        <w:rPr>
          <w:rFonts w:ascii="Tahoma" w:hAnsi="Tahoma" w:cs="Tahoma"/>
          <w:color w:val="000000"/>
        </w:rPr>
        <w:t>Prodajalec mora za podizvajalca, ki zahteva neposredno plačilo, ob vsakem računu priložiti:</w:t>
      </w:r>
    </w:p>
    <w:p w14:paraId="407D7226" w14:textId="77777777" w:rsidR="00C42CFD" w:rsidRPr="00FF7E5C" w:rsidRDefault="00C42CFD" w:rsidP="002B0A14">
      <w:pPr>
        <w:numPr>
          <w:ilvl w:val="0"/>
          <w:numId w:val="26"/>
        </w:numPr>
        <w:jc w:val="both"/>
        <w:rPr>
          <w:rFonts w:ascii="Tahoma" w:hAnsi="Tahoma" w:cs="Tahoma"/>
          <w:color w:val="000000"/>
        </w:rPr>
      </w:pPr>
      <w:r w:rsidRPr="00FF7E5C">
        <w:rPr>
          <w:rFonts w:ascii="Tahoma" w:hAnsi="Tahoma" w:cs="Tahoma"/>
          <w:color w:val="000000"/>
        </w:rPr>
        <w:t xml:space="preserve">račun podizvajalca za opravljene obveznosti iz okvirnega sporazuma, potrjen s strani prodajalca, na podlagi katerega kupec izvede nakazilo za opravljene okvirnega sporazuma obveznosti neposredno na račun podizvajalca ali </w:t>
      </w:r>
    </w:p>
    <w:p w14:paraId="2790ED67" w14:textId="77777777" w:rsidR="00C42CFD" w:rsidRPr="00FF7E5C" w:rsidRDefault="00C42CFD" w:rsidP="002B0A14">
      <w:pPr>
        <w:numPr>
          <w:ilvl w:val="0"/>
          <w:numId w:val="26"/>
        </w:numPr>
        <w:jc w:val="both"/>
        <w:rPr>
          <w:rFonts w:ascii="Tahoma" w:hAnsi="Tahoma" w:cs="Tahoma"/>
          <w:color w:val="000000"/>
        </w:rPr>
      </w:pPr>
      <w:r w:rsidRPr="00FF7E5C">
        <w:rPr>
          <w:rFonts w:ascii="Tahoma" w:hAnsi="Tahoma" w:cs="Tahoma"/>
          <w:color w:val="000000"/>
        </w:rPr>
        <w:t>podpisano izjavo podizvajalca, naslovljeno na kupca, o tem, da je ta seznanjen s konkretno izstavljenim računom prodajalca oziroma, da pri obveznosti iz okvirnega sporazuma, ki jih obravnava račun, ni sodeloval kot podizvajalec, ter da podizvajalec iz naslova tega računa prodajalca nima in ne bo imel do kupca nobenih zahtevkov.</w:t>
      </w:r>
    </w:p>
    <w:p w14:paraId="7DF05AD6" w14:textId="77777777" w:rsidR="00C42CFD" w:rsidRPr="00FF7E5C" w:rsidRDefault="00C42CFD" w:rsidP="00C42CFD">
      <w:pPr>
        <w:jc w:val="both"/>
        <w:rPr>
          <w:rFonts w:ascii="Tahoma" w:hAnsi="Tahoma" w:cs="Tahoma"/>
          <w:color w:val="000000"/>
        </w:rPr>
      </w:pPr>
    </w:p>
    <w:p w14:paraId="08D9BC75" w14:textId="77777777" w:rsidR="00C42CFD" w:rsidRPr="00FF7E5C" w:rsidRDefault="00C42CFD" w:rsidP="00C42CFD">
      <w:pPr>
        <w:jc w:val="both"/>
        <w:rPr>
          <w:rFonts w:ascii="Tahoma" w:hAnsi="Tahoma" w:cs="Tahoma"/>
          <w:color w:val="000000"/>
        </w:rPr>
      </w:pPr>
      <w:r w:rsidRPr="00FF7E5C">
        <w:rPr>
          <w:rFonts w:ascii="Tahoma" w:hAnsi="Tahoma" w:cs="Tahoma"/>
          <w:color w:val="000000"/>
        </w:rPr>
        <w:t xml:space="preserve">V primeru, če nobeden od dokumentov iz prejšnjega odstavka za prijavljenega podizvajalca ni predložen, kupec do dostavitve vseh dokumentov zadrži plačilo celotnega računa in s tem ne pride v zamudo pri plačilu. </w:t>
      </w:r>
    </w:p>
    <w:p w14:paraId="241F7998" w14:textId="77777777" w:rsidR="00C42CFD" w:rsidRPr="00FF7E5C" w:rsidRDefault="00C42CFD" w:rsidP="00C42CFD">
      <w:pPr>
        <w:jc w:val="both"/>
        <w:rPr>
          <w:rFonts w:ascii="Tahoma" w:hAnsi="Tahoma" w:cs="Tahoma"/>
          <w:color w:val="000000"/>
        </w:rPr>
      </w:pPr>
    </w:p>
    <w:p w14:paraId="668892AF" w14:textId="77777777" w:rsidR="00C42CFD" w:rsidRPr="00FF7E5C" w:rsidRDefault="00C42CFD" w:rsidP="00C42CFD">
      <w:pPr>
        <w:jc w:val="both"/>
        <w:rPr>
          <w:rFonts w:ascii="Tahoma" w:hAnsi="Tahoma" w:cs="Tahoma"/>
          <w:color w:val="000000"/>
        </w:rPr>
      </w:pPr>
      <w:r w:rsidRPr="00FF7E5C">
        <w:rPr>
          <w:rFonts w:ascii="Tahoma" w:hAnsi="Tahoma" w:cs="Tahoma"/>
          <w:color w:val="000000"/>
        </w:rPr>
        <w:t xml:space="preserve">Kupec bo potrjene račune podizvajalcev poravnal neposredno podizvajalcem na način in v roku, kot je dogovorjeno za plačilo prodajalcu. </w:t>
      </w:r>
    </w:p>
    <w:p w14:paraId="207034F1" w14:textId="77777777" w:rsidR="00C42CFD" w:rsidRPr="00FF7E5C" w:rsidRDefault="00C42CFD" w:rsidP="00C42CFD">
      <w:pPr>
        <w:jc w:val="both"/>
        <w:rPr>
          <w:rFonts w:ascii="Tahoma" w:hAnsi="Tahoma" w:cs="Tahoma"/>
          <w:color w:val="000000"/>
        </w:rPr>
      </w:pPr>
    </w:p>
    <w:p w14:paraId="0BABD493" w14:textId="77777777" w:rsidR="00C42CFD" w:rsidRPr="00FF7E5C" w:rsidRDefault="00C42CFD" w:rsidP="00C42CFD">
      <w:pPr>
        <w:jc w:val="center"/>
        <w:rPr>
          <w:rFonts w:ascii="Tahoma" w:hAnsi="Tahoma" w:cs="Tahoma"/>
          <w:b/>
          <w:i/>
          <w:color w:val="000000"/>
        </w:rPr>
      </w:pPr>
      <w:r w:rsidRPr="00FF7E5C">
        <w:rPr>
          <w:rFonts w:ascii="Tahoma" w:hAnsi="Tahoma" w:cs="Tahoma"/>
          <w:b/>
          <w:i/>
          <w:color w:val="000000"/>
        </w:rPr>
        <w:t>/se upošteva v primeru, da podizvajalec neposrednega plačila ne bo zahteval/</w:t>
      </w:r>
    </w:p>
    <w:p w14:paraId="5A06C8C4" w14:textId="77777777" w:rsidR="00C42CFD" w:rsidRPr="00FF7E5C" w:rsidRDefault="00C42CFD" w:rsidP="00C42CFD">
      <w:pPr>
        <w:jc w:val="center"/>
        <w:rPr>
          <w:rFonts w:ascii="Tahoma" w:hAnsi="Tahoma" w:cs="Tahoma"/>
          <w:b/>
          <w:i/>
          <w:color w:val="000000"/>
        </w:rPr>
      </w:pPr>
    </w:p>
    <w:p w14:paraId="5150FE57" w14:textId="77777777" w:rsidR="00C42CFD" w:rsidRPr="00FF7E5C" w:rsidRDefault="00C42CFD" w:rsidP="00C42CFD">
      <w:pPr>
        <w:jc w:val="both"/>
        <w:rPr>
          <w:rFonts w:ascii="Tahoma" w:hAnsi="Tahoma" w:cs="Tahoma"/>
          <w:b/>
          <w:bCs/>
          <w:color w:val="000000"/>
        </w:rPr>
      </w:pPr>
      <w:r w:rsidRPr="00FF7E5C">
        <w:rPr>
          <w:rFonts w:ascii="Tahoma" w:hAnsi="Tahoma" w:cs="Tahoma"/>
          <w:color w:val="000000"/>
        </w:rPr>
        <w:t xml:space="preserve">Prodajalec mora na zahtevo kupca najpozneje v šestdesetih (60) dneh od plačila končnega računa poslati svojo pisno izjavo in pisno izjavo podizvajalca, da je podizvajalec prejel plačilo za izvedene dobave, ki so neposredno povezane s predmetom okvirnega sporazuma, kadar prodajalec nastopa s podizvajalcem, ki ni zahteval neposrednega plačila. </w:t>
      </w:r>
    </w:p>
    <w:p w14:paraId="2B3A221A" w14:textId="77777777" w:rsidR="00C42CFD" w:rsidRPr="00FF7E5C" w:rsidRDefault="00C42CFD" w:rsidP="00C42CFD">
      <w:pPr>
        <w:jc w:val="both"/>
        <w:rPr>
          <w:rFonts w:ascii="Tahoma" w:hAnsi="Tahoma" w:cs="Tahoma"/>
          <w:b/>
          <w:bCs/>
          <w:color w:val="000000"/>
        </w:rPr>
      </w:pPr>
    </w:p>
    <w:p w14:paraId="703B18C2" w14:textId="77777777" w:rsidR="00C42CFD" w:rsidRPr="00FF7E5C" w:rsidRDefault="00C42CFD" w:rsidP="00C42CFD">
      <w:pPr>
        <w:jc w:val="both"/>
        <w:rPr>
          <w:rFonts w:ascii="Tahoma" w:hAnsi="Tahoma" w:cs="Tahoma"/>
          <w:b/>
          <w:bCs/>
          <w:color w:val="000000"/>
        </w:rPr>
      </w:pPr>
      <w:r w:rsidRPr="00FF7E5C">
        <w:rPr>
          <w:rFonts w:ascii="Tahoma" w:hAnsi="Tahoma" w:cs="Tahoma"/>
          <w:b/>
          <w:bCs/>
          <w:color w:val="000000"/>
        </w:rPr>
        <w:t>ALI</w:t>
      </w:r>
    </w:p>
    <w:p w14:paraId="2631B819" w14:textId="77777777" w:rsidR="00C42CFD" w:rsidRPr="00FF7E5C" w:rsidRDefault="00C42CFD" w:rsidP="00C42CFD">
      <w:pPr>
        <w:jc w:val="both"/>
        <w:rPr>
          <w:rFonts w:ascii="Tahoma" w:hAnsi="Tahoma" w:cs="Tahoma"/>
          <w:b/>
          <w:bCs/>
          <w:color w:val="000000"/>
        </w:rPr>
      </w:pPr>
    </w:p>
    <w:p w14:paraId="5C706707" w14:textId="77777777" w:rsidR="00C42CFD" w:rsidRPr="00FF7E5C" w:rsidRDefault="00C42CFD" w:rsidP="00C42CFD">
      <w:pPr>
        <w:jc w:val="center"/>
        <w:rPr>
          <w:rFonts w:ascii="Tahoma" w:hAnsi="Tahoma" w:cs="Tahoma"/>
          <w:b/>
          <w:bCs/>
          <w:color w:val="000000"/>
        </w:rPr>
      </w:pPr>
      <w:r w:rsidRPr="00FF7E5C">
        <w:rPr>
          <w:rFonts w:ascii="Tahoma" w:hAnsi="Tahoma" w:cs="Tahoma"/>
          <w:b/>
          <w:bCs/>
          <w:color w:val="000000"/>
        </w:rPr>
        <w:t>/se upošteva v primeru, da prodajalec ne nastopa s podizvajalcem/</w:t>
      </w:r>
    </w:p>
    <w:p w14:paraId="5F2D707A" w14:textId="77777777" w:rsidR="00C42CFD" w:rsidRPr="00FF7E5C" w:rsidRDefault="00C42CFD" w:rsidP="00C42CFD">
      <w:pPr>
        <w:jc w:val="center"/>
        <w:rPr>
          <w:rFonts w:ascii="Tahoma" w:hAnsi="Tahoma" w:cs="Tahoma"/>
          <w:b/>
          <w:bCs/>
          <w:color w:val="000000"/>
        </w:rPr>
      </w:pPr>
    </w:p>
    <w:p w14:paraId="6D40D89A" w14:textId="77777777" w:rsidR="00C42CFD" w:rsidRPr="00FF7E5C" w:rsidRDefault="00C42CFD" w:rsidP="00C42CFD">
      <w:pPr>
        <w:jc w:val="both"/>
        <w:rPr>
          <w:rFonts w:ascii="Tahoma" w:hAnsi="Tahoma" w:cs="Tahoma"/>
          <w:color w:val="000000"/>
        </w:rPr>
      </w:pPr>
      <w:r w:rsidRPr="00FF7E5C">
        <w:rPr>
          <w:rFonts w:ascii="Tahoma" w:hAnsi="Tahoma" w:cs="Tahoma"/>
          <w:color w:val="000000"/>
        </w:rPr>
        <w:t xml:space="preserve">Prodajalec ob predložitvi ponudbe in ob sklenitvi tega okvirnega sporazuma nima prijavljenih podizvajalcev za izvedbo predmeta okvirnega sporazuma. </w:t>
      </w:r>
    </w:p>
    <w:p w14:paraId="6BC27571" w14:textId="77777777" w:rsidR="00C42CFD" w:rsidRPr="00FF7E5C" w:rsidRDefault="00C42CFD" w:rsidP="00C42CFD">
      <w:pPr>
        <w:jc w:val="both"/>
        <w:rPr>
          <w:rFonts w:ascii="Tahoma" w:hAnsi="Tahoma" w:cs="Tahoma"/>
          <w:color w:val="000000"/>
        </w:rPr>
      </w:pPr>
    </w:p>
    <w:p w14:paraId="1E2066AA" w14:textId="77777777" w:rsidR="00C42CFD" w:rsidRPr="00FF7E5C" w:rsidRDefault="00C42CFD" w:rsidP="00C42CFD">
      <w:pPr>
        <w:jc w:val="both"/>
        <w:rPr>
          <w:rFonts w:ascii="Tahoma" w:hAnsi="Tahoma" w:cs="Tahoma"/>
          <w:color w:val="000000"/>
        </w:rPr>
      </w:pPr>
      <w:r w:rsidRPr="00FF7E5C">
        <w:rPr>
          <w:rFonts w:ascii="Tahoma" w:hAnsi="Tahoma" w:cs="Tahoma"/>
          <w:color w:val="000000"/>
        </w:rPr>
        <w:t xml:space="preserve">Prodajalec mora med izvajanjem okvirnega sporazuma kupca obvestiti o morebitnih spremembah informacij iz drugega odstavka 94. člena ZJN-3 in poslati informacije o novih podizvajalcih, ki jih namerava naknadno vključiti v izvajanje takšnih dobav, in sicer najkasneje v petih (5) dneh po spremembi. V primeru vključitve novih podizvajalcev mora prodajalec skupaj z obvestilom posredovati tudi podatke in dokumente, in sicer: kontaktne podatke in zakonite zastopnike novih podizvajalcev, izpolnjene obrazce ESPD novih podizvajalcev, ki se nanašajo na podizvajalce v skladu z 79. členom ZJN-3 in pisno zahtevo novega podizvajalca za neposredno plačilo, če novi podizvajalec to zahteva. </w:t>
      </w:r>
    </w:p>
    <w:p w14:paraId="5C0F4FEA" w14:textId="77777777" w:rsidR="00C42CFD" w:rsidRPr="00FF7E5C" w:rsidRDefault="00C42CFD" w:rsidP="00C42CFD">
      <w:pPr>
        <w:jc w:val="both"/>
        <w:rPr>
          <w:rFonts w:ascii="Tahoma" w:hAnsi="Tahoma" w:cs="Tahoma"/>
          <w:color w:val="000000"/>
        </w:rPr>
      </w:pPr>
    </w:p>
    <w:p w14:paraId="52799AC6" w14:textId="77777777" w:rsidR="00C42CFD" w:rsidRPr="00FF7E5C" w:rsidRDefault="00C42CFD" w:rsidP="00C42CFD">
      <w:pPr>
        <w:jc w:val="both"/>
        <w:rPr>
          <w:rFonts w:ascii="Tahoma" w:hAnsi="Tahoma" w:cs="Tahoma"/>
          <w:color w:val="000000"/>
        </w:rPr>
      </w:pPr>
      <w:r w:rsidRPr="00FF7E5C">
        <w:rPr>
          <w:rFonts w:ascii="Tahoma" w:hAnsi="Tahoma" w:cs="Tahoma"/>
          <w:color w:val="000000"/>
        </w:rPr>
        <w:t>Kupec bo zavrnil vsakega podizvajalca, ki ne izpolnjuje pogojev razpisne dokumentacije št. VKS-</w:t>
      </w:r>
      <w:r>
        <w:rPr>
          <w:rFonts w:ascii="Tahoma" w:hAnsi="Tahoma" w:cs="Tahoma"/>
          <w:color w:val="000000"/>
        </w:rPr>
        <w:t>6/25</w:t>
      </w:r>
      <w:r w:rsidRPr="00FF7E5C">
        <w:rPr>
          <w:rFonts w:ascii="Tahoma" w:hAnsi="Tahoma" w:cs="Tahoma"/>
          <w:color w:val="000000"/>
        </w:rPr>
        <w:t>, ki se nanašajo na podizvajalce. Kupec lahko zavrne predlog za zamenjavo podizvajalca oziroma vključitev novega podizvajalca tudi, če bi to lahko vplivalo na nemoteno izvajanje ali dokončanje dobav in če novi podizvajalec ne izpolnjuje pogojev, ki jih je postavil kupec v razpisni dokumentaciji št. VKS-</w:t>
      </w:r>
      <w:r>
        <w:rPr>
          <w:rFonts w:ascii="Tahoma" w:hAnsi="Tahoma" w:cs="Tahoma"/>
          <w:color w:val="000000"/>
        </w:rPr>
        <w:t>6/25</w:t>
      </w:r>
      <w:r w:rsidRPr="00FF7E5C">
        <w:rPr>
          <w:rFonts w:ascii="Tahoma" w:hAnsi="Tahoma" w:cs="Tahoma"/>
          <w:color w:val="000000"/>
        </w:rPr>
        <w:t>. Kupec bo o morebitni zavrnitvi novega podizvajalca obvestil prodajalca najpozneje v desetih (10) dneh od prejema predloga.</w:t>
      </w:r>
    </w:p>
    <w:p w14:paraId="1E3384CF" w14:textId="77777777" w:rsidR="00C42CFD" w:rsidRPr="00FF7E5C" w:rsidRDefault="00C42CFD" w:rsidP="00C42CFD">
      <w:pPr>
        <w:jc w:val="both"/>
        <w:rPr>
          <w:rFonts w:ascii="Tahoma" w:hAnsi="Tahoma" w:cs="Tahoma"/>
          <w:color w:val="000000"/>
        </w:rPr>
      </w:pPr>
    </w:p>
    <w:p w14:paraId="397ABBBC" w14:textId="77777777" w:rsidR="00C42CFD" w:rsidRPr="00FF7E5C" w:rsidRDefault="00C42CFD" w:rsidP="00C42CFD">
      <w:pPr>
        <w:jc w:val="both"/>
        <w:rPr>
          <w:rFonts w:ascii="Tahoma" w:hAnsi="Tahoma" w:cs="Tahoma"/>
          <w:color w:val="000000"/>
        </w:rPr>
      </w:pPr>
      <w:r w:rsidRPr="00FF7E5C">
        <w:rPr>
          <w:rFonts w:ascii="Tahoma" w:hAnsi="Tahoma" w:cs="Tahoma"/>
          <w:color w:val="000000"/>
        </w:rPr>
        <w:lastRenderedPageBreak/>
        <w:t>Prodajalec v razmerju do kupca v celoti odgovarja za dobro izvedbo obveznosti iz okvirnega sporazuma obveznosti, ne glede na število podizvajalcev.</w:t>
      </w:r>
    </w:p>
    <w:p w14:paraId="34810087" w14:textId="77777777" w:rsidR="00C42CFD" w:rsidRPr="00FF7E5C" w:rsidRDefault="00C42CFD" w:rsidP="00C42CFD">
      <w:pPr>
        <w:jc w:val="both"/>
        <w:rPr>
          <w:rFonts w:ascii="Tahoma" w:hAnsi="Tahoma" w:cs="Tahoma"/>
        </w:rPr>
      </w:pPr>
    </w:p>
    <w:p w14:paraId="53FDFDBA" w14:textId="77777777" w:rsidR="00C42CFD" w:rsidRPr="00FF7E5C" w:rsidRDefault="00C42CFD" w:rsidP="00C42CFD">
      <w:pPr>
        <w:jc w:val="both"/>
        <w:rPr>
          <w:rFonts w:ascii="Tahoma" w:hAnsi="Tahoma" w:cs="Tahoma"/>
        </w:rPr>
      </w:pPr>
    </w:p>
    <w:p w14:paraId="51FBBBBC" w14:textId="77777777" w:rsidR="00C42CFD" w:rsidRPr="00FF7E5C" w:rsidRDefault="00C42CFD" w:rsidP="002B0A14">
      <w:pPr>
        <w:numPr>
          <w:ilvl w:val="0"/>
          <w:numId w:val="25"/>
        </w:numPr>
        <w:tabs>
          <w:tab w:val="left" w:pos="851"/>
          <w:tab w:val="left" w:pos="1702"/>
        </w:tabs>
        <w:ind w:hanging="1440"/>
        <w:jc w:val="both"/>
        <w:rPr>
          <w:rFonts w:ascii="Tahoma" w:hAnsi="Tahoma" w:cs="Tahoma"/>
          <w:b/>
        </w:rPr>
      </w:pPr>
      <w:r w:rsidRPr="00FF7E5C">
        <w:rPr>
          <w:rFonts w:ascii="Tahoma" w:hAnsi="Tahoma" w:cs="Tahoma"/>
          <w:b/>
        </w:rPr>
        <w:t>NAROČANJE, ROK DOBAVE IN PREVZEM TER VIŠJA SILA</w:t>
      </w:r>
    </w:p>
    <w:p w14:paraId="415DFC1B" w14:textId="77777777" w:rsidR="00C42CFD" w:rsidRPr="00FF7E5C" w:rsidRDefault="00C42CFD" w:rsidP="00C42CFD">
      <w:pPr>
        <w:tabs>
          <w:tab w:val="left" w:pos="1080"/>
        </w:tabs>
        <w:rPr>
          <w:rFonts w:ascii="Tahoma" w:hAnsi="Tahoma" w:cs="Tahoma"/>
          <w:b/>
        </w:rPr>
      </w:pPr>
    </w:p>
    <w:p w14:paraId="4D9D655C" w14:textId="77777777" w:rsidR="00C42CFD" w:rsidRPr="00FF7E5C" w:rsidRDefault="00C42CFD" w:rsidP="002B0A14">
      <w:pPr>
        <w:numPr>
          <w:ilvl w:val="0"/>
          <w:numId w:val="39"/>
        </w:numPr>
        <w:suppressAutoHyphens/>
        <w:jc w:val="center"/>
        <w:rPr>
          <w:rFonts w:ascii="Tahoma" w:hAnsi="Tahoma" w:cs="Tahoma"/>
          <w:color w:val="000000"/>
        </w:rPr>
      </w:pPr>
      <w:r w:rsidRPr="00FF7E5C">
        <w:rPr>
          <w:rFonts w:ascii="Tahoma" w:hAnsi="Tahoma" w:cs="Tahoma"/>
          <w:color w:val="000000"/>
        </w:rPr>
        <w:t>člen</w:t>
      </w:r>
    </w:p>
    <w:p w14:paraId="2A465430" w14:textId="77777777" w:rsidR="00C42CFD" w:rsidRPr="00FF7E5C" w:rsidRDefault="00C42CFD" w:rsidP="00C42CFD">
      <w:pPr>
        <w:tabs>
          <w:tab w:val="left" w:pos="1080"/>
        </w:tabs>
        <w:rPr>
          <w:rFonts w:ascii="Tahoma" w:hAnsi="Tahoma" w:cs="Tahoma"/>
          <w:b/>
        </w:rPr>
      </w:pPr>
    </w:p>
    <w:p w14:paraId="67188024" w14:textId="7C92B0E3" w:rsidR="00C42CFD" w:rsidRPr="00FF7E5C" w:rsidRDefault="00C42CFD" w:rsidP="00C42CFD">
      <w:pPr>
        <w:widowControl w:val="0"/>
        <w:spacing w:after="120"/>
        <w:jc w:val="both"/>
        <w:rPr>
          <w:rFonts w:ascii="Tahoma" w:hAnsi="Tahoma" w:cs="Tahoma"/>
        </w:rPr>
      </w:pPr>
      <w:r w:rsidRPr="00FF7E5C">
        <w:rPr>
          <w:rFonts w:ascii="Tahoma" w:hAnsi="Tahoma" w:cs="Tahoma"/>
        </w:rPr>
        <w:t>Dobava se bo v času veljavnosti okvirnega sporazuma izvajala sukcesivno, na osnovi pisnih naročil kupca (preko elektronske pošte). Naročilo predstavnik prodajalca potrdi po elektronski pošti s povratnim sporočilom.</w:t>
      </w:r>
    </w:p>
    <w:p w14:paraId="28FAC1E0" w14:textId="34382324" w:rsidR="00ED020C" w:rsidRPr="00E5300A" w:rsidRDefault="00ED020C" w:rsidP="00827015">
      <w:pPr>
        <w:pStyle w:val="Odstavekseznama"/>
        <w:widowControl w:val="0"/>
        <w:numPr>
          <w:ilvl w:val="0"/>
          <w:numId w:val="36"/>
        </w:numPr>
        <w:tabs>
          <w:tab w:val="left" w:pos="1080"/>
        </w:tabs>
        <w:spacing w:after="120"/>
        <w:ind w:left="708"/>
        <w:jc w:val="both"/>
        <w:rPr>
          <w:rFonts w:ascii="Tahoma" w:hAnsi="Tahoma" w:cs="Tahoma"/>
          <w:i/>
          <w:iCs/>
        </w:rPr>
      </w:pPr>
      <w:r w:rsidRPr="00E5300A">
        <w:rPr>
          <w:rFonts w:ascii="Tahoma" w:hAnsi="Tahoma" w:cs="Tahoma"/>
          <w:b/>
          <w:bCs/>
        </w:rPr>
        <w:t xml:space="preserve">velja </w:t>
      </w:r>
      <w:r w:rsidR="000F4148">
        <w:rPr>
          <w:rFonts w:ascii="Tahoma" w:hAnsi="Tahoma" w:cs="Tahoma"/>
          <w:b/>
          <w:bCs/>
        </w:rPr>
        <w:t xml:space="preserve">za </w:t>
      </w:r>
      <w:r w:rsidR="003A425D" w:rsidRPr="00E5300A">
        <w:rPr>
          <w:rFonts w:ascii="Tahoma" w:hAnsi="Tahoma" w:cs="Tahoma"/>
          <w:b/>
          <w:bCs/>
        </w:rPr>
        <w:t xml:space="preserve">sklop 1: </w:t>
      </w:r>
      <w:r w:rsidRPr="00E5300A">
        <w:rPr>
          <w:rFonts w:ascii="Tahoma" w:hAnsi="Tahoma" w:cs="Tahoma"/>
          <w:i/>
          <w:iCs/>
        </w:rPr>
        <w:t xml:space="preserve">Prodajalec je dolžan blago dostaviti kupcu v roku treh (3) delovnih dni od dneva pisnega naročila, na lokacijo kupca, </w:t>
      </w:r>
      <w:proofErr w:type="spellStart"/>
      <w:r w:rsidRPr="00E5300A">
        <w:rPr>
          <w:rFonts w:ascii="Tahoma" w:hAnsi="Tahoma" w:cs="Tahoma"/>
          <w:i/>
          <w:iCs/>
        </w:rPr>
        <w:t>fco</w:t>
      </w:r>
      <w:proofErr w:type="spellEnd"/>
      <w:r w:rsidRPr="00E5300A">
        <w:rPr>
          <w:rFonts w:ascii="Tahoma" w:hAnsi="Tahoma" w:cs="Tahoma"/>
          <w:i/>
          <w:iCs/>
        </w:rPr>
        <w:t>. Skladišče (Cesta dveh cesarjev 111) – razloženo. Prodajalec obvesti kupca o dobavi vsaj en (1) delovni dan pred dobavo.</w:t>
      </w:r>
    </w:p>
    <w:p w14:paraId="5AE53707" w14:textId="77777777" w:rsidR="00C42CFD" w:rsidRPr="00FF7E5C" w:rsidRDefault="00C42CFD" w:rsidP="00C42CFD">
      <w:pPr>
        <w:tabs>
          <w:tab w:val="left" w:pos="6087"/>
        </w:tabs>
        <w:jc w:val="both"/>
        <w:rPr>
          <w:rFonts w:ascii="Tahoma" w:hAnsi="Tahoma" w:cs="Tahoma"/>
        </w:rPr>
      </w:pPr>
      <w:r w:rsidRPr="00FF7E5C">
        <w:rPr>
          <w:rFonts w:ascii="Tahoma" w:hAnsi="Tahoma" w:cs="Tahoma"/>
        </w:rPr>
        <w:tab/>
      </w:r>
    </w:p>
    <w:p w14:paraId="19A833E7" w14:textId="32A5AB89" w:rsidR="00ED020C" w:rsidRPr="00ED020C" w:rsidRDefault="00ED020C" w:rsidP="00FD5D3C">
      <w:pPr>
        <w:pStyle w:val="Odstavekseznama"/>
        <w:keepNext/>
        <w:widowControl w:val="0"/>
        <w:numPr>
          <w:ilvl w:val="0"/>
          <w:numId w:val="36"/>
        </w:numPr>
        <w:tabs>
          <w:tab w:val="left" w:pos="1080"/>
        </w:tabs>
        <w:spacing w:after="120"/>
        <w:jc w:val="both"/>
        <w:rPr>
          <w:rFonts w:ascii="Tahoma" w:eastAsia="Calibri" w:hAnsi="Tahoma" w:cs="Tahoma"/>
          <w:i/>
          <w:iCs/>
        </w:rPr>
      </w:pPr>
      <w:r w:rsidRPr="00ED020C">
        <w:rPr>
          <w:rFonts w:ascii="Tahoma" w:hAnsi="Tahoma" w:cs="Tahoma"/>
          <w:b/>
          <w:bCs/>
        </w:rPr>
        <w:t xml:space="preserve">velja za </w:t>
      </w:r>
      <w:r w:rsidR="003A425D" w:rsidRPr="00ED020C">
        <w:rPr>
          <w:rFonts w:ascii="Tahoma" w:hAnsi="Tahoma" w:cs="Tahoma"/>
          <w:b/>
          <w:bCs/>
        </w:rPr>
        <w:t xml:space="preserve">sklop 2: </w:t>
      </w:r>
      <w:r w:rsidRPr="00ED020C">
        <w:rPr>
          <w:rFonts w:ascii="Tahoma" w:hAnsi="Tahoma" w:cs="Tahoma"/>
          <w:i/>
          <w:iCs/>
        </w:rPr>
        <w:t xml:space="preserve">Prodajalec je dolžan blago dostaviti kupcu v roku sedmih (7) delovnih dni od dneva pisnega naročila (ne glede na količino naročenega blaga - minimalna naročena količina je en (1) kos) na lokacijo kupca, </w:t>
      </w:r>
      <w:proofErr w:type="spellStart"/>
      <w:r w:rsidRPr="00ED020C">
        <w:rPr>
          <w:rFonts w:ascii="Tahoma" w:hAnsi="Tahoma" w:cs="Tahoma"/>
          <w:i/>
          <w:iCs/>
        </w:rPr>
        <w:t>fco</w:t>
      </w:r>
      <w:proofErr w:type="spellEnd"/>
      <w:r w:rsidRPr="00ED020C">
        <w:rPr>
          <w:rFonts w:ascii="Tahoma" w:hAnsi="Tahoma" w:cs="Tahoma"/>
          <w:i/>
          <w:iCs/>
        </w:rPr>
        <w:t>. Skladišče (Cesta dveh cesarjev 111) – razloženo. Prodajalec obvesti kupca o dobavi vsaj en (1) delovni dan pred dobavo.</w:t>
      </w:r>
    </w:p>
    <w:p w14:paraId="362A58F3" w14:textId="7EF782FB" w:rsidR="003A425D" w:rsidRPr="008E3BF0" w:rsidRDefault="003A425D" w:rsidP="003A425D">
      <w:pPr>
        <w:tabs>
          <w:tab w:val="left" w:pos="6087"/>
        </w:tabs>
        <w:jc w:val="both"/>
        <w:rPr>
          <w:rFonts w:ascii="Tahoma" w:hAnsi="Tahoma" w:cs="Tahoma"/>
        </w:rPr>
      </w:pPr>
    </w:p>
    <w:p w14:paraId="20E1F2A3" w14:textId="6B3FB672" w:rsidR="00C42CFD" w:rsidRPr="00FF7E5C" w:rsidRDefault="00C42CFD" w:rsidP="0059210A">
      <w:pPr>
        <w:suppressAutoHyphens/>
        <w:jc w:val="both"/>
        <w:rPr>
          <w:rFonts w:ascii="Tahoma" w:hAnsi="Tahoma" w:cs="Tahoma"/>
          <w:lang w:eastAsia="ar-SA"/>
        </w:rPr>
      </w:pPr>
      <w:r w:rsidRPr="00FF7E5C">
        <w:rPr>
          <w:rFonts w:ascii="Tahoma" w:hAnsi="Tahoma" w:cs="Tahoma"/>
          <w:lang w:eastAsia="ar-SA"/>
        </w:rPr>
        <w:t>Prodajalec se zavezuje, da bo dogovorjene količine dobavljal sukcesivno, v skladu z dinamiko ter količino, za kater</w:t>
      </w:r>
      <w:r>
        <w:rPr>
          <w:rFonts w:ascii="Tahoma" w:hAnsi="Tahoma" w:cs="Tahoma"/>
          <w:lang w:eastAsia="ar-SA"/>
        </w:rPr>
        <w:t>o</w:t>
      </w:r>
      <w:r w:rsidRPr="00FF7E5C">
        <w:rPr>
          <w:rFonts w:ascii="Tahoma" w:hAnsi="Tahoma" w:cs="Tahoma"/>
          <w:lang w:eastAsia="ar-SA"/>
        </w:rPr>
        <w:t xml:space="preserve"> se bosta stranki okvirnega sporazuma v posameznih</w:t>
      </w:r>
      <w:r>
        <w:rPr>
          <w:rFonts w:ascii="Tahoma" w:hAnsi="Tahoma" w:cs="Tahoma"/>
          <w:lang w:eastAsia="ar-SA"/>
        </w:rPr>
        <w:t xml:space="preserve"> pisnih</w:t>
      </w:r>
      <w:r w:rsidRPr="00FF7E5C">
        <w:rPr>
          <w:rFonts w:ascii="Tahoma" w:hAnsi="Tahoma" w:cs="Tahoma"/>
          <w:lang w:eastAsia="ar-SA"/>
        </w:rPr>
        <w:t xml:space="preserve"> naročilih dogovorili. </w:t>
      </w:r>
    </w:p>
    <w:p w14:paraId="172616FB" w14:textId="77777777" w:rsidR="00C42CFD" w:rsidRPr="00FF7E5C" w:rsidRDefault="00C42CFD" w:rsidP="00C42CFD">
      <w:pPr>
        <w:rPr>
          <w:rFonts w:ascii="Tahoma" w:hAnsi="Tahoma" w:cs="Tahoma"/>
        </w:rPr>
      </w:pPr>
    </w:p>
    <w:p w14:paraId="2B4C64C4" w14:textId="77777777" w:rsidR="00C42CFD" w:rsidRPr="00FF7E5C" w:rsidRDefault="00C42CFD" w:rsidP="002B0A14">
      <w:pPr>
        <w:numPr>
          <w:ilvl w:val="0"/>
          <w:numId w:val="39"/>
        </w:numPr>
        <w:suppressAutoHyphens/>
        <w:jc w:val="center"/>
        <w:rPr>
          <w:rFonts w:ascii="Tahoma" w:hAnsi="Tahoma" w:cs="Tahoma"/>
          <w:color w:val="000000"/>
        </w:rPr>
      </w:pPr>
      <w:r w:rsidRPr="00FF7E5C">
        <w:rPr>
          <w:rFonts w:ascii="Tahoma" w:hAnsi="Tahoma" w:cs="Tahoma"/>
          <w:color w:val="000000"/>
        </w:rPr>
        <w:t>člen</w:t>
      </w:r>
    </w:p>
    <w:p w14:paraId="2CC274EB" w14:textId="77777777" w:rsidR="00C42CFD" w:rsidRPr="00FF7E5C" w:rsidRDefault="00C42CFD" w:rsidP="00C42CFD">
      <w:pPr>
        <w:ind w:left="426"/>
        <w:jc w:val="center"/>
      </w:pPr>
    </w:p>
    <w:p w14:paraId="3B0C1A50" w14:textId="77777777" w:rsidR="00C42CFD" w:rsidRPr="00FF7E5C" w:rsidRDefault="00C42CFD" w:rsidP="00C42CFD">
      <w:pPr>
        <w:suppressAutoHyphens/>
        <w:jc w:val="both"/>
        <w:rPr>
          <w:rFonts w:ascii="Tahoma" w:hAnsi="Tahoma" w:cs="Tahoma"/>
          <w:szCs w:val="24"/>
          <w:lang w:eastAsia="ar-SA"/>
        </w:rPr>
      </w:pPr>
      <w:r w:rsidRPr="00FF7E5C">
        <w:rPr>
          <w:rFonts w:ascii="Tahoma" w:hAnsi="Tahoma" w:cs="Tahoma"/>
          <w:szCs w:val="24"/>
          <w:lang w:eastAsia="ar-SA"/>
        </w:rPr>
        <w:t>Dobava se bo štela za pravilno izvršeno, ko se bo prevzem uspešno opravil na podlagi podpisa dobavnice s strani obeh strank okvirnega sporazuma oziroma njunih predstavnikov. Nevarnost uničenja ali poškodovanja blaga preide od prodajalca na kupca z izročitvijo blaga kupcu</w:t>
      </w:r>
      <w:r w:rsidRPr="00FF7E5C">
        <w:rPr>
          <w:sz w:val="24"/>
          <w:szCs w:val="24"/>
          <w:lang w:eastAsia="ar-SA"/>
        </w:rPr>
        <w:t>.</w:t>
      </w:r>
    </w:p>
    <w:p w14:paraId="5A5A38B7" w14:textId="77777777" w:rsidR="00C42CFD" w:rsidRPr="00FF7E5C" w:rsidRDefault="00C42CFD" w:rsidP="00C42CFD">
      <w:pPr>
        <w:jc w:val="both"/>
        <w:rPr>
          <w:rFonts w:ascii="Tahoma" w:hAnsi="Tahoma" w:cs="Tahoma"/>
        </w:rPr>
      </w:pPr>
    </w:p>
    <w:p w14:paraId="4A79FCDD" w14:textId="77777777" w:rsidR="00C42CFD" w:rsidRPr="00FF7E5C" w:rsidRDefault="00C42CFD" w:rsidP="00C42CFD">
      <w:pPr>
        <w:suppressAutoHyphens/>
        <w:jc w:val="both"/>
        <w:rPr>
          <w:rFonts w:ascii="Tahoma" w:hAnsi="Tahoma" w:cs="Tahoma"/>
          <w:szCs w:val="24"/>
          <w:lang w:eastAsia="ar-SA"/>
        </w:rPr>
      </w:pPr>
    </w:p>
    <w:p w14:paraId="44E67450" w14:textId="77777777" w:rsidR="00C42CFD" w:rsidRPr="00FF7E5C" w:rsidRDefault="00C42CFD" w:rsidP="002B0A14">
      <w:pPr>
        <w:numPr>
          <w:ilvl w:val="0"/>
          <w:numId w:val="39"/>
        </w:numPr>
        <w:suppressAutoHyphens/>
        <w:jc w:val="center"/>
        <w:rPr>
          <w:rFonts w:ascii="Tahoma" w:hAnsi="Tahoma" w:cs="Tahoma"/>
          <w:color w:val="000000"/>
        </w:rPr>
      </w:pPr>
      <w:r w:rsidRPr="00FF7E5C">
        <w:rPr>
          <w:rFonts w:ascii="Tahoma" w:hAnsi="Tahoma" w:cs="Tahoma"/>
          <w:color w:val="000000"/>
        </w:rPr>
        <w:t>člen</w:t>
      </w:r>
    </w:p>
    <w:p w14:paraId="58090C95" w14:textId="77777777" w:rsidR="00C42CFD" w:rsidRPr="00FF7E5C" w:rsidRDefault="00C42CFD" w:rsidP="00C42CFD">
      <w:pPr>
        <w:jc w:val="both"/>
        <w:rPr>
          <w:rFonts w:ascii="Tahoma" w:hAnsi="Tahoma" w:cs="Tahoma"/>
        </w:rPr>
      </w:pPr>
    </w:p>
    <w:p w14:paraId="68C1E066" w14:textId="77777777" w:rsidR="003900DD" w:rsidRPr="00FF7E5C" w:rsidRDefault="003900DD" w:rsidP="003900DD">
      <w:pPr>
        <w:suppressAutoHyphens/>
        <w:jc w:val="both"/>
        <w:rPr>
          <w:rFonts w:ascii="Tahoma" w:hAnsi="Tahoma" w:cs="Tahoma"/>
          <w:szCs w:val="24"/>
          <w:lang w:eastAsia="ar-SA"/>
        </w:rPr>
      </w:pPr>
      <w:r w:rsidRPr="00FF7E5C">
        <w:rPr>
          <w:rFonts w:ascii="Tahoma" w:hAnsi="Tahoma" w:cs="Tahoma"/>
          <w:szCs w:val="24"/>
          <w:lang w:eastAsia="ar-SA"/>
        </w:rPr>
        <w:t xml:space="preserve">Pregled blaga se opravi v navzočnosti predstavnikov obeh strank okvirnega sporazuma. Kupec mora o morebitnih napakah na blagu sestaviti zapisnik in ga izročiti ob prevzemu predstavniku prodajalca, sicer pa mora kupec očitne napake prodajalcu sporočiti pisno v roku osmih (8) dni po prevzemu. </w:t>
      </w:r>
    </w:p>
    <w:p w14:paraId="7460B570" w14:textId="77777777" w:rsidR="00C42CFD" w:rsidRPr="00FF7E5C" w:rsidRDefault="00C42CFD" w:rsidP="00C42CFD">
      <w:pPr>
        <w:jc w:val="both"/>
        <w:rPr>
          <w:rFonts w:ascii="Tahoma" w:hAnsi="Tahoma" w:cs="Tahoma"/>
        </w:rPr>
      </w:pPr>
    </w:p>
    <w:p w14:paraId="3D1D8A0A" w14:textId="77777777" w:rsidR="00C42CFD" w:rsidRPr="00FF7E5C" w:rsidRDefault="00C42CFD" w:rsidP="002B0A14">
      <w:pPr>
        <w:numPr>
          <w:ilvl w:val="0"/>
          <w:numId w:val="39"/>
        </w:numPr>
        <w:suppressAutoHyphens/>
        <w:jc w:val="center"/>
        <w:rPr>
          <w:rFonts w:ascii="Tahoma" w:hAnsi="Tahoma" w:cs="Tahoma"/>
          <w:color w:val="000000"/>
        </w:rPr>
      </w:pPr>
      <w:r w:rsidRPr="00FF7E5C">
        <w:rPr>
          <w:rFonts w:ascii="Tahoma" w:hAnsi="Tahoma" w:cs="Tahoma"/>
          <w:color w:val="000000"/>
        </w:rPr>
        <w:t>člen</w:t>
      </w:r>
    </w:p>
    <w:p w14:paraId="31458151" w14:textId="77777777" w:rsidR="00C42CFD" w:rsidRPr="00FF7E5C" w:rsidRDefault="00C42CFD" w:rsidP="00C42CFD">
      <w:pPr>
        <w:jc w:val="both"/>
        <w:rPr>
          <w:rFonts w:ascii="Tahoma" w:hAnsi="Tahoma" w:cs="Tahoma"/>
        </w:rPr>
      </w:pPr>
    </w:p>
    <w:p w14:paraId="527ED88A" w14:textId="110A9B98" w:rsidR="00C42CFD" w:rsidRPr="00FF7E5C" w:rsidRDefault="00C42CFD" w:rsidP="00C42CFD">
      <w:pPr>
        <w:jc w:val="both"/>
        <w:rPr>
          <w:rFonts w:ascii="Tahoma" w:hAnsi="Tahoma" w:cs="Tahoma"/>
        </w:rPr>
      </w:pPr>
      <w:r w:rsidRPr="00FF7E5C">
        <w:rPr>
          <w:rFonts w:ascii="Tahoma" w:hAnsi="Tahoma" w:cs="Tahoma"/>
        </w:rPr>
        <w:t xml:space="preserve">Če prodajalec z dobavo zamudi več kot pet (5) dni, pa zamuda pri dobavi blaga ni posledica višje sile ali razlogov na strani kupca, ima kupec pravico nabaviti blago, ki je predmet posamične dobave, s katero prodajalec zamuja, pri </w:t>
      </w:r>
      <w:r w:rsidR="00595CBD">
        <w:rPr>
          <w:rFonts w:ascii="Tahoma" w:hAnsi="Tahoma" w:cs="Tahoma"/>
        </w:rPr>
        <w:t>tretji osebi</w:t>
      </w:r>
      <w:r w:rsidRPr="00FF7E5C">
        <w:rPr>
          <w:rFonts w:ascii="Tahoma" w:hAnsi="Tahoma" w:cs="Tahoma"/>
        </w:rPr>
        <w:t xml:space="preserve">, </w:t>
      </w:r>
      <w:r w:rsidR="00595CBD">
        <w:rPr>
          <w:rFonts w:ascii="Tahoma" w:hAnsi="Tahoma" w:cs="Tahoma"/>
        </w:rPr>
        <w:t xml:space="preserve">in sicer na stroške prodajalca. </w:t>
      </w:r>
    </w:p>
    <w:p w14:paraId="67461759" w14:textId="77777777" w:rsidR="00C42CFD" w:rsidRPr="00FF7E5C" w:rsidRDefault="00C42CFD" w:rsidP="00C42CFD">
      <w:pPr>
        <w:jc w:val="both"/>
        <w:rPr>
          <w:rFonts w:ascii="Tahoma" w:hAnsi="Tahoma" w:cs="Tahoma"/>
        </w:rPr>
      </w:pPr>
    </w:p>
    <w:p w14:paraId="06FA9CC8" w14:textId="1B776D3E" w:rsidR="00C42CFD" w:rsidRDefault="00C42CFD" w:rsidP="00C42CFD">
      <w:pPr>
        <w:jc w:val="both"/>
        <w:rPr>
          <w:rFonts w:ascii="Tahoma" w:hAnsi="Tahoma" w:cs="Tahoma"/>
        </w:rPr>
      </w:pPr>
      <w:r w:rsidRPr="00FF7E5C">
        <w:rPr>
          <w:rFonts w:ascii="Tahoma" w:hAnsi="Tahoma" w:cs="Tahoma"/>
        </w:rPr>
        <w:t>Kupec je dolžan prodajalcu poslati obvestilo o nameravanem kupu po prvem odstavku tega člena okvirnega sporazuma, v katerem navede številko naročilnice in datum naročilnice z izjavo, da bo naročeno blago kupil pri drugem prodajalcu, na elektronski naslov iz drugega odstavka 24. člena tega okvirnega sporazuma, nato pa lahko izvrši kritni kup.</w:t>
      </w:r>
    </w:p>
    <w:p w14:paraId="4FA6A263" w14:textId="77777777" w:rsidR="0095010C" w:rsidRPr="00FF7E5C" w:rsidRDefault="0095010C" w:rsidP="00C42CFD">
      <w:pPr>
        <w:jc w:val="both"/>
        <w:rPr>
          <w:rFonts w:ascii="Tahoma" w:hAnsi="Tahoma" w:cs="Tahoma"/>
        </w:rPr>
      </w:pPr>
    </w:p>
    <w:p w14:paraId="575D6A43" w14:textId="77777777" w:rsidR="00C42CFD" w:rsidRPr="00FF7E5C" w:rsidRDefault="00C42CFD" w:rsidP="00C42CFD">
      <w:pPr>
        <w:jc w:val="both"/>
        <w:rPr>
          <w:rFonts w:ascii="Tahoma" w:hAnsi="Tahoma" w:cs="Tahoma"/>
        </w:rPr>
      </w:pPr>
      <w:r w:rsidRPr="00FF7E5C">
        <w:rPr>
          <w:rFonts w:ascii="Tahoma" w:hAnsi="Tahoma" w:cs="Tahoma"/>
        </w:rPr>
        <w:t>Šteje se, da je bil prodajalec o nameravanem kritnem kupu obveščen, če kupec razpolaga z dokazilom o poslanem obvestilu na elektronski naslov iz drugega odstavka 24. člena tega okvirnega sporazuma.</w:t>
      </w:r>
    </w:p>
    <w:p w14:paraId="35C282BA" w14:textId="77777777" w:rsidR="00C42CFD" w:rsidRPr="00FF7E5C" w:rsidRDefault="00C42CFD" w:rsidP="00C42CFD">
      <w:pPr>
        <w:jc w:val="both"/>
        <w:rPr>
          <w:rFonts w:ascii="Tahoma" w:hAnsi="Tahoma" w:cs="Tahoma"/>
        </w:rPr>
      </w:pPr>
    </w:p>
    <w:p w14:paraId="52045555" w14:textId="359CEDA4" w:rsidR="00C42CFD" w:rsidRDefault="00595CBD" w:rsidP="00C42CFD">
      <w:pPr>
        <w:jc w:val="both"/>
        <w:rPr>
          <w:rFonts w:ascii="Tahoma" w:hAnsi="Tahoma" w:cs="Tahoma"/>
        </w:rPr>
      </w:pPr>
      <w:r>
        <w:rPr>
          <w:rFonts w:ascii="Tahoma" w:hAnsi="Tahoma" w:cs="Tahoma"/>
        </w:rPr>
        <w:t>C</w:t>
      </w:r>
      <w:r w:rsidR="00C42CFD" w:rsidRPr="00FF7E5C">
        <w:rPr>
          <w:rFonts w:ascii="Tahoma" w:hAnsi="Tahoma" w:cs="Tahoma"/>
        </w:rPr>
        <w:t xml:space="preserve">eno, po kateri je kupec izvršil kritni kup je dolžan kupec dokazati s kopijo računa, po katerem je kritni kup plačal, prodajalec pa je dolžan razliko odšteti pri izstavitvi prve naslednje fakture oziroma jo plačati v osmih (8) dneh po izstavitvi </w:t>
      </w:r>
      <w:r>
        <w:rPr>
          <w:rFonts w:ascii="Tahoma" w:hAnsi="Tahoma" w:cs="Tahoma"/>
        </w:rPr>
        <w:t>računa</w:t>
      </w:r>
      <w:r w:rsidR="00C42CFD" w:rsidRPr="00FF7E5C">
        <w:rPr>
          <w:rFonts w:ascii="Tahoma" w:hAnsi="Tahoma" w:cs="Tahoma"/>
        </w:rPr>
        <w:t>.</w:t>
      </w:r>
    </w:p>
    <w:p w14:paraId="605572B6" w14:textId="491E8A8E" w:rsidR="00D103EC" w:rsidRDefault="00D103EC" w:rsidP="00C42CFD">
      <w:pPr>
        <w:jc w:val="both"/>
        <w:rPr>
          <w:rFonts w:ascii="Tahoma" w:hAnsi="Tahoma" w:cs="Tahoma"/>
        </w:rPr>
      </w:pPr>
    </w:p>
    <w:p w14:paraId="33B64CA4" w14:textId="77777777" w:rsidR="00D103EC" w:rsidRPr="00FF7E5C" w:rsidRDefault="00D103EC" w:rsidP="00C42CFD">
      <w:pPr>
        <w:jc w:val="both"/>
        <w:rPr>
          <w:rFonts w:ascii="Tahoma" w:hAnsi="Tahoma" w:cs="Tahoma"/>
        </w:rPr>
      </w:pPr>
    </w:p>
    <w:p w14:paraId="0B4A87C2" w14:textId="77777777" w:rsidR="00C42CFD" w:rsidRPr="00FF7E5C" w:rsidRDefault="00C42CFD" w:rsidP="002B0A14">
      <w:pPr>
        <w:pStyle w:val="Odstavekseznama"/>
        <w:numPr>
          <w:ilvl w:val="0"/>
          <w:numId w:val="42"/>
        </w:numPr>
        <w:jc w:val="center"/>
        <w:rPr>
          <w:rFonts w:ascii="Tahoma" w:hAnsi="Tahoma" w:cs="Tahoma"/>
          <w:vanish/>
        </w:rPr>
      </w:pPr>
    </w:p>
    <w:p w14:paraId="4546DAD8" w14:textId="77777777" w:rsidR="00C42CFD" w:rsidRPr="00FF7E5C" w:rsidRDefault="00C42CFD" w:rsidP="002B0A14">
      <w:pPr>
        <w:pStyle w:val="Odstavekseznama"/>
        <w:numPr>
          <w:ilvl w:val="1"/>
          <w:numId w:val="42"/>
        </w:numPr>
        <w:jc w:val="center"/>
        <w:rPr>
          <w:rFonts w:ascii="Tahoma" w:hAnsi="Tahoma" w:cs="Tahoma"/>
          <w:vanish/>
        </w:rPr>
      </w:pPr>
    </w:p>
    <w:p w14:paraId="4A46613E" w14:textId="77777777" w:rsidR="00C42CFD" w:rsidRPr="00FF7E5C" w:rsidRDefault="00C42CFD" w:rsidP="002B0A14">
      <w:pPr>
        <w:numPr>
          <w:ilvl w:val="0"/>
          <w:numId w:val="39"/>
        </w:numPr>
        <w:suppressAutoHyphens/>
        <w:jc w:val="center"/>
        <w:rPr>
          <w:rFonts w:ascii="Tahoma" w:hAnsi="Tahoma" w:cs="Tahoma"/>
          <w:color w:val="000000"/>
        </w:rPr>
      </w:pPr>
      <w:r w:rsidRPr="00FF7E5C">
        <w:rPr>
          <w:rFonts w:ascii="Tahoma" w:hAnsi="Tahoma" w:cs="Tahoma"/>
          <w:color w:val="000000"/>
        </w:rPr>
        <w:t>člen</w:t>
      </w:r>
    </w:p>
    <w:p w14:paraId="090D5A06" w14:textId="77777777" w:rsidR="00C42CFD" w:rsidRPr="00FF7E5C" w:rsidRDefault="00C42CFD" w:rsidP="00C42CFD">
      <w:pPr>
        <w:tabs>
          <w:tab w:val="left" w:pos="1418"/>
          <w:tab w:val="left" w:pos="1702"/>
        </w:tabs>
        <w:jc w:val="both"/>
        <w:rPr>
          <w:rFonts w:ascii="Tahoma" w:hAnsi="Tahoma" w:cs="Tahoma"/>
        </w:rPr>
      </w:pPr>
    </w:p>
    <w:p w14:paraId="60434B21" w14:textId="77777777" w:rsidR="00C42CFD" w:rsidRPr="00FF7E5C" w:rsidRDefault="00C42CFD" w:rsidP="00C42CFD">
      <w:pPr>
        <w:jc w:val="both"/>
        <w:rPr>
          <w:rFonts w:ascii="Tahoma" w:hAnsi="Tahoma" w:cs="Tahoma"/>
        </w:rPr>
      </w:pPr>
      <w:r w:rsidRPr="00FF7E5C">
        <w:rPr>
          <w:rFonts w:ascii="Tahoma" w:hAnsi="Tahoma" w:cs="Tahoma"/>
        </w:rPr>
        <w:t>Prodajalec</w:t>
      </w:r>
      <w:r w:rsidRPr="00FF7E5C">
        <w:rPr>
          <w:rFonts w:ascii="Tahoma" w:hAnsi="Tahoma" w:cs="Tahoma"/>
          <w:lang w:val="x-none"/>
        </w:rPr>
        <w:t xml:space="preserve"> ni odgovoren za delno ali celotno neizpolnjevanje obveznosti, če je to posledica višje sile.</w:t>
      </w:r>
    </w:p>
    <w:p w14:paraId="10A61E9D" w14:textId="77777777" w:rsidR="00C42CFD" w:rsidRPr="00FF7E5C" w:rsidRDefault="00C42CFD" w:rsidP="00C42CFD">
      <w:pPr>
        <w:jc w:val="both"/>
        <w:rPr>
          <w:rFonts w:ascii="Tahoma" w:hAnsi="Tahoma" w:cs="Tahoma"/>
        </w:rPr>
      </w:pPr>
    </w:p>
    <w:p w14:paraId="4FF1168B" w14:textId="77777777" w:rsidR="00C42CFD" w:rsidRPr="00FF7E5C" w:rsidRDefault="00C42CFD" w:rsidP="00C42CFD">
      <w:pPr>
        <w:jc w:val="both"/>
        <w:rPr>
          <w:rFonts w:ascii="Tahoma" w:hAnsi="Tahoma" w:cs="Tahoma"/>
        </w:rPr>
      </w:pPr>
      <w:r w:rsidRPr="00FF7E5C">
        <w:rPr>
          <w:rFonts w:ascii="Tahoma" w:hAnsi="Tahoma" w:cs="Tahoma"/>
        </w:rPr>
        <w:t xml:space="preserve">Kot višja sila se razumejo vse okoliščine izjemnega značaja, ki so se pojavile po sklenitvi okvirnega sporazuma in jih sodna praksa priznava za višjo silo. Če so dobave delno ali v celoti motene oziroma preprečene, je prodajalec o tem dolžan nemudoma obvestiti kupca. Prav tako ga je dolžan sproti obveščati o prenehanju takih okoliščin. Na zahtevo kupca je prodajalec dolžan dokazati obstoj višje sile. </w:t>
      </w:r>
    </w:p>
    <w:p w14:paraId="6EFAC476" w14:textId="77777777" w:rsidR="00C42CFD" w:rsidRPr="00FF7E5C" w:rsidRDefault="00C42CFD" w:rsidP="00C42CFD">
      <w:pPr>
        <w:jc w:val="both"/>
        <w:rPr>
          <w:rFonts w:ascii="Tahoma" w:hAnsi="Tahoma" w:cs="Tahoma"/>
        </w:rPr>
      </w:pPr>
    </w:p>
    <w:p w14:paraId="254FC746" w14:textId="4BBBD041" w:rsidR="00C42CFD" w:rsidRPr="00FF7E5C" w:rsidRDefault="00C42CFD" w:rsidP="00C42CFD">
      <w:pPr>
        <w:jc w:val="both"/>
        <w:rPr>
          <w:rFonts w:ascii="Tahoma" w:hAnsi="Tahoma" w:cs="Tahoma"/>
        </w:rPr>
      </w:pPr>
      <w:r w:rsidRPr="00FF7E5C">
        <w:rPr>
          <w:rFonts w:ascii="Tahoma" w:hAnsi="Tahoma" w:cs="Tahoma"/>
        </w:rPr>
        <w:t xml:space="preserve">Le v primerih, navedenih v tem členu, kupec ne bo izvajal sankcij proti prodajalcu po </w:t>
      </w:r>
      <w:r w:rsidR="00595CBD">
        <w:rPr>
          <w:rFonts w:ascii="Tahoma" w:hAnsi="Tahoma" w:cs="Tahoma"/>
        </w:rPr>
        <w:t xml:space="preserve">10. in </w:t>
      </w:r>
      <w:r w:rsidRPr="00FF7E5C">
        <w:rPr>
          <w:rFonts w:ascii="Tahoma" w:hAnsi="Tahoma" w:cs="Tahoma"/>
        </w:rPr>
        <w:t>22. členu tega okvirnega sporazuma.</w:t>
      </w:r>
    </w:p>
    <w:p w14:paraId="009C8B32" w14:textId="77777777" w:rsidR="00C42CFD" w:rsidRPr="00FF7E5C" w:rsidRDefault="00C42CFD" w:rsidP="00C42CFD">
      <w:pPr>
        <w:jc w:val="both"/>
        <w:rPr>
          <w:rFonts w:ascii="Tahoma" w:hAnsi="Tahoma" w:cs="Tahoma"/>
          <w:strike/>
        </w:rPr>
      </w:pPr>
    </w:p>
    <w:p w14:paraId="1094AA93" w14:textId="77777777" w:rsidR="00C42CFD" w:rsidRPr="00FF7E5C" w:rsidRDefault="00C42CFD" w:rsidP="00C42CFD">
      <w:pPr>
        <w:ind w:left="1440"/>
        <w:rPr>
          <w:rFonts w:ascii="Tahoma" w:hAnsi="Tahoma" w:cs="Tahoma"/>
        </w:rPr>
      </w:pPr>
    </w:p>
    <w:p w14:paraId="32607FBA" w14:textId="77777777" w:rsidR="00C42CFD" w:rsidRPr="00FF7E5C" w:rsidRDefault="00C42CFD" w:rsidP="002B0A14">
      <w:pPr>
        <w:numPr>
          <w:ilvl w:val="0"/>
          <w:numId w:val="25"/>
        </w:numPr>
        <w:tabs>
          <w:tab w:val="left" w:pos="851"/>
          <w:tab w:val="left" w:pos="1702"/>
        </w:tabs>
        <w:ind w:hanging="1440"/>
        <w:jc w:val="both"/>
        <w:rPr>
          <w:rFonts w:ascii="Tahoma" w:hAnsi="Tahoma" w:cs="Tahoma"/>
          <w:b/>
        </w:rPr>
      </w:pPr>
      <w:r w:rsidRPr="00FF7E5C">
        <w:rPr>
          <w:rFonts w:ascii="Tahoma" w:hAnsi="Tahoma" w:cs="Tahoma"/>
          <w:b/>
        </w:rPr>
        <w:t xml:space="preserve">KAKOVOST </w:t>
      </w:r>
    </w:p>
    <w:p w14:paraId="3B10DBFF" w14:textId="77777777" w:rsidR="00C42CFD" w:rsidRPr="00FF7E5C" w:rsidRDefault="00C42CFD" w:rsidP="002B0A14">
      <w:pPr>
        <w:numPr>
          <w:ilvl w:val="0"/>
          <w:numId w:val="39"/>
        </w:numPr>
        <w:suppressAutoHyphens/>
        <w:jc w:val="center"/>
        <w:rPr>
          <w:rFonts w:ascii="Tahoma" w:hAnsi="Tahoma" w:cs="Tahoma"/>
          <w:color w:val="000000"/>
        </w:rPr>
      </w:pPr>
      <w:r w:rsidRPr="00FF7E5C">
        <w:rPr>
          <w:rFonts w:ascii="Tahoma" w:hAnsi="Tahoma" w:cs="Tahoma"/>
          <w:color w:val="000000"/>
        </w:rPr>
        <w:t>člen</w:t>
      </w:r>
    </w:p>
    <w:p w14:paraId="10D4AA88" w14:textId="77777777" w:rsidR="00C42CFD" w:rsidRPr="00FF7E5C" w:rsidRDefault="00C42CFD" w:rsidP="00C42CFD">
      <w:pPr>
        <w:jc w:val="both"/>
        <w:rPr>
          <w:rFonts w:ascii="Tahoma" w:hAnsi="Tahoma" w:cs="Tahoma"/>
          <w:b/>
        </w:rPr>
      </w:pPr>
    </w:p>
    <w:p w14:paraId="499ED9F4" w14:textId="77777777" w:rsidR="00C42CFD" w:rsidRPr="00FF7E5C" w:rsidRDefault="00C42CFD" w:rsidP="00C42CFD">
      <w:pPr>
        <w:jc w:val="both"/>
        <w:rPr>
          <w:rFonts w:ascii="Tahoma" w:hAnsi="Tahoma" w:cs="Tahoma"/>
        </w:rPr>
      </w:pPr>
      <w:r w:rsidRPr="00FF7E5C">
        <w:rPr>
          <w:rFonts w:ascii="Tahoma" w:hAnsi="Tahoma" w:cs="Tahoma"/>
        </w:rPr>
        <w:t xml:space="preserve">Dobavljeno blago mora biti ustrezne kakovosti. Dobavljene rastline/sadike morajo biti svežega videza, brez ostankov sredstev za zatiranje škodljivcev in drugih snovi, ki bi lahko vplivale na videz, brez zajedavcev ali poškodb, ki bi jih ti povzročili in ki bi lahko poslabšale splošni videz, brez poškodb, kakršne so zmečkanine ali oveneli deli, ki poslabšajo splošni videz, imeti mora značilno barvo za vrsto ali sorto. </w:t>
      </w:r>
    </w:p>
    <w:p w14:paraId="6E1C4878" w14:textId="77777777" w:rsidR="00C42CFD" w:rsidRPr="00FF7E5C" w:rsidRDefault="00C42CFD" w:rsidP="00C42CFD">
      <w:pPr>
        <w:widowControl w:val="0"/>
        <w:jc w:val="both"/>
        <w:rPr>
          <w:rFonts w:ascii="Tahoma" w:hAnsi="Tahoma" w:cs="Tahoma"/>
        </w:rPr>
      </w:pPr>
    </w:p>
    <w:p w14:paraId="4E1513D6" w14:textId="77777777" w:rsidR="00C42CFD" w:rsidRPr="00FF7E5C" w:rsidRDefault="00C42CFD" w:rsidP="00C42CFD">
      <w:pPr>
        <w:widowControl w:val="0"/>
        <w:jc w:val="both"/>
        <w:rPr>
          <w:rFonts w:ascii="Tahoma" w:hAnsi="Tahoma" w:cs="Tahoma"/>
          <w:lang w:val="x-none"/>
        </w:rPr>
      </w:pPr>
      <w:r w:rsidRPr="00FF7E5C">
        <w:rPr>
          <w:rFonts w:ascii="Tahoma" w:hAnsi="Tahoma" w:cs="Tahoma"/>
          <w:lang w:val="x-none"/>
        </w:rPr>
        <w:t>Kupec ima pravico od prodajalca zahtevati dokazila</w:t>
      </w:r>
      <w:r w:rsidRPr="00FF7E5C">
        <w:rPr>
          <w:rFonts w:ascii="Tahoma" w:hAnsi="Tahoma" w:cs="Tahoma"/>
        </w:rPr>
        <w:t xml:space="preserve"> (npr. rastlinski potni list in druga ustrezna dokazila)</w:t>
      </w:r>
      <w:r w:rsidRPr="00FF7E5C">
        <w:rPr>
          <w:rFonts w:ascii="Tahoma" w:hAnsi="Tahoma" w:cs="Tahoma"/>
          <w:lang w:val="x-none"/>
        </w:rPr>
        <w:t xml:space="preserve"> </w:t>
      </w:r>
      <w:r w:rsidRPr="00FF7E5C">
        <w:rPr>
          <w:rFonts w:ascii="Tahoma" w:hAnsi="Tahoma" w:cs="Tahoma"/>
        </w:rPr>
        <w:t>glede</w:t>
      </w:r>
      <w:r w:rsidRPr="00FF7E5C">
        <w:rPr>
          <w:rFonts w:ascii="Tahoma" w:hAnsi="Tahoma" w:cs="Tahoma"/>
          <w:lang w:val="x-none"/>
        </w:rPr>
        <w:t xml:space="preserve"> kvalitet</w:t>
      </w:r>
      <w:r w:rsidRPr="00FF7E5C">
        <w:rPr>
          <w:rFonts w:ascii="Tahoma" w:hAnsi="Tahoma" w:cs="Tahoma"/>
        </w:rPr>
        <w:t>e</w:t>
      </w:r>
      <w:r w:rsidRPr="00FF7E5C">
        <w:rPr>
          <w:rFonts w:ascii="Tahoma" w:hAnsi="Tahoma" w:cs="Tahoma"/>
          <w:lang w:val="x-none"/>
        </w:rPr>
        <w:t xml:space="preserve"> </w:t>
      </w:r>
      <w:r w:rsidRPr="00FF7E5C">
        <w:rPr>
          <w:rFonts w:ascii="Tahoma" w:hAnsi="Tahoma" w:cs="Tahoma"/>
        </w:rPr>
        <w:t>dobavljenega blaga</w:t>
      </w:r>
      <w:r w:rsidRPr="00FF7E5C">
        <w:rPr>
          <w:rFonts w:ascii="Tahoma" w:hAnsi="Tahoma" w:cs="Tahoma"/>
          <w:lang w:val="x-none"/>
        </w:rPr>
        <w:t xml:space="preserve"> oz. kjer zakonodajo to določa.</w:t>
      </w:r>
    </w:p>
    <w:p w14:paraId="19A6D67B" w14:textId="77777777" w:rsidR="00C42CFD" w:rsidRPr="00FF7E5C" w:rsidRDefault="00C42CFD" w:rsidP="00C42CFD">
      <w:pPr>
        <w:widowControl w:val="0"/>
        <w:jc w:val="both"/>
        <w:rPr>
          <w:rFonts w:ascii="Tahoma" w:hAnsi="Tahoma" w:cs="Tahoma"/>
        </w:rPr>
      </w:pPr>
    </w:p>
    <w:p w14:paraId="307EE914" w14:textId="1E2AAB24" w:rsidR="00C42CFD" w:rsidRPr="00FF7E5C" w:rsidRDefault="00C42CFD" w:rsidP="00C42CFD">
      <w:pPr>
        <w:keepNext/>
        <w:keepLines/>
        <w:jc w:val="both"/>
        <w:rPr>
          <w:rFonts w:ascii="Tahoma" w:hAnsi="Tahoma" w:cs="Tahoma"/>
        </w:rPr>
      </w:pPr>
      <w:r w:rsidRPr="00FF7E5C">
        <w:rPr>
          <w:rFonts w:ascii="Tahoma" w:hAnsi="Tahoma" w:cs="Tahoma"/>
        </w:rPr>
        <w:t xml:space="preserve">Če kupec ugotovi, da dobavljeno blago ne ustreza </w:t>
      </w:r>
      <w:r w:rsidR="00595CBD">
        <w:rPr>
          <w:rFonts w:ascii="Tahoma" w:hAnsi="Tahoma" w:cs="Tahoma"/>
        </w:rPr>
        <w:t>pričakovani</w:t>
      </w:r>
      <w:r w:rsidR="00595CBD" w:rsidRPr="00FF7E5C">
        <w:rPr>
          <w:rFonts w:ascii="Tahoma" w:hAnsi="Tahoma" w:cs="Tahoma"/>
        </w:rPr>
        <w:t xml:space="preserve"> </w:t>
      </w:r>
      <w:r w:rsidRPr="00FF7E5C">
        <w:rPr>
          <w:rFonts w:ascii="Tahoma" w:hAnsi="Tahoma" w:cs="Tahoma"/>
        </w:rPr>
        <w:t>kakovosti, mora to ugotovitev in zahtevo po odpravi nepravilnosti oziroma spremembi pisno posredovati prodajalcu. Prodajalec se obvezuje, da bo v primeru kupčeve upravičene zahteve po spremembi, pomanjkljivosti oziroma nepravilnosti nemudoma odpravil na svoje stroške.</w:t>
      </w:r>
    </w:p>
    <w:p w14:paraId="0FC0672E" w14:textId="77777777" w:rsidR="00C42CFD" w:rsidRPr="00FF7E5C" w:rsidRDefault="00C42CFD" w:rsidP="00C42CFD">
      <w:pPr>
        <w:widowControl w:val="0"/>
        <w:jc w:val="both"/>
        <w:rPr>
          <w:rFonts w:ascii="Tahoma" w:hAnsi="Tahoma" w:cs="Tahoma"/>
          <w:lang w:val="x-none"/>
        </w:rPr>
      </w:pPr>
    </w:p>
    <w:p w14:paraId="63430B0D" w14:textId="1B04A963" w:rsidR="00C42CFD" w:rsidRPr="00FF7E5C" w:rsidRDefault="00C42CFD" w:rsidP="00C42CFD">
      <w:pPr>
        <w:jc w:val="both"/>
        <w:rPr>
          <w:rFonts w:ascii="Tahoma" w:hAnsi="Tahoma" w:cs="Tahoma"/>
        </w:rPr>
      </w:pPr>
      <w:r w:rsidRPr="00FF7E5C">
        <w:rPr>
          <w:rFonts w:ascii="Tahoma" w:hAnsi="Tahoma" w:cs="Tahoma"/>
        </w:rPr>
        <w:t xml:space="preserve">Če prodajalec pri </w:t>
      </w:r>
      <w:r w:rsidR="00595CBD">
        <w:rPr>
          <w:rFonts w:ascii="Tahoma" w:hAnsi="Tahoma" w:cs="Tahoma"/>
        </w:rPr>
        <w:t xml:space="preserve">tem ali </w:t>
      </w:r>
      <w:r w:rsidRPr="00FF7E5C">
        <w:rPr>
          <w:rFonts w:ascii="Tahoma" w:hAnsi="Tahoma" w:cs="Tahoma"/>
        </w:rPr>
        <w:t xml:space="preserve">kateremkoli naslednjem naročilu v času veljavnosti okvirnega sporazuma ponovno dobavi neustrezno blago, pri katerem prodajalec vztraja, lahko kupec </w:t>
      </w:r>
      <w:r w:rsidR="00595CBD">
        <w:rPr>
          <w:rFonts w:ascii="Tahoma" w:hAnsi="Tahoma" w:cs="Tahoma"/>
        </w:rPr>
        <w:t xml:space="preserve">tako blago zavrne in </w:t>
      </w:r>
      <w:r w:rsidRPr="00FF7E5C">
        <w:rPr>
          <w:rFonts w:ascii="Tahoma" w:hAnsi="Tahoma" w:cs="Tahoma"/>
        </w:rPr>
        <w:t>od okvirnega sporazuma odstopi in unovči bianko menico za zavarovanje dobre izvedbe obveznosti iz okvirnega sporazuma, brez kakršnekoli obveznosti do prodajalca, prodajalec pa krije tudi razliko v ceni do naslednje najugodnejše ponudbe, za kar mu izstavi kupec račun.</w:t>
      </w:r>
    </w:p>
    <w:p w14:paraId="1E0BEC88" w14:textId="77777777" w:rsidR="00C42CFD" w:rsidRPr="00FF7E5C" w:rsidRDefault="00C42CFD" w:rsidP="00C42CFD">
      <w:pPr>
        <w:jc w:val="both"/>
        <w:rPr>
          <w:rFonts w:ascii="Tahoma" w:hAnsi="Tahoma" w:cs="Tahoma"/>
        </w:rPr>
      </w:pPr>
    </w:p>
    <w:p w14:paraId="4A7DEC15" w14:textId="77777777" w:rsidR="00C42CFD" w:rsidRPr="00FF7E5C" w:rsidRDefault="00C42CFD" w:rsidP="00C42CFD">
      <w:pPr>
        <w:ind w:right="56"/>
        <w:jc w:val="both"/>
        <w:rPr>
          <w:rFonts w:ascii="Tahoma" w:hAnsi="Tahoma" w:cs="Tahoma"/>
        </w:rPr>
      </w:pPr>
      <w:r w:rsidRPr="00FF7E5C">
        <w:rPr>
          <w:rFonts w:ascii="Tahoma" w:hAnsi="Tahoma" w:cs="Tahoma"/>
        </w:rPr>
        <w:t>Unovčenje menice za zavarovanje dobre izvedbe obveznosti iz okvirnega sporazuma ne odvezuje prodajalca njegove obveznosti poravnati kupcu vso preostalo škodo, ki  mu je nastala zaradi neizpolnjevanja obveznosti iz tega okvirnega sporazuma.</w:t>
      </w:r>
    </w:p>
    <w:p w14:paraId="5BD6B0D4" w14:textId="77777777" w:rsidR="00C42CFD" w:rsidRPr="00FF7E5C" w:rsidRDefault="00C42CFD" w:rsidP="00C42CFD">
      <w:pPr>
        <w:ind w:right="56"/>
        <w:jc w:val="both"/>
        <w:rPr>
          <w:rFonts w:ascii="Tahoma" w:hAnsi="Tahoma" w:cs="Tahoma"/>
        </w:rPr>
      </w:pPr>
    </w:p>
    <w:p w14:paraId="564A8EA1" w14:textId="77777777" w:rsidR="00C42CFD" w:rsidRPr="00FF7E5C" w:rsidRDefault="00C42CFD" w:rsidP="002B0A14">
      <w:pPr>
        <w:keepNext/>
        <w:keepLines/>
        <w:numPr>
          <w:ilvl w:val="0"/>
          <w:numId w:val="25"/>
        </w:numPr>
        <w:tabs>
          <w:tab w:val="clear" w:pos="1440"/>
          <w:tab w:val="left" w:pos="851"/>
          <w:tab w:val="left" w:pos="1702"/>
        </w:tabs>
        <w:ind w:hanging="1440"/>
        <w:jc w:val="both"/>
        <w:rPr>
          <w:rFonts w:ascii="Tahoma" w:hAnsi="Tahoma" w:cs="Tahoma"/>
          <w:b/>
        </w:rPr>
      </w:pPr>
      <w:r w:rsidRPr="00FF7E5C">
        <w:rPr>
          <w:rFonts w:ascii="Tahoma" w:hAnsi="Tahoma" w:cs="Tahoma"/>
          <w:b/>
        </w:rPr>
        <w:t>OBVEZNOSTI STRANK OKVIRNEGA SPORAZUMA</w:t>
      </w:r>
    </w:p>
    <w:p w14:paraId="054E999F" w14:textId="77777777" w:rsidR="00C42CFD" w:rsidRPr="00FF7E5C" w:rsidRDefault="00C42CFD" w:rsidP="00C42CFD">
      <w:pPr>
        <w:widowControl w:val="0"/>
        <w:jc w:val="both"/>
        <w:rPr>
          <w:rFonts w:ascii="Tahoma" w:hAnsi="Tahoma" w:cs="Tahoma"/>
        </w:rPr>
      </w:pPr>
    </w:p>
    <w:p w14:paraId="33682827" w14:textId="77777777" w:rsidR="00C42CFD" w:rsidRPr="00FF7E5C" w:rsidRDefault="00C42CFD" w:rsidP="002B0A14">
      <w:pPr>
        <w:numPr>
          <w:ilvl w:val="0"/>
          <w:numId w:val="39"/>
        </w:numPr>
        <w:suppressAutoHyphens/>
        <w:jc w:val="center"/>
        <w:rPr>
          <w:rFonts w:ascii="Tahoma" w:hAnsi="Tahoma" w:cs="Tahoma"/>
          <w:color w:val="000000"/>
        </w:rPr>
      </w:pPr>
      <w:r w:rsidRPr="00FF7E5C">
        <w:rPr>
          <w:rFonts w:ascii="Tahoma" w:hAnsi="Tahoma" w:cs="Tahoma"/>
          <w:color w:val="000000"/>
        </w:rPr>
        <w:t>člen</w:t>
      </w:r>
    </w:p>
    <w:p w14:paraId="3DD92D45" w14:textId="77777777" w:rsidR="00C42CFD" w:rsidRPr="00FF7E5C" w:rsidRDefault="00C42CFD" w:rsidP="00C42CFD">
      <w:pPr>
        <w:keepNext/>
        <w:keepLines/>
        <w:spacing w:line="288" w:lineRule="auto"/>
        <w:jc w:val="center"/>
        <w:rPr>
          <w:rFonts w:ascii="Tahoma" w:hAnsi="Tahoma" w:cs="Tahoma"/>
          <w:b/>
        </w:rPr>
      </w:pPr>
    </w:p>
    <w:p w14:paraId="4FAA8662" w14:textId="77777777" w:rsidR="00C42CFD" w:rsidRPr="00FF7E5C" w:rsidRDefault="00C42CFD" w:rsidP="00C42CFD">
      <w:pPr>
        <w:keepNext/>
        <w:keepLines/>
        <w:tabs>
          <w:tab w:val="left" w:pos="851"/>
          <w:tab w:val="left" w:pos="1702"/>
        </w:tabs>
        <w:jc w:val="both"/>
        <w:rPr>
          <w:rFonts w:ascii="Tahoma" w:hAnsi="Tahoma" w:cs="Tahoma"/>
        </w:rPr>
      </w:pPr>
      <w:r w:rsidRPr="00FF7E5C">
        <w:rPr>
          <w:rFonts w:ascii="Tahoma" w:hAnsi="Tahoma" w:cs="Tahoma"/>
        </w:rPr>
        <w:t>Prodajalec se obvezuje:</w:t>
      </w:r>
    </w:p>
    <w:p w14:paraId="5BF24108" w14:textId="77777777" w:rsidR="00C42CFD" w:rsidRPr="00FF7E5C" w:rsidRDefault="00C42CFD" w:rsidP="002B0A14">
      <w:pPr>
        <w:keepNext/>
        <w:keepLines/>
        <w:numPr>
          <w:ilvl w:val="0"/>
          <w:numId w:val="38"/>
        </w:numPr>
        <w:ind w:left="426" w:hanging="426"/>
        <w:jc w:val="both"/>
        <w:rPr>
          <w:rFonts w:ascii="Tahoma" w:hAnsi="Tahoma" w:cs="Tahoma"/>
        </w:rPr>
      </w:pPr>
      <w:r w:rsidRPr="00FF7E5C">
        <w:rPr>
          <w:rFonts w:ascii="Tahoma" w:hAnsi="Tahoma" w:cs="Tahoma"/>
        </w:rPr>
        <w:t>prevzete obveznosti izvršiti strokovno pravilno, vestno in kvalitetno, v skladu z vsemi veljavnimi tehničnimi predpisi, standardi in normativi, razpisnimi pogoji,</w:t>
      </w:r>
      <w:r w:rsidRPr="00FF7E5C">
        <w:rPr>
          <w:rFonts w:ascii="Tahoma" w:hAnsi="Tahoma" w:cs="Tahoma"/>
          <w:sz w:val="22"/>
        </w:rPr>
        <w:t xml:space="preserve"> </w:t>
      </w:r>
      <w:r w:rsidRPr="00FF7E5C">
        <w:rPr>
          <w:rFonts w:ascii="Tahoma" w:hAnsi="Tahoma" w:cs="Tahoma"/>
        </w:rPr>
        <w:t>ob tesnem sodelovanju s kupcem (skrbnost dobrega strokovnjaka),</w:t>
      </w:r>
    </w:p>
    <w:p w14:paraId="77B5AB2A" w14:textId="3405FDCE" w:rsidR="00C42CFD" w:rsidRDefault="00C42CFD" w:rsidP="002B0A14">
      <w:pPr>
        <w:keepNext/>
        <w:keepLines/>
        <w:numPr>
          <w:ilvl w:val="0"/>
          <w:numId w:val="38"/>
        </w:numPr>
        <w:ind w:left="426" w:hanging="426"/>
        <w:jc w:val="both"/>
        <w:rPr>
          <w:rFonts w:ascii="Tahoma" w:hAnsi="Tahoma" w:cs="Tahoma"/>
        </w:rPr>
      </w:pPr>
      <w:r w:rsidRPr="00FF7E5C">
        <w:rPr>
          <w:rFonts w:ascii="Tahoma" w:hAnsi="Tahoma" w:cs="Tahoma"/>
        </w:rPr>
        <w:t>izpolniti vse zahteve kupca pri izvedbi dobav, ki izhajajo iz razpisne dokumentacije in sprejete ponudbe prodajalca, in so sestavni del tega okvirnega sporazuma,</w:t>
      </w:r>
    </w:p>
    <w:p w14:paraId="64E68726" w14:textId="7012821A" w:rsidR="0059210A" w:rsidRPr="00FF7E5C" w:rsidRDefault="0059210A" w:rsidP="002B0A14">
      <w:pPr>
        <w:keepNext/>
        <w:keepLines/>
        <w:numPr>
          <w:ilvl w:val="0"/>
          <w:numId w:val="38"/>
        </w:numPr>
        <w:ind w:left="426" w:hanging="426"/>
        <w:jc w:val="both"/>
        <w:rPr>
          <w:rFonts w:ascii="Tahoma" w:hAnsi="Tahoma" w:cs="Tahoma"/>
        </w:rPr>
      </w:pPr>
      <w:r w:rsidRPr="008E3BF0">
        <w:rPr>
          <w:rFonts w:ascii="Tahoma" w:hAnsi="Tahoma" w:cs="Tahoma"/>
          <w:lang w:val="x-none"/>
        </w:rPr>
        <w:t>pričeti z vzgojo rastlin, ki so pre</w:t>
      </w:r>
      <w:r w:rsidRPr="008E3BF0">
        <w:rPr>
          <w:rFonts w:ascii="Tahoma" w:hAnsi="Tahoma" w:cs="Tahoma"/>
        </w:rPr>
        <w:t>d</w:t>
      </w:r>
      <w:r w:rsidRPr="008E3BF0">
        <w:rPr>
          <w:rFonts w:ascii="Tahoma" w:hAnsi="Tahoma" w:cs="Tahoma"/>
          <w:lang w:val="x-none"/>
        </w:rPr>
        <w:t xml:space="preserve">met </w:t>
      </w:r>
      <w:r>
        <w:rPr>
          <w:rFonts w:ascii="Tahoma" w:hAnsi="Tahoma" w:cs="Tahoma"/>
        </w:rPr>
        <w:t xml:space="preserve">dobave po tem </w:t>
      </w:r>
      <w:r w:rsidRPr="008E3BF0">
        <w:rPr>
          <w:rFonts w:ascii="Tahoma" w:hAnsi="Tahoma" w:cs="Tahoma"/>
          <w:lang w:val="x-none"/>
        </w:rPr>
        <w:t>okvirne</w:t>
      </w:r>
      <w:r>
        <w:rPr>
          <w:rFonts w:ascii="Tahoma" w:hAnsi="Tahoma" w:cs="Tahoma"/>
        </w:rPr>
        <w:t>m</w:t>
      </w:r>
      <w:r w:rsidRPr="008E3BF0">
        <w:rPr>
          <w:rFonts w:ascii="Tahoma" w:hAnsi="Tahoma" w:cs="Tahoma"/>
          <w:lang w:val="x-none"/>
        </w:rPr>
        <w:t xml:space="preserve"> sporazum</w:t>
      </w:r>
      <w:r>
        <w:rPr>
          <w:rFonts w:ascii="Tahoma" w:hAnsi="Tahoma" w:cs="Tahoma"/>
        </w:rPr>
        <w:t>u, najkasneje</w:t>
      </w:r>
      <w:r w:rsidRPr="008E3BF0">
        <w:rPr>
          <w:rFonts w:ascii="Tahoma" w:hAnsi="Tahoma" w:cs="Tahoma"/>
          <w:lang w:val="x-none"/>
        </w:rPr>
        <w:t xml:space="preserve"> od desetega (10) tedna </w:t>
      </w:r>
      <w:r>
        <w:rPr>
          <w:rFonts w:ascii="Tahoma" w:hAnsi="Tahoma" w:cs="Tahoma"/>
        </w:rPr>
        <w:t xml:space="preserve">starosti rastlin </w:t>
      </w:r>
      <w:r w:rsidRPr="008E3BF0">
        <w:rPr>
          <w:rFonts w:ascii="Tahoma" w:hAnsi="Tahoma" w:cs="Tahoma"/>
          <w:lang w:val="x-none"/>
        </w:rPr>
        <w:t>naprej</w:t>
      </w:r>
      <w:r w:rsidRPr="008E3BF0">
        <w:rPr>
          <w:rFonts w:ascii="Tahoma" w:hAnsi="Tahoma" w:cs="Tahoma"/>
        </w:rPr>
        <w:t xml:space="preserve"> v obratih, ki so v lokalnih klimatskih in talnih razmerah</w:t>
      </w:r>
      <w:r w:rsidRPr="008E3BF0">
        <w:rPr>
          <w:rFonts w:ascii="Tahoma" w:hAnsi="Tahoma" w:cs="Tahoma"/>
          <w:lang w:val="x-none"/>
        </w:rPr>
        <w:t>.</w:t>
      </w:r>
      <w:r w:rsidRPr="008E3BF0">
        <w:rPr>
          <w:rFonts w:ascii="Tahoma" w:hAnsi="Tahoma" w:cs="Tahoma"/>
        </w:rPr>
        <w:t xml:space="preserve"> </w:t>
      </w:r>
      <w:r w:rsidRPr="008E3BF0">
        <w:rPr>
          <w:rFonts w:ascii="Tahoma" w:hAnsi="Tahoma" w:cs="Tahoma"/>
          <w:lang w:val="x-none"/>
        </w:rPr>
        <w:t>Prodajalec mora zagotavljati varstvo rastlin z biološkimi sredstvi</w:t>
      </w:r>
      <w:r w:rsidR="0095010C">
        <w:rPr>
          <w:rFonts w:ascii="Tahoma" w:hAnsi="Tahoma" w:cs="Tahoma"/>
        </w:rPr>
        <w:t xml:space="preserve"> (sklop 1)</w:t>
      </w:r>
      <w:r w:rsidR="00F0424B">
        <w:rPr>
          <w:rFonts w:ascii="Tahoma" w:hAnsi="Tahoma" w:cs="Tahoma"/>
        </w:rPr>
        <w:t>,</w:t>
      </w:r>
    </w:p>
    <w:p w14:paraId="0F74739B" w14:textId="37B2A4E3" w:rsidR="00C42CFD" w:rsidRPr="0095010C" w:rsidRDefault="00C42CFD" w:rsidP="002B0A14">
      <w:pPr>
        <w:keepNext/>
        <w:keepLines/>
        <w:numPr>
          <w:ilvl w:val="0"/>
          <w:numId w:val="38"/>
        </w:numPr>
        <w:ind w:left="426" w:hanging="426"/>
        <w:jc w:val="both"/>
        <w:rPr>
          <w:rFonts w:ascii="Tahoma" w:hAnsi="Tahoma" w:cs="Tahoma"/>
        </w:rPr>
      </w:pPr>
      <w:r w:rsidRPr="0095010C">
        <w:rPr>
          <w:rFonts w:ascii="Tahoma" w:hAnsi="Tahoma" w:cs="Tahoma"/>
          <w:szCs w:val="22"/>
        </w:rPr>
        <w:t>da bo po sajenju dreves gojitvene plošče ali posode vzel nazaj za ponovno uporabo (razen če so biološko razgradljive)</w:t>
      </w:r>
      <w:r w:rsidR="0059210A" w:rsidRPr="0095010C">
        <w:rPr>
          <w:rFonts w:ascii="Tahoma" w:hAnsi="Tahoma" w:cs="Tahoma"/>
          <w:szCs w:val="22"/>
        </w:rPr>
        <w:t xml:space="preserve"> (sklop 2),</w:t>
      </w:r>
    </w:p>
    <w:p w14:paraId="0183B2D7" w14:textId="15FFAF39" w:rsidR="00C42CFD" w:rsidRPr="0095010C" w:rsidRDefault="00C42CFD" w:rsidP="002B0A14">
      <w:pPr>
        <w:keepNext/>
        <w:keepLines/>
        <w:numPr>
          <w:ilvl w:val="0"/>
          <w:numId w:val="38"/>
        </w:numPr>
        <w:ind w:left="426" w:hanging="426"/>
        <w:jc w:val="both"/>
        <w:rPr>
          <w:rFonts w:ascii="Tahoma" w:hAnsi="Tahoma" w:cs="Tahoma"/>
        </w:rPr>
      </w:pPr>
      <w:r w:rsidRPr="0095010C">
        <w:rPr>
          <w:rFonts w:ascii="Tahoma" w:hAnsi="Tahoma" w:cs="Tahoma"/>
          <w:szCs w:val="22"/>
        </w:rPr>
        <w:t xml:space="preserve">da bo drevesa, ki so vzgojena ali </w:t>
      </w:r>
      <w:proofErr w:type="spellStart"/>
      <w:r w:rsidRPr="0095010C">
        <w:rPr>
          <w:rFonts w:ascii="Tahoma" w:hAnsi="Tahoma" w:cs="Tahoma"/>
          <w:szCs w:val="22"/>
        </w:rPr>
        <w:t>donegovana</w:t>
      </w:r>
      <w:proofErr w:type="spellEnd"/>
      <w:r w:rsidRPr="0095010C">
        <w:rPr>
          <w:rFonts w:ascii="Tahoma" w:hAnsi="Tahoma" w:cs="Tahoma"/>
          <w:szCs w:val="22"/>
        </w:rPr>
        <w:t xml:space="preserve"> v lokalnih razmerah, dobavljal v gojitvenih ploščah ali posodah, v katerih so vzgojena ali </w:t>
      </w:r>
      <w:proofErr w:type="spellStart"/>
      <w:r w:rsidRPr="0095010C">
        <w:rPr>
          <w:rFonts w:ascii="Tahoma" w:hAnsi="Tahoma" w:cs="Tahoma"/>
          <w:szCs w:val="22"/>
        </w:rPr>
        <w:t>donegovana</w:t>
      </w:r>
      <w:proofErr w:type="spellEnd"/>
      <w:r w:rsidR="0059210A" w:rsidRPr="0095010C">
        <w:rPr>
          <w:rFonts w:ascii="Tahoma" w:hAnsi="Tahoma" w:cs="Tahoma"/>
          <w:szCs w:val="22"/>
        </w:rPr>
        <w:t xml:space="preserve"> (sklop 2)</w:t>
      </w:r>
      <w:r w:rsidRPr="0095010C">
        <w:rPr>
          <w:rFonts w:ascii="Tahoma" w:hAnsi="Tahoma" w:cs="Tahoma"/>
          <w:szCs w:val="22"/>
        </w:rPr>
        <w:t>,</w:t>
      </w:r>
    </w:p>
    <w:p w14:paraId="3470980E" w14:textId="65F43AC6" w:rsidR="00C42CFD" w:rsidRPr="0095010C" w:rsidRDefault="00C42CFD" w:rsidP="002B0A14">
      <w:pPr>
        <w:keepNext/>
        <w:keepLines/>
        <w:numPr>
          <w:ilvl w:val="0"/>
          <w:numId w:val="38"/>
        </w:numPr>
        <w:ind w:left="426" w:hanging="426"/>
        <w:jc w:val="both"/>
        <w:rPr>
          <w:rFonts w:ascii="Tahoma" w:hAnsi="Tahoma" w:cs="Tahoma"/>
        </w:rPr>
      </w:pPr>
      <w:r w:rsidRPr="0095010C">
        <w:rPr>
          <w:rFonts w:ascii="Tahoma" w:hAnsi="Tahoma" w:cs="Tahoma"/>
          <w:szCs w:val="22"/>
        </w:rPr>
        <w:t>da dobavljena sredstva za izboljšanje tal ne vsebujejo šote ali mulja iz čistilnih naprav,</w:t>
      </w:r>
    </w:p>
    <w:p w14:paraId="5E862288" w14:textId="77777777" w:rsidR="00C42CFD" w:rsidRPr="0095010C" w:rsidRDefault="00C42CFD" w:rsidP="002B0A14">
      <w:pPr>
        <w:keepNext/>
        <w:keepLines/>
        <w:numPr>
          <w:ilvl w:val="0"/>
          <w:numId w:val="38"/>
        </w:numPr>
        <w:ind w:left="426" w:hanging="426"/>
        <w:jc w:val="both"/>
        <w:rPr>
          <w:rFonts w:ascii="Tahoma" w:hAnsi="Tahoma" w:cs="Tahoma"/>
        </w:rPr>
      </w:pPr>
      <w:r w:rsidRPr="0095010C">
        <w:rPr>
          <w:rFonts w:ascii="Tahoma" w:hAnsi="Tahoma" w:cs="Tahoma"/>
        </w:rPr>
        <w:t>svetovati kupcu pri naročanju blaga,</w:t>
      </w:r>
      <w:r w:rsidRPr="0095010C">
        <w:rPr>
          <w:rFonts w:ascii="Tahoma" w:hAnsi="Tahoma" w:cs="Tahoma"/>
        </w:rPr>
        <w:tab/>
      </w:r>
    </w:p>
    <w:p w14:paraId="5AE7B1C1" w14:textId="77777777" w:rsidR="00C42CFD" w:rsidRPr="0095010C" w:rsidRDefault="00C42CFD" w:rsidP="002B0A14">
      <w:pPr>
        <w:keepNext/>
        <w:keepLines/>
        <w:numPr>
          <w:ilvl w:val="0"/>
          <w:numId w:val="38"/>
        </w:numPr>
        <w:ind w:left="426" w:hanging="426"/>
        <w:jc w:val="both"/>
        <w:rPr>
          <w:rFonts w:ascii="Tahoma" w:hAnsi="Tahoma" w:cs="Tahoma"/>
        </w:rPr>
      </w:pPr>
      <w:r w:rsidRPr="0095010C">
        <w:rPr>
          <w:rFonts w:ascii="Tahoma" w:hAnsi="Tahoma" w:cs="Tahoma"/>
        </w:rPr>
        <w:t>obveščati kupca o vseh spremembah, ki bi lahko vplivale na izvršitev obveznosti po okvirnem sporazumu,</w:t>
      </w:r>
    </w:p>
    <w:p w14:paraId="059B2251" w14:textId="77777777" w:rsidR="00C42CFD" w:rsidRPr="0095010C" w:rsidRDefault="00C42CFD" w:rsidP="002B0A14">
      <w:pPr>
        <w:keepNext/>
        <w:keepLines/>
        <w:numPr>
          <w:ilvl w:val="0"/>
          <w:numId w:val="38"/>
        </w:numPr>
        <w:ind w:left="426" w:hanging="426"/>
        <w:jc w:val="both"/>
        <w:rPr>
          <w:rFonts w:ascii="Tahoma" w:hAnsi="Tahoma" w:cs="Tahoma"/>
        </w:rPr>
      </w:pPr>
      <w:r w:rsidRPr="0095010C">
        <w:rPr>
          <w:rFonts w:ascii="Tahoma" w:hAnsi="Tahoma" w:cs="Tahoma"/>
        </w:rPr>
        <w:t>izvršiti dobave gospodarno in pravočasno v korist kupca,</w:t>
      </w:r>
    </w:p>
    <w:p w14:paraId="2B8031CD" w14:textId="77777777" w:rsidR="00C42CFD" w:rsidRPr="0095010C" w:rsidRDefault="00C42CFD" w:rsidP="002B0A14">
      <w:pPr>
        <w:keepNext/>
        <w:keepLines/>
        <w:numPr>
          <w:ilvl w:val="0"/>
          <w:numId w:val="38"/>
        </w:numPr>
        <w:ind w:left="426" w:hanging="426"/>
        <w:jc w:val="both"/>
        <w:rPr>
          <w:rFonts w:ascii="Tahoma" w:hAnsi="Tahoma" w:cs="Tahoma"/>
        </w:rPr>
      </w:pPr>
      <w:r w:rsidRPr="0095010C">
        <w:rPr>
          <w:rFonts w:ascii="Tahoma" w:hAnsi="Tahoma" w:cs="Tahoma"/>
        </w:rPr>
        <w:t>dobave, ki so predmet tega okvirnega sporazuma, izvajati s strokovno usposobljenimi delavci,</w:t>
      </w:r>
    </w:p>
    <w:p w14:paraId="70035E09" w14:textId="77777777" w:rsidR="00C42CFD" w:rsidRPr="00FF7E5C" w:rsidRDefault="00C42CFD" w:rsidP="002B0A14">
      <w:pPr>
        <w:keepNext/>
        <w:keepLines/>
        <w:numPr>
          <w:ilvl w:val="0"/>
          <w:numId w:val="38"/>
        </w:numPr>
        <w:ind w:left="426" w:hanging="426"/>
        <w:jc w:val="both"/>
        <w:rPr>
          <w:rFonts w:ascii="Tahoma" w:hAnsi="Tahoma" w:cs="Tahoma"/>
        </w:rPr>
      </w:pPr>
      <w:r w:rsidRPr="0095010C">
        <w:rPr>
          <w:rFonts w:ascii="Tahoma" w:hAnsi="Tahoma" w:cs="Tahoma"/>
        </w:rPr>
        <w:t>storiti vse, kar spada v obseg prevzetih obveznosti, da bi bili po tem okvirnem sporazumu dovoljeni roki</w:t>
      </w:r>
      <w:r w:rsidRPr="00FF7E5C">
        <w:rPr>
          <w:rFonts w:ascii="Tahoma" w:hAnsi="Tahoma" w:cs="Tahoma"/>
        </w:rPr>
        <w:t xml:space="preserve"> izpolnjeni.</w:t>
      </w:r>
    </w:p>
    <w:p w14:paraId="4C3B73EF" w14:textId="77777777" w:rsidR="00C42CFD" w:rsidRPr="00FF7E5C" w:rsidRDefault="00C42CFD" w:rsidP="00C42CFD">
      <w:pPr>
        <w:keepNext/>
        <w:keepLines/>
        <w:ind w:left="426"/>
        <w:jc w:val="both"/>
        <w:rPr>
          <w:rFonts w:ascii="Tahoma" w:hAnsi="Tahoma" w:cs="Tahoma"/>
        </w:rPr>
      </w:pPr>
    </w:p>
    <w:p w14:paraId="1FDB6A9F" w14:textId="77777777" w:rsidR="00C42CFD" w:rsidRPr="00FF7E5C" w:rsidRDefault="00C42CFD" w:rsidP="00C42CFD">
      <w:pPr>
        <w:ind w:right="56"/>
        <w:jc w:val="both"/>
        <w:rPr>
          <w:rFonts w:ascii="Tahoma" w:hAnsi="Tahoma" w:cs="Tahoma"/>
        </w:rPr>
      </w:pPr>
    </w:p>
    <w:p w14:paraId="3F962496" w14:textId="77777777" w:rsidR="00C42CFD" w:rsidRPr="00FF7E5C" w:rsidRDefault="00C42CFD" w:rsidP="002B0A14">
      <w:pPr>
        <w:numPr>
          <w:ilvl w:val="0"/>
          <w:numId w:val="25"/>
        </w:numPr>
        <w:tabs>
          <w:tab w:val="left" w:pos="851"/>
          <w:tab w:val="left" w:pos="1702"/>
        </w:tabs>
        <w:ind w:hanging="1440"/>
        <w:jc w:val="both"/>
        <w:rPr>
          <w:rFonts w:ascii="Tahoma" w:hAnsi="Tahoma" w:cs="Tahoma"/>
          <w:b/>
        </w:rPr>
      </w:pPr>
      <w:r w:rsidRPr="00FF7E5C">
        <w:rPr>
          <w:rFonts w:ascii="Tahoma" w:hAnsi="Tahoma" w:cs="Tahoma"/>
          <w:b/>
        </w:rPr>
        <w:t>REKLAMACIJE</w:t>
      </w:r>
    </w:p>
    <w:p w14:paraId="7E066BA0" w14:textId="77777777" w:rsidR="00C42CFD" w:rsidRPr="00FF7E5C" w:rsidRDefault="00C42CFD" w:rsidP="00C42CFD">
      <w:pPr>
        <w:jc w:val="both"/>
        <w:rPr>
          <w:rFonts w:ascii="Tahoma" w:hAnsi="Tahoma" w:cs="Tahoma"/>
        </w:rPr>
      </w:pPr>
    </w:p>
    <w:p w14:paraId="575BD0DC" w14:textId="77777777" w:rsidR="00C42CFD" w:rsidRPr="00FF7E5C" w:rsidRDefault="00C42CFD" w:rsidP="002B0A14">
      <w:pPr>
        <w:numPr>
          <w:ilvl w:val="1"/>
          <w:numId w:val="43"/>
        </w:numPr>
        <w:jc w:val="center"/>
        <w:rPr>
          <w:rFonts w:ascii="Tahoma" w:hAnsi="Tahoma" w:cs="Tahoma"/>
        </w:rPr>
      </w:pPr>
      <w:r w:rsidRPr="00FF7E5C">
        <w:rPr>
          <w:rFonts w:ascii="Tahoma" w:hAnsi="Tahoma" w:cs="Tahoma"/>
        </w:rPr>
        <w:t>člen</w:t>
      </w:r>
    </w:p>
    <w:p w14:paraId="78686BF3" w14:textId="77777777" w:rsidR="00C42CFD" w:rsidRPr="00FF7E5C" w:rsidRDefault="00C42CFD" w:rsidP="00C42CFD">
      <w:pPr>
        <w:jc w:val="both"/>
        <w:rPr>
          <w:rFonts w:ascii="Tahoma" w:hAnsi="Tahoma" w:cs="Tahoma"/>
        </w:rPr>
      </w:pPr>
    </w:p>
    <w:p w14:paraId="590235EC" w14:textId="77777777" w:rsidR="00C42CFD" w:rsidRPr="00FF7E5C" w:rsidRDefault="00C42CFD" w:rsidP="00C42CFD">
      <w:pPr>
        <w:jc w:val="both"/>
        <w:rPr>
          <w:rFonts w:ascii="Tahoma" w:hAnsi="Tahoma" w:cs="Tahoma"/>
        </w:rPr>
      </w:pPr>
      <w:r w:rsidRPr="00FF7E5C">
        <w:rPr>
          <w:rFonts w:ascii="Tahoma" w:hAnsi="Tahoma" w:cs="Tahoma"/>
        </w:rPr>
        <w:t>Reklamacije zaradi količinskih primanjkljajev bo kupec prodajalcu sporočil takoj, najkasneje pa v osmih (8) dneh od dneva prevzema blaga.</w:t>
      </w:r>
    </w:p>
    <w:p w14:paraId="44DB8742" w14:textId="77777777" w:rsidR="00C42CFD" w:rsidRPr="00FF7E5C" w:rsidRDefault="00C42CFD" w:rsidP="00C42CFD">
      <w:pPr>
        <w:jc w:val="both"/>
        <w:rPr>
          <w:rFonts w:ascii="Tahoma" w:hAnsi="Tahoma" w:cs="Tahoma"/>
        </w:rPr>
      </w:pPr>
    </w:p>
    <w:p w14:paraId="34E0D7BA" w14:textId="77777777" w:rsidR="00C42CFD" w:rsidRPr="00FF7E5C" w:rsidRDefault="00C42CFD" w:rsidP="00C42CFD">
      <w:pPr>
        <w:jc w:val="both"/>
        <w:rPr>
          <w:rFonts w:ascii="Tahoma" w:hAnsi="Tahoma" w:cs="Tahoma"/>
        </w:rPr>
      </w:pPr>
      <w:r w:rsidRPr="00FF7E5C">
        <w:rPr>
          <w:rFonts w:ascii="Tahoma" w:hAnsi="Tahoma" w:cs="Tahoma"/>
        </w:rPr>
        <w:t>Reklamacije zaradi kakovostnih vidnih napak in/ali reklamacije zaradi neustreznosti dobavljenega blaga bo kupec prodajalcu sporočil kadarkoli v času veljavnosti okvirnega sporazuma.</w:t>
      </w:r>
    </w:p>
    <w:p w14:paraId="30C0D1DD" w14:textId="77777777" w:rsidR="00C42CFD" w:rsidRPr="00FF7E5C" w:rsidRDefault="00C42CFD" w:rsidP="00C42CFD">
      <w:pPr>
        <w:tabs>
          <w:tab w:val="left" w:pos="567"/>
          <w:tab w:val="left" w:pos="1702"/>
        </w:tabs>
        <w:jc w:val="both"/>
        <w:rPr>
          <w:rFonts w:ascii="Tahoma" w:hAnsi="Tahoma" w:cs="Tahoma"/>
          <w:b/>
        </w:rPr>
      </w:pPr>
    </w:p>
    <w:p w14:paraId="703FD636" w14:textId="77777777" w:rsidR="00C42CFD" w:rsidRPr="00FF7E5C" w:rsidRDefault="00C42CFD" w:rsidP="002B0A14">
      <w:pPr>
        <w:numPr>
          <w:ilvl w:val="1"/>
          <w:numId w:val="43"/>
        </w:numPr>
        <w:jc w:val="center"/>
        <w:rPr>
          <w:rFonts w:ascii="Tahoma" w:hAnsi="Tahoma" w:cs="Tahoma"/>
        </w:rPr>
      </w:pPr>
      <w:r w:rsidRPr="00FF7E5C">
        <w:rPr>
          <w:rFonts w:ascii="Tahoma" w:hAnsi="Tahoma" w:cs="Tahoma"/>
        </w:rPr>
        <w:t>člen</w:t>
      </w:r>
    </w:p>
    <w:p w14:paraId="5C09C808" w14:textId="77777777" w:rsidR="00C42CFD" w:rsidRPr="00FF7E5C" w:rsidRDefault="00C42CFD" w:rsidP="00C42CFD">
      <w:pPr>
        <w:ind w:left="426"/>
        <w:jc w:val="center"/>
        <w:rPr>
          <w:rFonts w:ascii="Tahoma" w:hAnsi="Tahoma" w:cs="Tahoma"/>
        </w:rPr>
      </w:pPr>
    </w:p>
    <w:p w14:paraId="7E4BC2D4" w14:textId="6A4CD14A" w:rsidR="00C42CFD" w:rsidRPr="00FF7E5C" w:rsidRDefault="00C42CFD" w:rsidP="00C42CFD">
      <w:pPr>
        <w:jc w:val="both"/>
        <w:rPr>
          <w:rFonts w:ascii="Tahoma" w:hAnsi="Tahoma" w:cs="Tahoma"/>
        </w:rPr>
      </w:pPr>
      <w:r w:rsidRPr="00FF7E5C">
        <w:rPr>
          <w:rFonts w:ascii="Tahoma" w:hAnsi="Tahoma" w:cs="Tahoma"/>
        </w:rPr>
        <w:t xml:space="preserve">Rok za rešitev reklamacije zaradi količinskih primanjkljajev je največ dva (2) delovna dneva od prejema pisnega obvestila kupca o reklamaciji. Rok za rešitev reklamacije zaradi kakovostnih vidnih napak in/ali reklamacije zaradi neustreznosti dobavljenega blaga je največ dva (2) delovna dneva od prejema pisnega obvestila kupca o reklamaciji. </w:t>
      </w:r>
    </w:p>
    <w:p w14:paraId="3B7E3CBF" w14:textId="77777777" w:rsidR="00C42CFD" w:rsidRPr="00FF7E5C" w:rsidRDefault="00C42CFD" w:rsidP="00C42CFD">
      <w:pPr>
        <w:jc w:val="both"/>
        <w:rPr>
          <w:rFonts w:ascii="Tahoma" w:hAnsi="Tahoma" w:cs="Tahoma"/>
        </w:rPr>
      </w:pPr>
    </w:p>
    <w:p w14:paraId="74ED3D6E" w14:textId="77777777" w:rsidR="00C42CFD" w:rsidRPr="00FF7E5C" w:rsidRDefault="00C42CFD" w:rsidP="00C42CFD">
      <w:pPr>
        <w:jc w:val="both"/>
        <w:rPr>
          <w:rFonts w:ascii="Tahoma" w:hAnsi="Tahoma" w:cs="Tahoma"/>
        </w:rPr>
      </w:pPr>
      <w:r w:rsidRPr="00FF7E5C">
        <w:rPr>
          <w:rFonts w:ascii="Tahoma" w:hAnsi="Tahoma" w:cs="Tahoma"/>
        </w:rPr>
        <w:t>O ugotovljenih napakah blaga se sestavi zapisnik, ki ga podpišeta obe stranki okvirnega sporazuma oziroma njuna predstavnika. Obrazec zapisnika zagotovi prodajalec.</w:t>
      </w:r>
    </w:p>
    <w:p w14:paraId="4C5AA131" w14:textId="77777777" w:rsidR="00C42CFD" w:rsidRPr="00FF7E5C" w:rsidRDefault="00C42CFD" w:rsidP="00C42CFD">
      <w:pPr>
        <w:jc w:val="both"/>
        <w:rPr>
          <w:rFonts w:ascii="Tahoma" w:hAnsi="Tahoma" w:cs="Tahoma"/>
        </w:rPr>
      </w:pPr>
    </w:p>
    <w:p w14:paraId="4BE6B4EF" w14:textId="77777777" w:rsidR="00C42CFD" w:rsidRPr="00FF7E5C" w:rsidRDefault="00C42CFD" w:rsidP="00C42CFD">
      <w:pPr>
        <w:keepNext/>
        <w:keepLines/>
        <w:jc w:val="both"/>
        <w:rPr>
          <w:rFonts w:ascii="Tahoma" w:hAnsi="Tahoma" w:cs="Tahoma"/>
        </w:rPr>
      </w:pPr>
      <w:r w:rsidRPr="00FF7E5C">
        <w:rPr>
          <w:rFonts w:ascii="Tahoma" w:hAnsi="Tahoma" w:cs="Tahoma"/>
        </w:rPr>
        <w:t>Stroške odprave/rešitve reklamacije nosi prodajalec.</w:t>
      </w:r>
    </w:p>
    <w:p w14:paraId="6CB81062" w14:textId="77777777" w:rsidR="00C42CFD" w:rsidRPr="00FF7E5C" w:rsidRDefault="00C42CFD" w:rsidP="00C42CFD">
      <w:pPr>
        <w:jc w:val="both"/>
        <w:rPr>
          <w:rFonts w:ascii="Tahoma" w:hAnsi="Tahoma" w:cs="Tahoma"/>
        </w:rPr>
      </w:pPr>
    </w:p>
    <w:p w14:paraId="6C597E74" w14:textId="77777777" w:rsidR="00C42CFD" w:rsidRPr="00FF7E5C" w:rsidRDefault="00C42CFD" w:rsidP="002B0A14">
      <w:pPr>
        <w:numPr>
          <w:ilvl w:val="1"/>
          <w:numId w:val="43"/>
        </w:numPr>
        <w:jc w:val="center"/>
        <w:rPr>
          <w:rFonts w:ascii="Tahoma" w:hAnsi="Tahoma" w:cs="Tahoma"/>
        </w:rPr>
      </w:pPr>
      <w:r w:rsidRPr="00FF7E5C">
        <w:rPr>
          <w:rFonts w:ascii="Tahoma" w:hAnsi="Tahoma" w:cs="Tahoma"/>
        </w:rPr>
        <w:t>člen</w:t>
      </w:r>
    </w:p>
    <w:p w14:paraId="405515E9" w14:textId="77777777" w:rsidR="00C42CFD" w:rsidRPr="00FF7E5C" w:rsidRDefault="00C42CFD" w:rsidP="00C42CFD">
      <w:pPr>
        <w:ind w:left="426"/>
        <w:jc w:val="center"/>
        <w:rPr>
          <w:rFonts w:ascii="Tahoma" w:hAnsi="Tahoma" w:cs="Tahoma"/>
        </w:rPr>
      </w:pPr>
    </w:p>
    <w:p w14:paraId="1B366988" w14:textId="1F34BA18" w:rsidR="00C42CFD" w:rsidRPr="00FF7E5C" w:rsidRDefault="00C42CFD" w:rsidP="00C42CFD">
      <w:pPr>
        <w:jc w:val="both"/>
        <w:rPr>
          <w:rFonts w:ascii="Tahoma" w:hAnsi="Tahoma" w:cs="Tahoma"/>
        </w:rPr>
      </w:pPr>
      <w:r w:rsidRPr="00FF7E5C">
        <w:rPr>
          <w:rFonts w:ascii="Tahoma" w:hAnsi="Tahoma" w:cs="Tahoma"/>
        </w:rPr>
        <w:t xml:space="preserve">Prodajalec se obvezuje v roku iz prvega odstavka prejšnjega člena kupca pisno (preko elektronske pošte) obvestiti o rešitvi reklamacije in </w:t>
      </w:r>
      <w:r w:rsidR="009F3035">
        <w:rPr>
          <w:rFonts w:ascii="Tahoma" w:hAnsi="Tahoma" w:cs="Tahoma"/>
        </w:rPr>
        <w:t xml:space="preserve">tudi </w:t>
      </w:r>
      <w:r w:rsidRPr="00FF7E5C">
        <w:rPr>
          <w:rFonts w:ascii="Tahoma" w:hAnsi="Tahoma" w:cs="Tahoma"/>
        </w:rPr>
        <w:t xml:space="preserve">dobaviti </w:t>
      </w:r>
      <w:r w:rsidR="009F3035">
        <w:rPr>
          <w:rFonts w:ascii="Tahoma" w:hAnsi="Tahoma" w:cs="Tahoma"/>
        </w:rPr>
        <w:t xml:space="preserve">pravilne količine oziroma drugo ustrezno </w:t>
      </w:r>
      <w:r w:rsidRPr="00FF7E5C">
        <w:rPr>
          <w:rFonts w:ascii="Tahoma" w:hAnsi="Tahoma" w:cs="Tahoma"/>
        </w:rPr>
        <w:t xml:space="preserve"> blago</w:t>
      </w:r>
      <w:r w:rsidR="009F3035">
        <w:rPr>
          <w:rFonts w:ascii="Tahoma" w:hAnsi="Tahoma" w:cs="Tahoma"/>
        </w:rPr>
        <w:t xml:space="preserve">. </w:t>
      </w:r>
      <w:r w:rsidRPr="00FF7E5C">
        <w:rPr>
          <w:rFonts w:ascii="Tahoma" w:hAnsi="Tahoma" w:cs="Tahoma"/>
        </w:rPr>
        <w:t xml:space="preserve"> </w:t>
      </w:r>
    </w:p>
    <w:p w14:paraId="117B50BD" w14:textId="77777777" w:rsidR="00C42CFD" w:rsidRPr="00FF7E5C" w:rsidRDefault="00C42CFD" w:rsidP="00C42CFD">
      <w:pPr>
        <w:jc w:val="both"/>
        <w:rPr>
          <w:rFonts w:ascii="Tahoma" w:hAnsi="Tahoma" w:cs="Tahoma"/>
        </w:rPr>
      </w:pPr>
    </w:p>
    <w:p w14:paraId="42D51D54" w14:textId="77777777" w:rsidR="00C42CFD" w:rsidRPr="00FF7E5C" w:rsidRDefault="00C42CFD" w:rsidP="00C42CFD">
      <w:pPr>
        <w:suppressAutoHyphens/>
        <w:jc w:val="both"/>
        <w:rPr>
          <w:rFonts w:ascii="Tahoma" w:hAnsi="Tahoma" w:cs="Tahoma"/>
          <w:szCs w:val="24"/>
          <w:lang w:eastAsia="ar-SA"/>
        </w:rPr>
      </w:pPr>
      <w:r w:rsidRPr="00FF7E5C">
        <w:rPr>
          <w:rFonts w:ascii="Tahoma" w:hAnsi="Tahoma" w:cs="Tahoma"/>
          <w:szCs w:val="24"/>
          <w:lang w:eastAsia="ar-SA"/>
        </w:rPr>
        <w:t>Za pozitivno rešene reklamacije, za napačno poslano ter za vrnjeno blago, izda prodajalec kupcu dobropis, za katerega se zmanjša obveznost kupca.</w:t>
      </w:r>
    </w:p>
    <w:p w14:paraId="04D301FA" w14:textId="77777777" w:rsidR="00C42CFD" w:rsidRPr="00FF7E5C" w:rsidRDefault="00C42CFD" w:rsidP="00C42CFD">
      <w:pPr>
        <w:suppressAutoHyphens/>
        <w:jc w:val="both"/>
        <w:rPr>
          <w:rFonts w:ascii="Tahoma" w:hAnsi="Tahoma" w:cs="Tahoma"/>
          <w:szCs w:val="24"/>
          <w:lang w:eastAsia="ar-SA"/>
        </w:rPr>
      </w:pPr>
    </w:p>
    <w:p w14:paraId="2DFF7ADC" w14:textId="77777777" w:rsidR="00C42CFD" w:rsidRDefault="00C42CFD" w:rsidP="00C42CFD">
      <w:pPr>
        <w:suppressAutoHyphens/>
        <w:jc w:val="both"/>
        <w:rPr>
          <w:rFonts w:ascii="Tahoma" w:hAnsi="Tahoma" w:cs="Tahoma"/>
          <w:szCs w:val="24"/>
          <w:lang w:eastAsia="ar-SA"/>
        </w:rPr>
      </w:pPr>
    </w:p>
    <w:p w14:paraId="3D1915C0" w14:textId="77777777" w:rsidR="00C42CFD" w:rsidRDefault="00C42CFD" w:rsidP="00C42CFD">
      <w:pPr>
        <w:suppressAutoHyphens/>
        <w:jc w:val="both"/>
        <w:rPr>
          <w:rFonts w:ascii="Tahoma" w:hAnsi="Tahoma" w:cs="Tahoma"/>
          <w:szCs w:val="24"/>
          <w:lang w:eastAsia="ar-SA"/>
        </w:rPr>
      </w:pPr>
    </w:p>
    <w:p w14:paraId="066439B3" w14:textId="77777777" w:rsidR="00C42CFD" w:rsidRDefault="00C42CFD" w:rsidP="00C42CFD">
      <w:pPr>
        <w:suppressAutoHyphens/>
        <w:jc w:val="both"/>
        <w:rPr>
          <w:rFonts w:ascii="Tahoma" w:hAnsi="Tahoma" w:cs="Tahoma"/>
          <w:szCs w:val="24"/>
          <w:lang w:eastAsia="ar-SA"/>
        </w:rPr>
      </w:pPr>
    </w:p>
    <w:p w14:paraId="4E063E6D" w14:textId="77777777" w:rsidR="00C42CFD" w:rsidRPr="00FF7E5C" w:rsidRDefault="00C42CFD" w:rsidP="00C42CFD">
      <w:pPr>
        <w:suppressAutoHyphens/>
        <w:jc w:val="both"/>
        <w:rPr>
          <w:rFonts w:ascii="Tahoma" w:hAnsi="Tahoma" w:cs="Tahoma"/>
          <w:szCs w:val="24"/>
          <w:lang w:eastAsia="ar-SA"/>
        </w:rPr>
      </w:pPr>
    </w:p>
    <w:p w14:paraId="6095B07D" w14:textId="77777777" w:rsidR="00C42CFD" w:rsidRPr="00FF7E5C" w:rsidRDefault="00C42CFD" w:rsidP="002B0A14">
      <w:pPr>
        <w:numPr>
          <w:ilvl w:val="0"/>
          <w:numId w:val="25"/>
        </w:numPr>
        <w:tabs>
          <w:tab w:val="left" w:pos="851"/>
          <w:tab w:val="left" w:pos="1702"/>
        </w:tabs>
        <w:ind w:hanging="1440"/>
        <w:jc w:val="both"/>
        <w:rPr>
          <w:rFonts w:ascii="Tahoma" w:hAnsi="Tahoma" w:cs="Tahoma"/>
          <w:b/>
        </w:rPr>
      </w:pPr>
      <w:r w:rsidRPr="00FF7E5C">
        <w:rPr>
          <w:rFonts w:ascii="Tahoma" w:hAnsi="Tahoma" w:cs="Tahoma"/>
          <w:b/>
        </w:rPr>
        <w:lastRenderedPageBreak/>
        <w:t>DODATNA NAROČILA</w:t>
      </w:r>
    </w:p>
    <w:p w14:paraId="69A0A3E5" w14:textId="77777777" w:rsidR="00C42CFD" w:rsidRPr="00FF7E5C" w:rsidRDefault="00C42CFD" w:rsidP="00C42CFD">
      <w:pPr>
        <w:tabs>
          <w:tab w:val="left" w:pos="1418"/>
          <w:tab w:val="left" w:pos="1702"/>
        </w:tabs>
        <w:jc w:val="both"/>
        <w:rPr>
          <w:rFonts w:cs="Tahoma"/>
          <w:b/>
        </w:rPr>
      </w:pPr>
    </w:p>
    <w:p w14:paraId="52BC6507" w14:textId="77777777" w:rsidR="00C42CFD" w:rsidRPr="00FF7E5C" w:rsidRDefault="00C42CFD" w:rsidP="002B0A14">
      <w:pPr>
        <w:numPr>
          <w:ilvl w:val="1"/>
          <w:numId w:val="43"/>
        </w:numPr>
        <w:jc w:val="center"/>
        <w:rPr>
          <w:rFonts w:ascii="Tahoma" w:hAnsi="Tahoma" w:cs="Tahoma"/>
        </w:rPr>
      </w:pPr>
      <w:r w:rsidRPr="00FF7E5C">
        <w:rPr>
          <w:rFonts w:ascii="Tahoma" w:hAnsi="Tahoma" w:cs="Tahoma"/>
        </w:rPr>
        <w:t xml:space="preserve"> člen</w:t>
      </w:r>
    </w:p>
    <w:p w14:paraId="207C9968" w14:textId="77777777" w:rsidR="00C42CFD" w:rsidRPr="00FF7E5C" w:rsidRDefault="00C42CFD" w:rsidP="00C42CFD">
      <w:pPr>
        <w:jc w:val="both"/>
        <w:rPr>
          <w:rFonts w:ascii="Tahoma" w:hAnsi="Tahoma" w:cs="Tahoma"/>
        </w:rPr>
      </w:pPr>
    </w:p>
    <w:p w14:paraId="6715F8C8" w14:textId="77777777" w:rsidR="00C42CFD" w:rsidRPr="00FF7E5C" w:rsidRDefault="00C42CFD" w:rsidP="00C42CFD">
      <w:pPr>
        <w:jc w:val="both"/>
        <w:rPr>
          <w:rFonts w:ascii="Tahoma" w:hAnsi="Tahoma" w:cs="Tahoma"/>
        </w:rPr>
      </w:pPr>
      <w:r w:rsidRPr="00FF7E5C">
        <w:rPr>
          <w:rFonts w:ascii="Tahoma" w:hAnsi="Tahoma" w:cs="Tahoma"/>
        </w:rPr>
        <w:t xml:space="preserve">V kolikor se bo v času veljavnosti okvirnega sporazuma pri kupcu pojavila potreba po dobavah oz. blagu, ki po namenu sodijo v istovrstne dobave oziroma so povezane s predmetom sklenjenega okvirnega sporazuma in te dobave niso navedene v ponudbenem predračunu, mora prodajalec te dobave izvajati skladno z določili tega okvirnega sporazuma, tj. pod enakimi pogoji kot veljajo za blago, navedeno v tem okvirnem sporazumu oz. v ponudbenem predračunu.    </w:t>
      </w:r>
    </w:p>
    <w:p w14:paraId="50F5EDDE" w14:textId="77777777" w:rsidR="00C42CFD" w:rsidRPr="00FF7E5C" w:rsidRDefault="00C42CFD" w:rsidP="00C42CFD">
      <w:pPr>
        <w:jc w:val="both"/>
        <w:rPr>
          <w:rFonts w:ascii="Tahoma" w:hAnsi="Tahoma" w:cs="Tahoma"/>
        </w:rPr>
      </w:pPr>
    </w:p>
    <w:p w14:paraId="05B335FE" w14:textId="77777777" w:rsidR="00C42CFD" w:rsidRPr="00FF7E5C" w:rsidRDefault="00C42CFD" w:rsidP="00C42CFD">
      <w:pPr>
        <w:jc w:val="both"/>
        <w:rPr>
          <w:rFonts w:ascii="Tahoma" w:hAnsi="Tahoma" w:cs="Tahoma"/>
        </w:rPr>
      </w:pPr>
      <w:r w:rsidRPr="00FF7E5C">
        <w:rPr>
          <w:rFonts w:ascii="Tahoma" w:hAnsi="Tahoma" w:cs="Tahoma"/>
        </w:rPr>
        <w:t xml:space="preserve">Stranki okvirnega sporazuma bosta v navedenem primeru, na podlagi prodajalčeve ponudbe oziroma drugače, sporazumno dogovorili ceno za tako blago in ga dodali na seznam blaga po ponudbenem predračunu, ki ga kupec že naroča po tem okvirnem sporazumu. </w:t>
      </w:r>
    </w:p>
    <w:p w14:paraId="472B0AAB" w14:textId="77777777" w:rsidR="00C42CFD" w:rsidRPr="00FF7E5C" w:rsidRDefault="00C42CFD" w:rsidP="00C42CFD">
      <w:pPr>
        <w:ind w:left="720"/>
        <w:jc w:val="both"/>
        <w:rPr>
          <w:rFonts w:ascii="Tahoma" w:hAnsi="Tahoma" w:cs="Tahoma"/>
        </w:rPr>
      </w:pPr>
    </w:p>
    <w:p w14:paraId="59452134" w14:textId="77777777" w:rsidR="00C42CFD" w:rsidRPr="00FF7E5C" w:rsidRDefault="00C42CFD" w:rsidP="00C42CFD">
      <w:pPr>
        <w:suppressAutoHyphens/>
        <w:jc w:val="both"/>
        <w:rPr>
          <w:rFonts w:ascii="Tahoma" w:hAnsi="Tahoma" w:cs="Tahoma"/>
          <w:sz w:val="18"/>
          <w:szCs w:val="24"/>
          <w:lang w:eastAsia="ar-SA"/>
        </w:rPr>
      </w:pPr>
      <w:r w:rsidRPr="00FF7E5C">
        <w:rPr>
          <w:rFonts w:ascii="Tahoma" w:hAnsi="Tahoma" w:cs="Tahoma"/>
          <w:lang w:eastAsia="ar-SA"/>
        </w:rPr>
        <w:t>Kupec bo blago kupoval pri prodajalcu do izteka veljavnosti okvirnega sporazuma, po dogovorjeni ceni in pogojih iz tega okvirnega sporazuma.</w:t>
      </w:r>
    </w:p>
    <w:p w14:paraId="4C17B4FC" w14:textId="77777777" w:rsidR="00C42CFD" w:rsidRPr="00FF7E5C" w:rsidRDefault="00C42CFD" w:rsidP="00C42CFD">
      <w:pPr>
        <w:tabs>
          <w:tab w:val="left" w:pos="1418"/>
        </w:tabs>
        <w:ind w:right="-2"/>
        <w:jc w:val="both"/>
        <w:rPr>
          <w:rFonts w:ascii="Tahoma" w:hAnsi="Tahoma" w:cs="Tahoma"/>
          <w:b/>
          <w:sz w:val="22"/>
          <w:lang w:val="x-none"/>
        </w:rPr>
      </w:pPr>
    </w:p>
    <w:p w14:paraId="4487135E" w14:textId="77777777" w:rsidR="00C42CFD" w:rsidRPr="00FF7E5C" w:rsidRDefault="00C42CFD" w:rsidP="00C42CFD">
      <w:pPr>
        <w:suppressAutoHyphens/>
        <w:jc w:val="both"/>
        <w:rPr>
          <w:rFonts w:ascii="Tahoma" w:hAnsi="Tahoma" w:cs="Tahoma"/>
          <w:szCs w:val="24"/>
          <w:lang w:eastAsia="ar-SA"/>
        </w:rPr>
      </w:pPr>
    </w:p>
    <w:p w14:paraId="0CFEE59A" w14:textId="77777777" w:rsidR="00C42CFD" w:rsidRPr="00FF7E5C" w:rsidRDefault="00C42CFD" w:rsidP="002B0A14">
      <w:pPr>
        <w:numPr>
          <w:ilvl w:val="0"/>
          <w:numId w:val="25"/>
        </w:numPr>
        <w:tabs>
          <w:tab w:val="left" w:pos="851"/>
          <w:tab w:val="left" w:pos="1702"/>
        </w:tabs>
        <w:ind w:hanging="1440"/>
        <w:jc w:val="both"/>
        <w:rPr>
          <w:rFonts w:ascii="Tahoma" w:hAnsi="Tahoma" w:cs="Tahoma"/>
          <w:b/>
        </w:rPr>
      </w:pPr>
      <w:r w:rsidRPr="00FF7E5C">
        <w:rPr>
          <w:rFonts w:ascii="Tahoma" w:hAnsi="Tahoma" w:cs="Tahoma"/>
          <w:b/>
        </w:rPr>
        <w:t>FINANČNO ZAVAROVANJE</w:t>
      </w:r>
    </w:p>
    <w:p w14:paraId="29BB005D" w14:textId="77777777" w:rsidR="00C42CFD" w:rsidRPr="00FF7E5C" w:rsidRDefault="00C42CFD" w:rsidP="00C42CFD">
      <w:pPr>
        <w:tabs>
          <w:tab w:val="left" w:pos="567"/>
          <w:tab w:val="left" w:pos="1702"/>
        </w:tabs>
        <w:jc w:val="both"/>
        <w:rPr>
          <w:rFonts w:ascii="Tahoma" w:hAnsi="Tahoma" w:cs="Tahoma"/>
          <w:b/>
        </w:rPr>
      </w:pPr>
    </w:p>
    <w:p w14:paraId="0609CB34" w14:textId="77777777" w:rsidR="00C42CFD" w:rsidRPr="00FF7E5C" w:rsidRDefault="00C42CFD" w:rsidP="002B0A14">
      <w:pPr>
        <w:numPr>
          <w:ilvl w:val="1"/>
          <w:numId w:val="43"/>
        </w:numPr>
        <w:jc w:val="center"/>
        <w:rPr>
          <w:rFonts w:ascii="Tahoma" w:hAnsi="Tahoma" w:cs="Tahoma"/>
        </w:rPr>
      </w:pPr>
      <w:r w:rsidRPr="00FF7E5C">
        <w:rPr>
          <w:rFonts w:ascii="Tahoma" w:hAnsi="Tahoma" w:cs="Tahoma"/>
        </w:rPr>
        <w:t>člen</w:t>
      </w:r>
    </w:p>
    <w:p w14:paraId="40C52E15" w14:textId="77777777" w:rsidR="00C42CFD" w:rsidRPr="00FF7E5C" w:rsidRDefault="00C42CFD" w:rsidP="00C42CFD">
      <w:pPr>
        <w:ind w:left="426"/>
        <w:rPr>
          <w:rFonts w:ascii="Tahoma" w:hAnsi="Tahoma" w:cs="Tahoma"/>
          <w:b/>
        </w:rPr>
      </w:pPr>
    </w:p>
    <w:p w14:paraId="6785AB33" w14:textId="3E855CDC" w:rsidR="00C42CFD" w:rsidRPr="00FF7E5C" w:rsidRDefault="00C42CFD" w:rsidP="00C42CFD">
      <w:pPr>
        <w:jc w:val="both"/>
        <w:rPr>
          <w:rFonts w:ascii="Tahoma" w:hAnsi="Tahoma" w:cs="Tahoma"/>
        </w:rPr>
      </w:pPr>
      <w:r w:rsidRPr="00FF7E5C">
        <w:rPr>
          <w:rFonts w:ascii="Tahoma" w:hAnsi="Tahoma" w:cs="Tahoma"/>
        </w:rPr>
        <w:t xml:space="preserve">Prodajalec se obvezuje, da bo ob sklenitvi okvirnega sporazuma oz. najkasneje v roku petih (5) dni po sklenitvi, predložil kupcu podpisano in žigosano bianko menico z izpolnjeno, podpisano in žigosano menično izjavo za zavarovanje dobre izvedbe obveznosti iz okvirnega sporazuma v višini 20.000,00 EUR (z besedo: dvajset tisoč evrov in 00/100) </w:t>
      </w:r>
      <w:r w:rsidR="0032404C" w:rsidRPr="0032404C">
        <w:rPr>
          <w:rFonts w:ascii="Tahoma" w:hAnsi="Tahoma" w:cs="Tahoma"/>
        </w:rPr>
        <w:t xml:space="preserve">za sklop 1 in 7.000,00 EUR </w:t>
      </w:r>
      <w:r w:rsidR="0032404C">
        <w:rPr>
          <w:rFonts w:ascii="Tahoma" w:hAnsi="Tahoma" w:cs="Tahoma"/>
        </w:rPr>
        <w:t>(z besedo</w:t>
      </w:r>
      <w:r w:rsidR="005C0099">
        <w:rPr>
          <w:rFonts w:ascii="Tahoma" w:hAnsi="Tahoma" w:cs="Tahoma"/>
        </w:rPr>
        <w:t>:</w:t>
      </w:r>
      <w:r w:rsidR="0032404C">
        <w:rPr>
          <w:rFonts w:ascii="Tahoma" w:hAnsi="Tahoma" w:cs="Tahoma"/>
        </w:rPr>
        <w:t xml:space="preserve"> sedem tisoč evrov in 00/100) </w:t>
      </w:r>
      <w:r w:rsidR="0032404C" w:rsidRPr="0032404C">
        <w:rPr>
          <w:rFonts w:ascii="Tahoma" w:hAnsi="Tahoma" w:cs="Tahoma"/>
        </w:rPr>
        <w:t>za sklop</w:t>
      </w:r>
      <w:r w:rsidR="0032404C">
        <w:rPr>
          <w:rFonts w:ascii="Tahoma" w:hAnsi="Tahoma" w:cs="Tahoma"/>
        </w:rPr>
        <w:t> </w:t>
      </w:r>
      <w:r w:rsidR="0032404C" w:rsidRPr="0032404C">
        <w:rPr>
          <w:rFonts w:ascii="Tahoma" w:hAnsi="Tahoma" w:cs="Tahoma"/>
        </w:rPr>
        <w:t xml:space="preserve">2 </w:t>
      </w:r>
      <w:r w:rsidRPr="00FF7E5C">
        <w:rPr>
          <w:rFonts w:ascii="Tahoma" w:hAnsi="Tahoma" w:cs="Tahoma"/>
        </w:rPr>
        <w:t>(v nadaljevanju tudi: finančno zavarovanje za dobr</w:t>
      </w:r>
      <w:r w:rsidR="0032404C">
        <w:rPr>
          <w:rFonts w:ascii="Tahoma" w:hAnsi="Tahoma" w:cs="Tahoma"/>
        </w:rPr>
        <w:t>o</w:t>
      </w:r>
      <w:r w:rsidRPr="00FF7E5C">
        <w:rPr>
          <w:rFonts w:ascii="Tahoma" w:hAnsi="Tahoma" w:cs="Tahoma"/>
        </w:rPr>
        <w:t xml:space="preserve"> izvedb</w:t>
      </w:r>
      <w:r w:rsidR="0032404C">
        <w:rPr>
          <w:rFonts w:ascii="Tahoma" w:hAnsi="Tahoma" w:cs="Tahoma"/>
        </w:rPr>
        <w:t>o</w:t>
      </w:r>
      <w:r w:rsidRPr="00FF7E5C">
        <w:rPr>
          <w:rFonts w:ascii="Tahoma" w:hAnsi="Tahoma" w:cs="Tahoma"/>
        </w:rPr>
        <w:t xml:space="preserve"> obveznosti iz okvirnega sporazuma) z dobo veljavnosti okvirnega sporazuma in še trideset (30) koledarskih dni po izteku veljavnosti okvirnega sporazuma. </w:t>
      </w:r>
    </w:p>
    <w:p w14:paraId="0E05BFFD" w14:textId="77777777" w:rsidR="00C42CFD" w:rsidRPr="00FF7E5C" w:rsidRDefault="00C42CFD" w:rsidP="00C42CFD">
      <w:pPr>
        <w:jc w:val="both"/>
        <w:rPr>
          <w:rFonts w:ascii="Tahoma" w:hAnsi="Tahoma" w:cs="Tahoma"/>
        </w:rPr>
      </w:pPr>
    </w:p>
    <w:p w14:paraId="0DA2F513" w14:textId="77777777" w:rsidR="00C42CFD" w:rsidRPr="00FF7E5C" w:rsidRDefault="00C42CFD" w:rsidP="00C42CFD">
      <w:pPr>
        <w:jc w:val="both"/>
        <w:rPr>
          <w:rFonts w:ascii="Tahoma" w:hAnsi="Tahoma" w:cs="Tahoma"/>
        </w:rPr>
      </w:pPr>
      <w:r w:rsidRPr="00FF7E5C">
        <w:rPr>
          <w:rFonts w:ascii="Tahoma" w:hAnsi="Tahoma" w:cs="Tahoma"/>
        </w:rPr>
        <w:t>V kolikor prodajalec ob sklenitvi okvirnega sporazuma oz. najkasneje v roku petih (5) dni po sklenitvi  ne bo predložil kupcu finančnega zavarovanja iz prvega odstavka tega člena okvirnega sporazuma, se šteje, da ta okvirni sporazum ni bil nikoli sklenjen. V tem primeru bo kupec Državni revizijski komisiji predlagal, da uvede postopek o prekršku iz 4. točke prvega odstavka 112. člena ZJN-3.</w:t>
      </w:r>
    </w:p>
    <w:p w14:paraId="3FA09B2A" w14:textId="77777777" w:rsidR="00C42CFD" w:rsidRPr="00FF7E5C" w:rsidRDefault="00C42CFD" w:rsidP="00C42CFD">
      <w:pPr>
        <w:jc w:val="both"/>
        <w:rPr>
          <w:rFonts w:ascii="Tahoma" w:hAnsi="Tahoma" w:cs="Tahoma"/>
        </w:rPr>
      </w:pPr>
    </w:p>
    <w:p w14:paraId="0F6D7C1E" w14:textId="77777777" w:rsidR="00C42CFD" w:rsidRPr="00FF7E5C" w:rsidRDefault="00C42CFD" w:rsidP="002B0A14">
      <w:pPr>
        <w:numPr>
          <w:ilvl w:val="1"/>
          <w:numId w:val="43"/>
        </w:numPr>
        <w:jc w:val="center"/>
        <w:rPr>
          <w:rFonts w:ascii="Tahoma" w:hAnsi="Tahoma" w:cs="Tahoma"/>
        </w:rPr>
      </w:pPr>
      <w:r w:rsidRPr="00FF7E5C">
        <w:rPr>
          <w:rFonts w:ascii="Tahoma" w:hAnsi="Tahoma" w:cs="Tahoma"/>
        </w:rPr>
        <w:t>člen</w:t>
      </w:r>
    </w:p>
    <w:p w14:paraId="763F46EA" w14:textId="77777777" w:rsidR="00C42CFD" w:rsidRPr="00FF7E5C" w:rsidRDefault="00C42CFD" w:rsidP="00C42CFD">
      <w:pPr>
        <w:jc w:val="both"/>
        <w:rPr>
          <w:rFonts w:ascii="Tahoma" w:hAnsi="Tahoma" w:cs="Tahoma"/>
        </w:rPr>
      </w:pPr>
    </w:p>
    <w:p w14:paraId="74906BCD" w14:textId="437629F3" w:rsidR="00C42CFD" w:rsidRPr="00FF7E5C" w:rsidRDefault="00C42CFD" w:rsidP="00C42CFD">
      <w:pPr>
        <w:jc w:val="both"/>
        <w:rPr>
          <w:rFonts w:ascii="Tahoma" w:hAnsi="Tahoma" w:cs="Tahoma"/>
        </w:rPr>
      </w:pPr>
      <w:r w:rsidRPr="00FF7E5C">
        <w:rPr>
          <w:rFonts w:ascii="Tahoma" w:hAnsi="Tahoma" w:cs="Tahoma"/>
        </w:rPr>
        <w:t>V kolikor prodajalec ne izpolnjuje svojih obveznosti iz okvirnega sporazuma, lahko kupec unovči finančno zavarovanje</w:t>
      </w:r>
      <w:r w:rsidRPr="0066068D">
        <w:rPr>
          <w:rFonts w:ascii="Tahoma" w:hAnsi="Tahoma" w:cs="Tahoma"/>
        </w:rPr>
        <w:t xml:space="preserve"> za dobr</w:t>
      </w:r>
      <w:r w:rsidR="0032404C">
        <w:rPr>
          <w:rFonts w:ascii="Tahoma" w:hAnsi="Tahoma" w:cs="Tahoma"/>
        </w:rPr>
        <w:t>o</w:t>
      </w:r>
      <w:r w:rsidRPr="0066068D">
        <w:rPr>
          <w:rFonts w:ascii="Tahoma" w:hAnsi="Tahoma" w:cs="Tahoma"/>
        </w:rPr>
        <w:t xml:space="preserve"> izvedb</w:t>
      </w:r>
      <w:r w:rsidR="0032404C">
        <w:rPr>
          <w:rFonts w:ascii="Tahoma" w:hAnsi="Tahoma" w:cs="Tahoma"/>
        </w:rPr>
        <w:t>o</w:t>
      </w:r>
      <w:r w:rsidRPr="0066068D">
        <w:rPr>
          <w:rFonts w:ascii="Tahoma" w:hAnsi="Tahoma" w:cs="Tahoma"/>
        </w:rPr>
        <w:t xml:space="preserve"> obveznosti iz okvirnega sporazuma</w:t>
      </w:r>
      <w:r w:rsidRPr="00FF7E5C">
        <w:rPr>
          <w:rFonts w:ascii="Tahoma" w:hAnsi="Tahoma" w:cs="Tahoma"/>
        </w:rPr>
        <w:t xml:space="preserve"> in od okvirnega sporazuma odstopi brez kakršnekoli obveznosti do prodajalca. Kupec bo pred unovčenjem finančnega zavarovanja</w:t>
      </w:r>
      <w:r w:rsidRPr="0066068D">
        <w:rPr>
          <w:rFonts w:ascii="Tahoma" w:hAnsi="Tahoma" w:cs="Tahoma"/>
        </w:rPr>
        <w:t xml:space="preserve"> za dobr</w:t>
      </w:r>
      <w:r w:rsidR="0032404C">
        <w:rPr>
          <w:rFonts w:ascii="Tahoma" w:hAnsi="Tahoma" w:cs="Tahoma"/>
        </w:rPr>
        <w:t>o</w:t>
      </w:r>
      <w:r w:rsidRPr="0066068D">
        <w:rPr>
          <w:rFonts w:ascii="Tahoma" w:hAnsi="Tahoma" w:cs="Tahoma"/>
        </w:rPr>
        <w:t xml:space="preserve"> izvedb</w:t>
      </w:r>
      <w:r w:rsidR="0032404C">
        <w:rPr>
          <w:rFonts w:ascii="Tahoma" w:hAnsi="Tahoma" w:cs="Tahoma"/>
        </w:rPr>
        <w:t>o</w:t>
      </w:r>
      <w:r w:rsidRPr="0066068D">
        <w:rPr>
          <w:rFonts w:ascii="Tahoma" w:hAnsi="Tahoma" w:cs="Tahoma"/>
        </w:rPr>
        <w:t xml:space="preserve"> obveznosti iz okvirnega sporazuma</w:t>
      </w:r>
      <w:r w:rsidRPr="00FF7E5C">
        <w:rPr>
          <w:rFonts w:ascii="Tahoma" w:hAnsi="Tahoma" w:cs="Tahoma"/>
        </w:rPr>
        <w:t xml:space="preserve"> prodajalca pisno pozval k izpolnitvi obveznosti iz okvirnega sporazuma in mu določil rok za izpolnitev. </w:t>
      </w:r>
    </w:p>
    <w:p w14:paraId="63848DC8" w14:textId="77777777" w:rsidR="00C42CFD" w:rsidRPr="00FF7E5C" w:rsidRDefault="00C42CFD" w:rsidP="00C42CFD">
      <w:pPr>
        <w:jc w:val="both"/>
        <w:rPr>
          <w:rFonts w:ascii="Tahoma" w:hAnsi="Tahoma" w:cs="Tahoma"/>
        </w:rPr>
      </w:pPr>
    </w:p>
    <w:p w14:paraId="6F402AAA" w14:textId="77777777" w:rsidR="00C42CFD" w:rsidRPr="00FF7E5C" w:rsidRDefault="00C42CFD" w:rsidP="002B0A14">
      <w:pPr>
        <w:numPr>
          <w:ilvl w:val="1"/>
          <w:numId w:val="43"/>
        </w:numPr>
        <w:jc w:val="center"/>
        <w:rPr>
          <w:rFonts w:ascii="Tahoma" w:hAnsi="Tahoma" w:cs="Tahoma"/>
        </w:rPr>
      </w:pPr>
      <w:r w:rsidRPr="00FF7E5C">
        <w:rPr>
          <w:rFonts w:ascii="Tahoma" w:hAnsi="Tahoma" w:cs="Tahoma"/>
        </w:rPr>
        <w:t>člen</w:t>
      </w:r>
    </w:p>
    <w:p w14:paraId="0BB1A303" w14:textId="77777777" w:rsidR="00C42CFD" w:rsidRPr="00FF7E5C" w:rsidRDefault="00C42CFD" w:rsidP="00C42CFD">
      <w:pPr>
        <w:tabs>
          <w:tab w:val="left" w:pos="567"/>
          <w:tab w:val="left" w:pos="1702"/>
        </w:tabs>
        <w:jc w:val="both"/>
        <w:rPr>
          <w:rFonts w:ascii="Tahoma" w:hAnsi="Tahoma" w:cs="Tahoma"/>
          <w:b/>
        </w:rPr>
      </w:pPr>
    </w:p>
    <w:p w14:paraId="38C76941" w14:textId="42DB48D3" w:rsidR="00C42CFD" w:rsidRPr="00FF7E5C" w:rsidRDefault="00C42CFD" w:rsidP="00C42CFD">
      <w:pPr>
        <w:jc w:val="both"/>
        <w:rPr>
          <w:rFonts w:ascii="Tahoma" w:hAnsi="Tahoma" w:cs="Tahoma"/>
        </w:rPr>
      </w:pPr>
      <w:r w:rsidRPr="00FF7E5C">
        <w:rPr>
          <w:rFonts w:ascii="Tahoma" w:hAnsi="Tahoma" w:cs="Tahoma"/>
        </w:rPr>
        <w:t xml:space="preserve">Unovčenje finančnega zavarovanja </w:t>
      </w:r>
      <w:r w:rsidRPr="0066068D">
        <w:rPr>
          <w:rFonts w:ascii="Tahoma" w:hAnsi="Tahoma" w:cs="Tahoma"/>
        </w:rPr>
        <w:t xml:space="preserve">za zavarovanje dobre izvedbe obveznosti iz okvirnega sporazuma </w:t>
      </w:r>
      <w:r w:rsidRPr="00FF7E5C">
        <w:rPr>
          <w:rFonts w:ascii="Tahoma" w:hAnsi="Tahoma" w:cs="Tahoma"/>
        </w:rPr>
        <w:t>ne odvezuje prodajalca od njegove obveznosti, povrniti kupcu škodo v višini zneska razlike med višino dejanske škode, ki jo je kupec zaradi neizpolnjevanja obveznosti iz okvirnega sporazuma prodajalca utrpel</w:t>
      </w:r>
      <w:r w:rsidR="0032404C">
        <w:rPr>
          <w:rFonts w:ascii="Tahoma" w:hAnsi="Tahoma" w:cs="Tahoma"/>
        </w:rPr>
        <w:t>,</w:t>
      </w:r>
      <w:r w:rsidRPr="00FF7E5C">
        <w:rPr>
          <w:rFonts w:ascii="Tahoma" w:hAnsi="Tahoma" w:cs="Tahoma"/>
        </w:rPr>
        <w:t xml:space="preserve"> in zneskom iz unovčenega finančnega zavarovanja.</w:t>
      </w:r>
    </w:p>
    <w:p w14:paraId="718897AA" w14:textId="0CBC416F" w:rsidR="00C42CFD" w:rsidRDefault="00C42CFD" w:rsidP="00C42CFD">
      <w:pPr>
        <w:jc w:val="both"/>
        <w:rPr>
          <w:rFonts w:ascii="Tahoma" w:hAnsi="Tahoma" w:cs="Tahoma"/>
        </w:rPr>
      </w:pPr>
    </w:p>
    <w:p w14:paraId="2D26F739" w14:textId="77777777" w:rsidR="00C42CFD" w:rsidRPr="00FF7E5C" w:rsidRDefault="00C42CFD" w:rsidP="00C42CFD">
      <w:pPr>
        <w:jc w:val="both"/>
        <w:rPr>
          <w:rFonts w:ascii="Tahoma" w:hAnsi="Tahoma" w:cs="Tahoma"/>
        </w:rPr>
      </w:pPr>
    </w:p>
    <w:p w14:paraId="202F3711" w14:textId="7E59B671" w:rsidR="00C42CFD" w:rsidRPr="00FF7E5C" w:rsidRDefault="003900DD" w:rsidP="002B0A14">
      <w:pPr>
        <w:numPr>
          <w:ilvl w:val="0"/>
          <w:numId w:val="25"/>
        </w:numPr>
        <w:tabs>
          <w:tab w:val="left" w:pos="851"/>
          <w:tab w:val="left" w:pos="1702"/>
        </w:tabs>
        <w:ind w:hanging="1440"/>
        <w:jc w:val="both"/>
        <w:rPr>
          <w:rFonts w:ascii="Tahoma" w:hAnsi="Tahoma" w:cs="Tahoma"/>
          <w:b/>
        </w:rPr>
      </w:pPr>
      <w:r>
        <w:rPr>
          <w:rFonts w:ascii="Tahoma" w:hAnsi="Tahoma" w:cs="Tahoma"/>
          <w:b/>
        </w:rPr>
        <w:t xml:space="preserve">POGODBENA </w:t>
      </w:r>
      <w:r w:rsidR="00C42CFD" w:rsidRPr="00FF7E5C">
        <w:rPr>
          <w:rFonts w:ascii="Tahoma" w:hAnsi="Tahoma" w:cs="Tahoma"/>
          <w:b/>
        </w:rPr>
        <w:t xml:space="preserve">KAZEN </w:t>
      </w:r>
    </w:p>
    <w:p w14:paraId="4E6046A4" w14:textId="77777777" w:rsidR="00C42CFD" w:rsidRPr="00FF7E5C" w:rsidRDefault="00C42CFD" w:rsidP="00C42CFD">
      <w:pPr>
        <w:tabs>
          <w:tab w:val="left" w:pos="567"/>
          <w:tab w:val="left" w:pos="1702"/>
        </w:tabs>
        <w:jc w:val="both"/>
        <w:rPr>
          <w:rFonts w:ascii="Tahoma" w:hAnsi="Tahoma" w:cs="Tahoma"/>
          <w:b/>
        </w:rPr>
      </w:pPr>
    </w:p>
    <w:p w14:paraId="5E82D5A5" w14:textId="77777777" w:rsidR="00C42CFD" w:rsidRPr="00FF7E5C" w:rsidRDefault="00C42CFD" w:rsidP="002B0A14">
      <w:pPr>
        <w:numPr>
          <w:ilvl w:val="1"/>
          <w:numId w:val="43"/>
        </w:numPr>
        <w:jc w:val="center"/>
        <w:rPr>
          <w:rFonts w:ascii="Tahoma" w:hAnsi="Tahoma" w:cs="Tahoma"/>
        </w:rPr>
      </w:pPr>
      <w:r w:rsidRPr="00FF7E5C">
        <w:rPr>
          <w:rFonts w:ascii="Tahoma" w:hAnsi="Tahoma" w:cs="Tahoma"/>
        </w:rPr>
        <w:t>člen</w:t>
      </w:r>
    </w:p>
    <w:p w14:paraId="5C4B1380" w14:textId="77777777" w:rsidR="00C42CFD" w:rsidRPr="00FF7E5C" w:rsidRDefault="00C42CFD" w:rsidP="00C42CFD">
      <w:pPr>
        <w:tabs>
          <w:tab w:val="left" w:pos="567"/>
          <w:tab w:val="left" w:pos="1702"/>
        </w:tabs>
        <w:jc w:val="both"/>
        <w:rPr>
          <w:rFonts w:ascii="Tahoma" w:hAnsi="Tahoma" w:cs="Tahoma"/>
          <w:b/>
        </w:rPr>
      </w:pPr>
    </w:p>
    <w:p w14:paraId="4737F94E" w14:textId="4FC66426" w:rsidR="00C42CFD" w:rsidRPr="00FF7E5C" w:rsidRDefault="00C42CFD" w:rsidP="00C42CFD">
      <w:pPr>
        <w:jc w:val="both"/>
        <w:rPr>
          <w:rFonts w:ascii="Tahoma" w:hAnsi="Tahoma" w:cs="Tahoma"/>
          <w:lang w:eastAsia="ar-SA"/>
        </w:rPr>
      </w:pPr>
      <w:r w:rsidRPr="00FF7E5C">
        <w:rPr>
          <w:rFonts w:ascii="Tahoma" w:hAnsi="Tahoma" w:cs="Tahoma"/>
          <w:lang w:eastAsia="ar-SA"/>
        </w:rPr>
        <w:t xml:space="preserve">V primeru, da pride do zamude dobavnega roka </w:t>
      </w:r>
      <w:r w:rsidR="00580890">
        <w:rPr>
          <w:rFonts w:ascii="Tahoma" w:hAnsi="Tahoma" w:cs="Tahoma"/>
          <w:lang w:eastAsia="ar-SA"/>
        </w:rPr>
        <w:t xml:space="preserve">oziroma roka za rešitev reklamacije </w:t>
      </w:r>
      <w:r w:rsidRPr="00FF7E5C">
        <w:rPr>
          <w:rFonts w:ascii="Tahoma" w:hAnsi="Tahoma" w:cs="Tahoma"/>
          <w:lang w:eastAsia="ar-SA"/>
        </w:rPr>
        <w:t xml:space="preserve">in zamuda ni posledica višje sile, kot je zapisano v 11. členu tega okvirnega sporazuma, je dogovorjena </w:t>
      </w:r>
      <w:r w:rsidR="003900DD">
        <w:rPr>
          <w:rFonts w:ascii="Tahoma" w:hAnsi="Tahoma" w:cs="Tahoma"/>
          <w:lang w:eastAsia="ar-SA"/>
        </w:rPr>
        <w:t xml:space="preserve">pogodbena </w:t>
      </w:r>
      <w:r w:rsidRPr="00FF7E5C">
        <w:rPr>
          <w:rFonts w:ascii="Tahoma" w:hAnsi="Tahoma" w:cs="Tahoma"/>
          <w:lang w:eastAsia="ar-SA"/>
        </w:rPr>
        <w:t xml:space="preserve">kazen v višini </w:t>
      </w:r>
      <w:r w:rsidRPr="00FF7E5C">
        <w:rPr>
          <w:rFonts w:ascii="Tahoma" w:hAnsi="Tahoma" w:cs="Tahoma"/>
          <w:lang w:eastAsia="ar-SA"/>
        </w:rPr>
        <w:lastRenderedPageBreak/>
        <w:t>3</w:t>
      </w:r>
      <w:r w:rsidR="00D103EC">
        <w:rPr>
          <w:rFonts w:ascii="Tahoma" w:hAnsi="Tahoma" w:cs="Tahoma"/>
          <w:lang w:eastAsia="ar-SA"/>
        </w:rPr>
        <w:t> </w:t>
      </w:r>
      <w:r w:rsidRPr="00FF7E5C">
        <w:rPr>
          <w:rFonts w:ascii="Tahoma" w:hAnsi="Tahoma" w:cs="Tahoma"/>
          <w:lang w:eastAsia="ar-SA"/>
        </w:rPr>
        <w:t xml:space="preserve">% (treh odstotkov) vrednosti </w:t>
      </w:r>
      <w:r w:rsidR="00C515A4" w:rsidRPr="00C515A4">
        <w:rPr>
          <w:rFonts w:ascii="Tahoma" w:hAnsi="Tahoma" w:cs="Tahoma"/>
          <w:lang w:eastAsia="ar-SA"/>
        </w:rPr>
        <w:t xml:space="preserve">posameznega naročila </w:t>
      </w:r>
      <w:r w:rsidRPr="00FF7E5C">
        <w:rPr>
          <w:rFonts w:ascii="Tahoma" w:hAnsi="Tahoma" w:cs="Tahoma"/>
          <w:lang w:eastAsia="ar-SA"/>
        </w:rPr>
        <w:t xml:space="preserve">brez DDV za vsak dan zamude, pri čemer sme </w:t>
      </w:r>
      <w:r w:rsidR="003900DD">
        <w:rPr>
          <w:rFonts w:ascii="Tahoma" w:hAnsi="Tahoma" w:cs="Tahoma"/>
          <w:lang w:eastAsia="ar-SA"/>
        </w:rPr>
        <w:t xml:space="preserve">pogodbena </w:t>
      </w:r>
      <w:r w:rsidRPr="00FF7E5C">
        <w:rPr>
          <w:rFonts w:ascii="Tahoma" w:hAnsi="Tahoma" w:cs="Tahoma"/>
          <w:lang w:eastAsia="ar-SA"/>
        </w:rPr>
        <w:t>kazen</w:t>
      </w:r>
      <w:r w:rsidR="00C515A4">
        <w:rPr>
          <w:rFonts w:ascii="Tahoma" w:hAnsi="Tahoma" w:cs="Tahoma"/>
          <w:lang w:eastAsia="ar-SA"/>
        </w:rPr>
        <w:t xml:space="preserve"> za posamezno naročilo</w:t>
      </w:r>
      <w:r w:rsidRPr="00FF7E5C">
        <w:rPr>
          <w:rFonts w:ascii="Tahoma" w:hAnsi="Tahoma" w:cs="Tahoma"/>
          <w:lang w:eastAsia="ar-SA"/>
        </w:rPr>
        <w:t xml:space="preserve"> znašati največ 20 % (dvajset odstotkov) vrednosti </w:t>
      </w:r>
      <w:r w:rsidR="00C515A4">
        <w:rPr>
          <w:rFonts w:ascii="Tahoma" w:hAnsi="Tahoma" w:cs="Tahoma"/>
          <w:lang w:eastAsia="ar-SA"/>
        </w:rPr>
        <w:t>posameznega naročila</w:t>
      </w:r>
      <w:r w:rsidRPr="00FF7E5C">
        <w:rPr>
          <w:rFonts w:ascii="Tahoma" w:hAnsi="Tahoma" w:cs="Tahoma"/>
          <w:lang w:eastAsia="ar-SA"/>
        </w:rPr>
        <w:t xml:space="preserve"> brez DDV. </w:t>
      </w:r>
    </w:p>
    <w:p w14:paraId="4963FD14" w14:textId="77777777" w:rsidR="00C42CFD" w:rsidRPr="00FF7E5C" w:rsidRDefault="00C42CFD" w:rsidP="00C42CFD">
      <w:pPr>
        <w:jc w:val="both"/>
        <w:rPr>
          <w:rFonts w:ascii="Tahoma" w:hAnsi="Tahoma" w:cs="Tahoma"/>
          <w:lang w:eastAsia="ar-SA"/>
        </w:rPr>
      </w:pPr>
    </w:p>
    <w:p w14:paraId="1BF0B6A5" w14:textId="27D75475" w:rsidR="00C42CFD" w:rsidRDefault="00C42CFD" w:rsidP="00C42CFD">
      <w:pPr>
        <w:tabs>
          <w:tab w:val="left" w:pos="567"/>
          <w:tab w:val="left" w:pos="1418"/>
          <w:tab w:val="left" w:pos="1702"/>
        </w:tabs>
        <w:jc w:val="both"/>
        <w:rPr>
          <w:rFonts w:ascii="Tahoma" w:hAnsi="Tahoma" w:cs="Tahoma"/>
        </w:rPr>
      </w:pPr>
      <w:r w:rsidRPr="00FF7E5C">
        <w:rPr>
          <w:rFonts w:ascii="Tahoma" w:hAnsi="Tahoma" w:cs="Tahoma"/>
        </w:rPr>
        <w:t xml:space="preserve">V kolikor </w:t>
      </w:r>
      <w:r w:rsidR="003900DD">
        <w:rPr>
          <w:rFonts w:ascii="Tahoma" w:hAnsi="Tahoma" w:cs="Tahoma"/>
        </w:rPr>
        <w:t xml:space="preserve">pogodbena </w:t>
      </w:r>
      <w:r w:rsidRPr="00FF7E5C">
        <w:rPr>
          <w:rFonts w:ascii="Tahoma" w:hAnsi="Tahoma" w:cs="Tahoma"/>
        </w:rPr>
        <w:t xml:space="preserve">kazen za posamezno naročilo </w:t>
      </w:r>
      <w:r w:rsidR="00C515A4">
        <w:rPr>
          <w:rFonts w:ascii="Tahoma" w:hAnsi="Tahoma" w:cs="Tahoma"/>
        </w:rPr>
        <w:t>do</w:t>
      </w:r>
      <w:r w:rsidR="00C515A4" w:rsidRPr="00FF7E5C">
        <w:rPr>
          <w:rFonts w:ascii="Tahoma" w:hAnsi="Tahoma" w:cs="Tahoma"/>
        </w:rPr>
        <w:t xml:space="preserve">seže </w:t>
      </w:r>
      <w:r w:rsidRPr="00FF7E5C">
        <w:rPr>
          <w:rFonts w:ascii="Tahoma" w:hAnsi="Tahoma" w:cs="Tahoma"/>
        </w:rPr>
        <w:t xml:space="preserve">20 % (dvajset odstotkov) vrednosti </w:t>
      </w:r>
      <w:r w:rsidR="00C515A4">
        <w:rPr>
          <w:rFonts w:ascii="Tahoma" w:hAnsi="Tahoma" w:cs="Tahoma"/>
        </w:rPr>
        <w:t>posameznega naročila</w:t>
      </w:r>
      <w:r w:rsidRPr="00FF7E5C">
        <w:rPr>
          <w:rFonts w:ascii="Tahoma" w:hAnsi="Tahoma" w:cs="Tahoma"/>
        </w:rPr>
        <w:t xml:space="preserve"> brez DDV ali skupen znesek vseh </w:t>
      </w:r>
      <w:r w:rsidR="00C515A4">
        <w:rPr>
          <w:rFonts w:ascii="Tahoma" w:hAnsi="Tahoma" w:cs="Tahoma"/>
        </w:rPr>
        <w:t xml:space="preserve">pogodbenih </w:t>
      </w:r>
      <w:r w:rsidRPr="00FF7E5C">
        <w:rPr>
          <w:rFonts w:ascii="Tahoma" w:hAnsi="Tahoma" w:cs="Tahoma"/>
        </w:rPr>
        <w:t xml:space="preserve">kazni zaradi zamude pri vseh dobavah prodajalca, preseže višino 20 % (dvajset odstotkov) zneska, navedenega na </w:t>
      </w:r>
      <w:r>
        <w:rPr>
          <w:rFonts w:ascii="Tahoma" w:hAnsi="Tahoma" w:cs="Tahoma"/>
        </w:rPr>
        <w:t>finančnem zavarovanju</w:t>
      </w:r>
      <w:r w:rsidRPr="00FF7E5C">
        <w:rPr>
          <w:rFonts w:ascii="Tahoma" w:hAnsi="Tahoma" w:cs="Tahoma"/>
        </w:rPr>
        <w:t xml:space="preserve"> za dobr</w:t>
      </w:r>
      <w:r w:rsidR="00C515A4">
        <w:rPr>
          <w:rFonts w:ascii="Tahoma" w:hAnsi="Tahoma" w:cs="Tahoma"/>
        </w:rPr>
        <w:t>o</w:t>
      </w:r>
      <w:r w:rsidRPr="00FF7E5C">
        <w:rPr>
          <w:rFonts w:ascii="Tahoma" w:hAnsi="Tahoma" w:cs="Tahoma"/>
        </w:rPr>
        <w:t xml:space="preserve"> izvedb</w:t>
      </w:r>
      <w:r w:rsidR="00C515A4">
        <w:rPr>
          <w:rFonts w:ascii="Tahoma" w:hAnsi="Tahoma" w:cs="Tahoma"/>
        </w:rPr>
        <w:t>o</w:t>
      </w:r>
      <w:r w:rsidRPr="00FF7E5C">
        <w:rPr>
          <w:rFonts w:ascii="Tahoma" w:hAnsi="Tahoma" w:cs="Tahoma"/>
        </w:rPr>
        <w:t xml:space="preserve"> obveznosti iz okvirnega sporazuma, lahko kupec unovči </w:t>
      </w:r>
      <w:r>
        <w:rPr>
          <w:rFonts w:ascii="Tahoma" w:hAnsi="Tahoma" w:cs="Tahoma"/>
        </w:rPr>
        <w:t>finančno zavarovanje</w:t>
      </w:r>
      <w:r w:rsidRPr="00FF7E5C">
        <w:rPr>
          <w:rFonts w:ascii="Tahoma" w:hAnsi="Tahoma" w:cs="Tahoma"/>
        </w:rPr>
        <w:t xml:space="preserve"> za dobr</w:t>
      </w:r>
      <w:r w:rsidR="00C515A4">
        <w:rPr>
          <w:rFonts w:ascii="Tahoma" w:hAnsi="Tahoma" w:cs="Tahoma"/>
        </w:rPr>
        <w:t>o</w:t>
      </w:r>
      <w:r w:rsidRPr="00FF7E5C">
        <w:rPr>
          <w:rFonts w:ascii="Tahoma" w:hAnsi="Tahoma" w:cs="Tahoma"/>
        </w:rPr>
        <w:t xml:space="preserve"> izvedb</w:t>
      </w:r>
      <w:r w:rsidR="00C515A4">
        <w:rPr>
          <w:rFonts w:ascii="Tahoma" w:hAnsi="Tahoma" w:cs="Tahoma"/>
        </w:rPr>
        <w:t>o</w:t>
      </w:r>
      <w:r w:rsidRPr="00FF7E5C">
        <w:rPr>
          <w:rFonts w:ascii="Tahoma" w:hAnsi="Tahoma" w:cs="Tahoma"/>
        </w:rPr>
        <w:t xml:space="preserve"> obveznosti iz okvirnega sporazuma in od tega sporazuma odstopi, brez kakršnekoli obveznosti do prodajalca. </w:t>
      </w:r>
    </w:p>
    <w:p w14:paraId="1E4CAC57" w14:textId="7E7C45AA" w:rsidR="00C06255" w:rsidRDefault="00C06255" w:rsidP="00C42CFD">
      <w:pPr>
        <w:tabs>
          <w:tab w:val="left" w:pos="567"/>
          <w:tab w:val="left" w:pos="1418"/>
          <w:tab w:val="left" w:pos="1702"/>
        </w:tabs>
        <w:jc w:val="both"/>
        <w:rPr>
          <w:rFonts w:ascii="Tahoma" w:hAnsi="Tahoma" w:cs="Tahoma"/>
        </w:rPr>
      </w:pPr>
    </w:p>
    <w:p w14:paraId="39F09114" w14:textId="77777777" w:rsidR="00C06255" w:rsidRPr="00012736" w:rsidRDefault="00C06255" w:rsidP="00C06255">
      <w:pPr>
        <w:pStyle w:val="Brezrazmikov"/>
        <w:jc w:val="both"/>
        <w:rPr>
          <w:rFonts w:ascii="Tahoma" w:hAnsi="Tahoma" w:cs="Tahoma"/>
          <w:sz w:val="20"/>
          <w:szCs w:val="20"/>
        </w:rPr>
      </w:pPr>
      <w:r w:rsidRPr="00012736">
        <w:rPr>
          <w:rFonts w:ascii="Tahoma" w:hAnsi="Tahoma" w:cs="Tahoma"/>
          <w:sz w:val="20"/>
          <w:szCs w:val="20"/>
        </w:rPr>
        <w:t>Za uveljavljanje dogovorjene kazni iz okvirnega sporazuma bo naročnik izvajalcu izstavil račun s plačilnim rokom osem (8) koledarskih dni od dneva izstavitve računa. V primeru zamude pri plačilu računa, je izvajalec dolžan naročniku plačati zakonske zamudne obresti.</w:t>
      </w:r>
    </w:p>
    <w:p w14:paraId="00899694" w14:textId="77777777" w:rsidR="00C06255" w:rsidRPr="00FF7E5C" w:rsidRDefault="00C06255" w:rsidP="00C42CFD">
      <w:pPr>
        <w:tabs>
          <w:tab w:val="left" w:pos="567"/>
          <w:tab w:val="left" w:pos="1418"/>
          <w:tab w:val="left" w:pos="1702"/>
        </w:tabs>
        <w:jc w:val="both"/>
        <w:rPr>
          <w:rFonts w:ascii="Tahoma" w:hAnsi="Tahoma" w:cs="Tahoma"/>
        </w:rPr>
      </w:pPr>
    </w:p>
    <w:p w14:paraId="7C9B8B44" w14:textId="77777777" w:rsidR="00C42CFD" w:rsidRPr="00FF7E5C" w:rsidRDefault="00C42CFD" w:rsidP="00C42CFD">
      <w:pPr>
        <w:jc w:val="both"/>
        <w:rPr>
          <w:rFonts w:ascii="Tahoma" w:hAnsi="Tahoma" w:cs="Tahoma"/>
          <w:lang w:eastAsia="ar-SA"/>
        </w:rPr>
      </w:pPr>
    </w:p>
    <w:p w14:paraId="763A99CC" w14:textId="77777777" w:rsidR="00C42CFD" w:rsidRPr="00FF7E5C" w:rsidRDefault="00C42CFD" w:rsidP="002B0A14">
      <w:pPr>
        <w:numPr>
          <w:ilvl w:val="1"/>
          <w:numId w:val="43"/>
        </w:numPr>
        <w:jc w:val="center"/>
        <w:rPr>
          <w:rFonts w:ascii="Tahoma" w:hAnsi="Tahoma" w:cs="Tahoma"/>
        </w:rPr>
      </w:pPr>
      <w:r w:rsidRPr="00FF7E5C">
        <w:rPr>
          <w:rFonts w:ascii="Tahoma" w:hAnsi="Tahoma" w:cs="Tahoma"/>
        </w:rPr>
        <w:t>člen</w:t>
      </w:r>
    </w:p>
    <w:p w14:paraId="412B2F1B" w14:textId="77777777" w:rsidR="00C42CFD" w:rsidRPr="00FF7E5C" w:rsidRDefault="00C42CFD" w:rsidP="00C42CFD">
      <w:pPr>
        <w:tabs>
          <w:tab w:val="left" w:pos="567"/>
        </w:tabs>
        <w:ind w:right="-2"/>
        <w:jc w:val="both"/>
        <w:rPr>
          <w:rFonts w:ascii="Tahoma" w:hAnsi="Tahoma" w:cs="Tahoma"/>
          <w:lang w:val="x-none"/>
        </w:rPr>
      </w:pPr>
    </w:p>
    <w:p w14:paraId="30BAEC5C" w14:textId="603E23C2" w:rsidR="00C42CFD" w:rsidRPr="00FF7E5C" w:rsidRDefault="00C42CFD" w:rsidP="00C42CFD">
      <w:pPr>
        <w:keepNext/>
        <w:keepLines/>
        <w:jc w:val="both"/>
        <w:rPr>
          <w:rFonts w:ascii="Tahoma" w:eastAsia="Frutiger" w:hAnsi="Tahoma" w:cs="Tahoma"/>
        </w:rPr>
      </w:pPr>
      <w:r w:rsidRPr="00FF7E5C">
        <w:rPr>
          <w:rFonts w:ascii="Tahoma" w:hAnsi="Tahoma" w:cs="Tahoma"/>
        </w:rPr>
        <w:t xml:space="preserve">Kupec ne more zahtevati </w:t>
      </w:r>
      <w:r w:rsidR="00ED0331">
        <w:rPr>
          <w:rFonts w:ascii="Tahoma" w:hAnsi="Tahoma" w:cs="Tahoma"/>
        </w:rPr>
        <w:t>pogodbene</w:t>
      </w:r>
      <w:r w:rsidR="003900DD">
        <w:rPr>
          <w:rFonts w:ascii="Tahoma" w:hAnsi="Tahoma" w:cs="Tahoma"/>
        </w:rPr>
        <w:t xml:space="preserve"> </w:t>
      </w:r>
      <w:r w:rsidRPr="00FF7E5C">
        <w:rPr>
          <w:rFonts w:ascii="Tahoma" w:hAnsi="Tahoma" w:cs="Tahoma"/>
        </w:rPr>
        <w:t xml:space="preserve">kazni zaradi zamude, če je sprejel izpolnitev obveznosti, pa ni nemudoma sporočil prodajalcu, da si pridržuje pravico do </w:t>
      </w:r>
      <w:r w:rsidR="009D59E5">
        <w:rPr>
          <w:rFonts w:ascii="Tahoma" w:hAnsi="Tahoma" w:cs="Tahoma"/>
        </w:rPr>
        <w:t xml:space="preserve">pogodbene </w:t>
      </w:r>
      <w:r w:rsidRPr="00FF7E5C">
        <w:rPr>
          <w:rFonts w:ascii="Tahoma" w:hAnsi="Tahoma" w:cs="Tahoma"/>
        </w:rPr>
        <w:t>kazni</w:t>
      </w:r>
      <w:r w:rsidR="00C515A4">
        <w:rPr>
          <w:rFonts w:ascii="Tahoma" w:hAnsi="Tahoma" w:cs="Tahoma"/>
        </w:rPr>
        <w:t xml:space="preserve"> (</w:t>
      </w:r>
      <w:r w:rsidR="00C515A4" w:rsidRPr="00FF7E5C">
        <w:rPr>
          <w:rFonts w:ascii="Tahoma" w:eastAsia="Frutiger" w:hAnsi="Tahoma" w:cs="Tahoma"/>
        </w:rPr>
        <w:t>peti odstav</w:t>
      </w:r>
      <w:r w:rsidR="00C515A4">
        <w:rPr>
          <w:rFonts w:ascii="Tahoma" w:eastAsia="Frutiger" w:hAnsi="Tahoma" w:cs="Tahoma"/>
        </w:rPr>
        <w:t>ek</w:t>
      </w:r>
      <w:r w:rsidR="00C515A4" w:rsidRPr="00FF7E5C">
        <w:rPr>
          <w:rFonts w:ascii="Tahoma" w:eastAsia="Frutiger" w:hAnsi="Tahoma" w:cs="Tahoma"/>
        </w:rPr>
        <w:t xml:space="preserve"> 251. člena Obligacijskega zakonika</w:t>
      </w:r>
      <w:r w:rsidR="00C515A4">
        <w:rPr>
          <w:rFonts w:ascii="Tahoma" w:eastAsia="Frutiger" w:hAnsi="Tahoma" w:cs="Tahoma"/>
        </w:rPr>
        <w:t>)</w:t>
      </w:r>
      <w:r w:rsidRPr="00FF7E5C">
        <w:rPr>
          <w:rFonts w:ascii="Tahoma" w:hAnsi="Tahoma" w:cs="Tahoma"/>
        </w:rPr>
        <w:t xml:space="preserve">. V primeru, </w:t>
      </w:r>
      <w:r w:rsidRPr="00FF7E5C">
        <w:rPr>
          <w:rFonts w:ascii="Tahoma" w:eastAsia="Frutiger" w:hAnsi="Tahoma" w:cs="Tahoma"/>
        </w:rPr>
        <w:t xml:space="preserve">da bo kupec sprejel izpolnitev obveznosti in zahteval kazen, bo o tem </w:t>
      </w:r>
      <w:bookmarkStart w:id="24" w:name="_Hlk36534742"/>
      <w:r w:rsidRPr="00FF7E5C">
        <w:rPr>
          <w:rFonts w:ascii="Tahoma" w:eastAsia="Frutiger" w:hAnsi="Tahoma" w:cs="Tahoma"/>
        </w:rPr>
        <w:t xml:space="preserve">nemudoma obvestil </w:t>
      </w:r>
      <w:bookmarkEnd w:id="24"/>
      <w:r w:rsidRPr="00FF7E5C">
        <w:rPr>
          <w:rFonts w:ascii="Tahoma" w:eastAsia="Frutiger" w:hAnsi="Tahoma" w:cs="Tahoma"/>
        </w:rPr>
        <w:t>prodajalca.</w:t>
      </w:r>
    </w:p>
    <w:p w14:paraId="0E0A5F30" w14:textId="77777777" w:rsidR="00C42CFD" w:rsidRPr="00FF7E5C" w:rsidRDefault="00C42CFD" w:rsidP="00C42CFD">
      <w:pPr>
        <w:tabs>
          <w:tab w:val="left" w:pos="567"/>
          <w:tab w:val="left" w:pos="1418"/>
          <w:tab w:val="left" w:pos="1702"/>
        </w:tabs>
        <w:jc w:val="both"/>
        <w:rPr>
          <w:rFonts w:ascii="Tahoma" w:hAnsi="Tahoma" w:cs="Tahoma"/>
        </w:rPr>
      </w:pPr>
    </w:p>
    <w:p w14:paraId="3EF27F24" w14:textId="4AEEAE08" w:rsidR="00C42CFD" w:rsidRPr="00FF7E5C" w:rsidRDefault="00C42CFD" w:rsidP="00C42CFD">
      <w:pPr>
        <w:tabs>
          <w:tab w:val="left" w:pos="567"/>
          <w:tab w:val="left" w:pos="1418"/>
          <w:tab w:val="left" w:pos="1702"/>
        </w:tabs>
        <w:jc w:val="both"/>
        <w:rPr>
          <w:rFonts w:ascii="Tahoma" w:hAnsi="Tahoma" w:cs="Tahoma"/>
        </w:rPr>
      </w:pPr>
      <w:r w:rsidRPr="00FF7E5C">
        <w:rPr>
          <w:rFonts w:ascii="Tahoma" w:hAnsi="Tahoma" w:cs="Tahoma"/>
        </w:rPr>
        <w:t xml:space="preserve">Kupec in prodajalec soglašata, da pravica zaračunati </w:t>
      </w:r>
      <w:r w:rsidR="003900DD">
        <w:rPr>
          <w:rFonts w:ascii="Tahoma" w:hAnsi="Tahoma" w:cs="Tahoma"/>
        </w:rPr>
        <w:t xml:space="preserve">pogodbeno </w:t>
      </w:r>
      <w:r w:rsidRPr="00FF7E5C">
        <w:rPr>
          <w:rFonts w:ascii="Tahoma" w:hAnsi="Tahoma" w:cs="Tahoma"/>
        </w:rPr>
        <w:t xml:space="preserve">kazen ni pogojena z nastankom škode pri kupcu. Povračilo tako nastale škode bo kupec uveljavljal po splošnih načelih odškodninske odgovornosti, neodvisno od uveljavljanja </w:t>
      </w:r>
      <w:r w:rsidR="008E1FA0">
        <w:rPr>
          <w:rFonts w:ascii="Tahoma" w:hAnsi="Tahoma" w:cs="Tahoma"/>
        </w:rPr>
        <w:t xml:space="preserve">pogodbene </w:t>
      </w:r>
      <w:r w:rsidRPr="00FF7E5C">
        <w:rPr>
          <w:rFonts w:ascii="Tahoma" w:hAnsi="Tahoma" w:cs="Tahoma"/>
        </w:rPr>
        <w:t xml:space="preserve">kazni. </w:t>
      </w:r>
    </w:p>
    <w:p w14:paraId="78046596" w14:textId="77777777" w:rsidR="00C42CFD" w:rsidRPr="00FF7E5C" w:rsidRDefault="00C42CFD" w:rsidP="00C42CFD">
      <w:pPr>
        <w:tabs>
          <w:tab w:val="left" w:pos="567"/>
          <w:tab w:val="left" w:pos="1702"/>
        </w:tabs>
        <w:jc w:val="both"/>
        <w:rPr>
          <w:rFonts w:ascii="Tahoma" w:hAnsi="Tahoma" w:cs="Tahoma"/>
          <w:b/>
        </w:rPr>
      </w:pPr>
    </w:p>
    <w:p w14:paraId="5BBA1FB4" w14:textId="77777777" w:rsidR="00C42CFD" w:rsidRPr="00FF7E5C" w:rsidRDefault="00C42CFD" w:rsidP="00C42CFD">
      <w:pPr>
        <w:tabs>
          <w:tab w:val="left" w:pos="567"/>
          <w:tab w:val="left" w:pos="1702"/>
        </w:tabs>
        <w:jc w:val="both"/>
        <w:rPr>
          <w:rFonts w:ascii="Tahoma" w:hAnsi="Tahoma" w:cs="Tahoma"/>
          <w:b/>
        </w:rPr>
      </w:pPr>
    </w:p>
    <w:p w14:paraId="0E5F321B" w14:textId="77777777" w:rsidR="00C42CFD" w:rsidRPr="00FF7E5C" w:rsidRDefault="00C42CFD" w:rsidP="002B0A14">
      <w:pPr>
        <w:numPr>
          <w:ilvl w:val="0"/>
          <w:numId w:val="25"/>
        </w:numPr>
        <w:tabs>
          <w:tab w:val="left" w:pos="851"/>
          <w:tab w:val="left" w:pos="1702"/>
        </w:tabs>
        <w:ind w:hanging="1440"/>
        <w:jc w:val="both"/>
        <w:rPr>
          <w:rFonts w:ascii="Tahoma" w:hAnsi="Tahoma" w:cs="Tahoma"/>
          <w:b/>
        </w:rPr>
      </w:pPr>
      <w:r w:rsidRPr="00FF7E5C">
        <w:rPr>
          <w:rFonts w:ascii="Tahoma" w:hAnsi="Tahoma" w:cs="Tahoma"/>
          <w:b/>
        </w:rPr>
        <w:t>PREDSTAVNIKA STRANK OKVIRNEGA SPORAZUMA (SKRBNIKA)</w:t>
      </w:r>
    </w:p>
    <w:p w14:paraId="7511F6FE" w14:textId="77777777" w:rsidR="00C42CFD" w:rsidRPr="00FF7E5C" w:rsidRDefault="00C42CFD" w:rsidP="00C42CFD">
      <w:pPr>
        <w:tabs>
          <w:tab w:val="left" w:pos="567"/>
          <w:tab w:val="left" w:pos="1702"/>
        </w:tabs>
        <w:jc w:val="both"/>
        <w:rPr>
          <w:rFonts w:ascii="Tahoma" w:hAnsi="Tahoma" w:cs="Tahoma"/>
          <w:b/>
        </w:rPr>
      </w:pPr>
    </w:p>
    <w:p w14:paraId="4D3D6F86" w14:textId="77777777" w:rsidR="00C42CFD" w:rsidRPr="00FF7E5C" w:rsidRDefault="00C42CFD" w:rsidP="002B0A14">
      <w:pPr>
        <w:numPr>
          <w:ilvl w:val="1"/>
          <w:numId w:val="43"/>
        </w:numPr>
        <w:jc w:val="center"/>
        <w:rPr>
          <w:rFonts w:ascii="Tahoma" w:hAnsi="Tahoma" w:cs="Tahoma"/>
        </w:rPr>
      </w:pPr>
      <w:r w:rsidRPr="00FF7E5C">
        <w:rPr>
          <w:rFonts w:ascii="Tahoma" w:hAnsi="Tahoma" w:cs="Tahoma"/>
        </w:rPr>
        <w:t>člen</w:t>
      </w:r>
    </w:p>
    <w:p w14:paraId="48EC4E42" w14:textId="77777777" w:rsidR="00C42CFD" w:rsidRPr="00FF7E5C" w:rsidRDefault="00C42CFD" w:rsidP="00C42CFD">
      <w:pPr>
        <w:tabs>
          <w:tab w:val="left" w:pos="567"/>
          <w:tab w:val="left" w:pos="1702"/>
        </w:tabs>
        <w:jc w:val="both"/>
        <w:rPr>
          <w:rFonts w:ascii="Tahoma" w:hAnsi="Tahoma" w:cs="Tahoma"/>
          <w:b/>
        </w:rPr>
      </w:pPr>
    </w:p>
    <w:p w14:paraId="2C830701" w14:textId="77777777" w:rsidR="00C42CFD" w:rsidRPr="00FF7E5C" w:rsidRDefault="00C42CFD" w:rsidP="00C42CFD">
      <w:pPr>
        <w:tabs>
          <w:tab w:val="left" w:pos="567"/>
          <w:tab w:val="left" w:pos="1418"/>
          <w:tab w:val="left" w:pos="1702"/>
        </w:tabs>
        <w:jc w:val="both"/>
        <w:rPr>
          <w:rFonts w:ascii="Tahoma" w:hAnsi="Tahoma" w:cs="Tahoma"/>
        </w:rPr>
      </w:pPr>
      <w:r w:rsidRPr="00FF7E5C">
        <w:rPr>
          <w:rFonts w:ascii="Tahoma" w:hAnsi="Tahoma" w:cs="Tahoma"/>
        </w:rPr>
        <w:t>Predstavnik (skrbnik) kupca za izvajanje tega okvirnega sporazuma je: _____________, telefon: _______________, elektronska pošta: ______________________</w:t>
      </w:r>
      <w:r w:rsidRPr="00FF7E5C">
        <w:rPr>
          <w:rFonts w:ascii="Tahoma" w:hAnsi="Tahoma" w:cs="Tahoma"/>
          <w:color w:val="0000FF"/>
          <w:u w:val="single"/>
        </w:rPr>
        <w:t xml:space="preserve"> .</w:t>
      </w:r>
    </w:p>
    <w:p w14:paraId="39B080B7" w14:textId="77777777" w:rsidR="00C42CFD" w:rsidRPr="00FF7E5C" w:rsidRDefault="00C42CFD" w:rsidP="00C42CFD">
      <w:pPr>
        <w:tabs>
          <w:tab w:val="left" w:pos="567"/>
          <w:tab w:val="left" w:pos="1418"/>
          <w:tab w:val="left" w:pos="1702"/>
        </w:tabs>
        <w:jc w:val="both"/>
        <w:rPr>
          <w:rFonts w:ascii="Tahoma" w:hAnsi="Tahoma" w:cs="Tahoma"/>
        </w:rPr>
      </w:pPr>
    </w:p>
    <w:p w14:paraId="4346ADAB" w14:textId="77777777" w:rsidR="00C42CFD" w:rsidRPr="00FF7E5C" w:rsidRDefault="00C42CFD" w:rsidP="00C42CFD">
      <w:pPr>
        <w:tabs>
          <w:tab w:val="left" w:pos="567"/>
          <w:tab w:val="left" w:pos="1418"/>
          <w:tab w:val="left" w:pos="1702"/>
        </w:tabs>
        <w:jc w:val="both"/>
        <w:rPr>
          <w:rFonts w:ascii="Tahoma" w:hAnsi="Tahoma" w:cs="Tahoma"/>
        </w:rPr>
      </w:pPr>
    </w:p>
    <w:p w14:paraId="09815403" w14:textId="77777777" w:rsidR="00C42CFD" w:rsidRPr="00FF7E5C" w:rsidRDefault="00C42CFD" w:rsidP="00C42CFD">
      <w:pPr>
        <w:tabs>
          <w:tab w:val="left" w:pos="567"/>
          <w:tab w:val="left" w:pos="1418"/>
          <w:tab w:val="left" w:pos="1702"/>
        </w:tabs>
        <w:jc w:val="both"/>
        <w:rPr>
          <w:rFonts w:ascii="Tahoma" w:hAnsi="Tahoma" w:cs="Tahoma"/>
        </w:rPr>
      </w:pPr>
      <w:r w:rsidRPr="00FF7E5C">
        <w:rPr>
          <w:rFonts w:ascii="Tahoma" w:hAnsi="Tahoma" w:cs="Tahoma"/>
        </w:rPr>
        <w:t>Predstavnik (skrbnik) prodajalca za izvajanje tega okvirnega sporazuma je: _______________ , telefon: ______________ , elektronska pošta: ___________________</w:t>
      </w:r>
      <w:r w:rsidRPr="00FF7E5C">
        <w:t xml:space="preserve"> .</w:t>
      </w:r>
      <w:r w:rsidRPr="00FF7E5C">
        <w:rPr>
          <w:rFonts w:ascii="Tahoma" w:hAnsi="Tahoma" w:cs="Tahoma"/>
        </w:rPr>
        <w:t xml:space="preserve"> </w:t>
      </w:r>
    </w:p>
    <w:p w14:paraId="4180B73B" w14:textId="77777777" w:rsidR="00C42CFD" w:rsidRPr="00FF7E5C" w:rsidRDefault="00C42CFD" w:rsidP="00C42CFD">
      <w:pPr>
        <w:tabs>
          <w:tab w:val="left" w:pos="567"/>
          <w:tab w:val="left" w:pos="1418"/>
          <w:tab w:val="left" w:pos="1702"/>
        </w:tabs>
        <w:jc w:val="both"/>
        <w:rPr>
          <w:rFonts w:ascii="Tahoma" w:hAnsi="Tahoma" w:cs="Tahoma"/>
        </w:rPr>
      </w:pPr>
    </w:p>
    <w:p w14:paraId="0202187F" w14:textId="77777777" w:rsidR="00C42CFD" w:rsidRPr="00FF7E5C" w:rsidRDefault="00C42CFD" w:rsidP="00C42CFD">
      <w:pPr>
        <w:tabs>
          <w:tab w:val="left" w:pos="567"/>
          <w:tab w:val="left" w:pos="1418"/>
          <w:tab w:val="left" w:pos="1702"/>
        </w:tabs>
        <w:jc w:val="both"/>
        <w:rPr>
          <w:rFonts w:ascii="Tahoma" w:hAnsi="Tahoma" w:cs="Tahoma"/>
        </w:rPr>
      </w:pPr>
      <w:r w:rsidRPr="00FF7E5C">
        <w:rPr>
          <w:rFonts w:ascii="Tahoma" w:hAnsi="Tahoma" w:cs="Tahoma"/>
        </w:rPr>
        <w:t xml:space="preserve">Predstavnik kupca je zadolžen, da zastopa kupca v vseh vprašanjih, ki se nanašajo na dobavo blaga po tem okvirnem sporazumu. Predstavnik kupca sodeluje s predstavnikom prodajalca ves čas veljavnosti okvirnega sporazuma in mu nudi vse potrebne podatke, ki jih je na podlagi obveznosti iz tega okvirnega sporazuma dolžan dajati. </w:t>
      </w:r>
    </w:p>
    <w:p w14:paraId="25726D3F" w14:textId="77777777" w:rsidR="00C42CFD" w:rsidRPr="00FF7E5C" w:rsidRDefault="00C42CFD" w:rsidP="00C42CFD">
      <w:pPr>
        <w:tabs>
          <w:tab w:val="left" w:pos="567"/>
          <w:tab w:val="left" w:pos="1418"/>
          <w:tab w:val="left" w:pos="1702"/>
        </w:tabs>
        <w:jc w:val="both"/>
        <w:rPr>
          <w:rFonts w:ascii="Tahoma" w:hAnsi="Tahoma" w:cs="Tahoma"/>
        </w:rPr>
      </w:pPr>
    </w:p>
    <w:p w14:paraId="31D5CAB4" w14:textId="77777777" w:rsidR="00C42CFD" w:rsidRPr="00FF7E5C" w:rsidRDefault="00C42CFD" w:rsidP="00C42CFD">
      <w:pPr>
        <w:tabs>
          <w:tab w:val="left" w:pos="567"/>
          <w:tab w:val="left" w:pos="1418"/>
          <w:tab w:val="left" w:pos="1702"/>
        </w:tabs>
        <w:jc w:val="both"/>
        <w:rPr>
          <w:rFonts w:ascii="Tahoma" w:hAnsi="Tahoma" w:cs="Tahoma"/>
        </w:rPr>
      </w:pPr>
      <w:r w:rsidRPr="00FF7E5C">
        <w:rPr>
          <w:rFonts w:ascii="Tahoma" w:hAnsi="Tahoma" w:cs="Tahoma"/>
        </w:rPr>
        <w:t>Predstavnik prodajalca je zadolžen, da zastopa prodajalca v vseh vprašanjih, ki se nanašajo na dobavo blaga po tem okvirnem sporazumu. Predstavnik prodajalca je dolžan neposredno sodelovati s predstavnikom kupca ves čas veljavnosti okvirnega sporazuma.</w:t>
      </w:r>
    </w:p>
    <w:p w14:paraId="71CE2A70" w14:textId="77777777" w:rsidR="00C42CFD" w:rsidRPr="00FF7E5C" w:rsidRDefault="00C42CFD" w:rsidP="00C42CFD">
      <w:pPr>
        <w:tabs>
          <w:tab w:val="left" w:pos="567"/>
          <w:tab w:val="left" w:pos="1418"/>
          <w:tab w:val="left" w:pos="1702"/>
        </w:tabs>
        <w:jc w:val="both"/>
        <w:rPr>
          <w:rFonts w:ascii="Tahoma" w:hAnsi="Tahoma" w:cs="Tahoma"/>
        </w:rPr>
      </w:pPr>
      <w:r w:rsidRPr="00FF7E5C">
        <w:rPr>
          <w:rFonts w:ascii="Tahoma" w:hAnsi="Tahoma" w:cs="Tahoma"/>
        </w:rPr>
        <w:t xml:space="preserve"> </w:t>
      </w:r>
    </w:p>
    <w:p w14:paraId="0D3EFCBB" w14:textId="77777777" w:rsidR="00C42CFD" w:rsidRPr="00FF7E5C" w:rsidRDefault="00C42CFD" w:rsidP="00C42CFD">
      <w:pPr>
        <w:tabs>
          <w:tab w:val="left" w:pos="567"/>
          <w:tab w:val="left" w:pos="1418"/>
          <w:tab w:val="left" w:pos="1702"/>
        </w:tabs>
        <w:jc w:val="both"/>
        <w:rPr>
          <w:rFonts w:ascii="Tahoma" w:hAnsi="Tahoma" w:cs="Tahoma"/>
          <w:bCs/>
        </w:rPr>
      </w:pPr>
      <w:r w:rsidRPr="00FF7E5C">
        <w:rPr>
          <w:rFonts w:ascii="Tahoma" w:hAnsi="Tahoma" w:cs="Tahoma"/>
          <w:bCs/>
        </w:rPr>
        <w:t>Morebitne spremembe svojih predstavnikov si morata stranki okvirnega sporazuma sporočiti pisno v roku treh (3) delovnih dni pred nastankom spremembe.</w:t>
      </w:r>
    </w:p>
    <w:p w14:paraId="44725718" w14:textId="77777777" w:rsidR="00C42CFD" w:rsidRPr="00FF7E5C" w:rsidRDefault="00C42CFD" w:rsidP="00C42CFD">
      <w:pPr>
        <w:tabs>
          <w:tab w:val="left" w:pos="567"/>
          <w:tab w:val="left" w:pos="1418"/>
          <w:tab w:val="left" w:pos="1702"/>
        </w:tabs>
        <w:jc w:val="both"/>
        <w:rPr>
          <w:rFonts w:ascii="Tahoma" w:hAnsi="Tahoma" w:cs="Tahoma"/>
          <w:bCs/>
        </w:rPr>
      </w:pPr>
    </w:p>
    <w:p w14:paraId="7184004B" w14:textId="77777777" w:rsidR="00C42CFD" w:rsidRPr="00FF7E5C" w:rsidRDefault="00C42CFD" w:rsidP="00C42CFD">
      <w:pPr>
        <w:tabs>
          <w:tab w:val="left" w:pos="567"/>
          <w:tab w:val="left" w:pos="1418"/>
          <w:tab w:val="left" w:pos="1702"/>
        </w:tabs>
        <w:jc w:val="both"/>
        <w:rPr>
          <w:rFonts w:ascii="Tahoma" w:hAnsi="Tahoma" w:cs="Tahoma"/>
          <w:bCs/>
        </w:rPr>
      </w:pPr>
    </w:p>
    <w:p w14:paraId="700C2F82" w14:textId="299B7FF5" w:rsidR="00C42CFD" w:rsidRDefault="00C42CFD" w:rsidP="002B0A14">
      <w:pPr>
        <w:numPr>
          <w:ilvl w:val="0"/>
          <w:numId w:val="25"/>
        </w:numPr>
        <w:tabs>
          <w:tab w:val="left" w:pos="851"/>
          <w:tab w:val="left" w:pos="1702"/>
        </w:tabs>
        <w:ind w:hanging="1440"/>
        <w:jc w:val="both"/>
        <w:rPr>
          <w:rFonts w:ascii="Tahoma" w:hAnsi="Tahoma" w:cs="Tahoma"/>
          <w:b/>
        </w:rPr>
      </w:pPr>
      <w:r w:rsidRPr="00FF7E5C">
        <w:rPr>
          <w:rFonts w:ascii="Tahoma" w:hAnsi="Tahoma" w:cs="Tahoma"/>
          <w:b/>
        </w:rPr>
        <w:t>SESTAVNI DELI OKVIRNEGA SPORAZUMA</w:t>
      </w:r>
    </w:p>
    <w:p w14:paraId="4D889B57" w14:textId="77777777" w:rsidR="00C42CFD" w:rsidRPr="00FF7E5C" w:rsidRDefault="00C42CFD" w:rsidP="00C42CFD">
      <w:pPr>
        <w:tabs>
          <w:tab w:val="left" w:pos="851"/>
          <w:tab w:val="left" w:pos="1702"/>
        </w:tabs>
        <w:ind w:left="1440"/>
        <w:jc w:val="both"/>
        <w:rPr>
          <w:rFonts w:ascii="Tahoma" w:hAnsi="Tahoma" w:cs="Tahoma"/>
          <w:b/>
        </w:rPr>
      </w:pPr>
    </w:p>
    <w:p w14:paraId="1E878E95" w14:textId="77777777" w:rsidR="00C42CFD" w:rsidRPr="00FF7E5C" w:rsidRDefault="00C42CFD" w:rsidP="002B0A14">
      <w:pPr>
        <w:numPr>
          <w:ilvl w:val="1"/>
          <w:numId w:val="43"/>
        </w:numPr>
        <w:jc w:val="center"/>
        <w:rPr>
          <w:rFonts w:ascii="Tahoma" w:hAnsi="Tahoma" w:cs="Tahoma"/>
        </w:rPr>
      </w:pPr>
      <w:r w:rsidRPr="00FF7E5C">
        <w:rPr>
          <w:rFonts w:ascii="Tahoma" w:hAnsi="Tahoma" w:cs="Tahoma"/>
        </w:rPr>
        <w:t>člen</w:t>
      </w:r>
    </w:p>
    <w:p w14:paraId="5175A373" w14:textId="77777777" w:rsidR="00C42CFD" w:rsidRPr="00FF7E5C" w:rsidRDefault="00C42CFD" w:rsidP="00C42CFD">
      <w:pPr>
        <w:tabs>
          <w:tab w:val="left" w:pos="1702"/>
        </w:tabs>
        <w:jc w:val="both"/>
        <w:rPr>
          <w:rFonts w:ascii="Tahoma" w:hAnsi="Tahoma" w:cs="Tahoma"/>
        </w:rPr>
      </w:pPr>
    </w:p>
    <w:p w14:paraId="290C4AE5" w14:textId="77777777" w:rsidR="00C42CFD" w:rsidRPr="00FF7E5C" w:rsidRDefault="00C42CFD" w:rsidP="00C42CFD">
      <w:pPr>
        <w:tabs>
          <w:tab w:val="left" w:pos="1702"/>
        </w:tabs>
        <w:jc w:val="both"/>
        <w:rPr>
          <w:rFonts w:ascii="Tahoma" w:hAnsi="Tahoma" w:cs="Tahoma"/>
        </w:rPr>
      </w:pPr>
      <w:r w:rsidRPr="00FF7E5C">
        <w:rPr>
          <w:rFonts w:ascii="Tahoma" w:hAnsi="Tahoma" w:cs="Tahoma"/>
        </w:rPr>
        <w:t>Stranki okvirnega sporazuma ugotavljata, da so sestavni deli tega okvirnega sporazuma:</w:t>
      </w:r>
    </w:p>
    <w:p w14:paraId="57A1FE0B" w14:textId="77777777" w:rsidR="00C42CFD" w:rsidRPr="00FF7E5C" w:rsidRDefault="00C42CFD" w:rsidP="002B0A14">
      <w:pPr>
        <w:numPr>
          <w:ilvl w:val="0"/>
          <w:numId w:val="41"/>
        </w:numPr>
        <w:jc w:val="both"/>
        <w:rPr>
          <w:rFonts w:ascii="Tahoma" w:hAnsi="Tahoma" w:cs="Tahoma"/>
        </w:rPr>
      </w:pPr>
      <w:r w:rsidRPr="00FF7E5C">
        <w:rPr>
          <w:rFonts w:ascii="Tahoma" w:hAnsi="Tahoma" w:cs="Tahoma"/>
        </w:rPr>
        <w:t>razpisna dokumentacija št. VKS-</w:t>
      </w:r>
      <w:r>
        <w:rPr>
          <w:rFonts w:ascii="Tahoma" w:hAnsi="Tahoma" w:cs="Tahoma"/>
        </w:rPr>
        <w:t>6/25</w:t>
      </w:r>
      <w:r w:rsidRPr="00FF7E5C">
        <w:rPr>
          <w:rFonts w:ascii="Tahoma" w:hAnsi="Tahoma" w:cs="Tahoma"/>
        </w:rPr>
        <w:t>,</w:t>
      </w:r>
    </w:p>
    <w:p w14:paraId="7C9BD771" w14:textId="77777777" w:rsidR="00C42CFD" w:rsidRPr="00FF7E5C" w:rsidRDefault="00C42CFD" w:rsidP="002B0A14">
      <w:pPr>
        <w:numPr>
          <w:ilvl w:val="0"/>
          <w:numId w:val="41"/>
        </w:numPr>
        <w:jc w:val="both"/>
        <w:rPr>
          <w:rFonts w:ascii="Tahoma" w:hAnsi="Tahoma" w:cs="Tahoma"/>
        </w:rPr>
      </w:pPr>
      <w:r w:rsidRPr="00FF7E5C">
        <w:rPr>
          <w:rFonts w:ascii="Tahoma" w:hAnsi="Tahoma" w:cs="Tahoma"/>
        </w:rPr>
        <w:lastRenderedPageBreak/>
        <w:t>ponudba prodajalca št. __________________ z dne _____________,</w:t>
      </w:r>
    </w:p>
    <w:p w14:paraId="01A4F607" w14:textId="77777777" w:rsidR="00C42CFD" w:rsidRPr="00FF7E5C" w:rsidRDefault="00C42CFD" w:rsidP="002B0A14">
      <w:pPr>
        <w:numPr>
          <w:ilvl w:val="0"/>
          <w:numId w:val="41"/>
        </w:numPr>
        <w:jc w:val="both"/>
        <w:rPr>
          <w:rFonts w:ascii="Tahoma" w:hAnsi="Tahoma" w:cs="Tahoma"/>
        </w:rPr>
      </w:pPr>
      <w:r w:rsidRPr="00FF7E5C">
        <w:rPr>
          <w:rFonts w:ascii="Tahoma" w:hAnsi="Tahoma" w:cs="Tahoma"/>
        </w:rPr>
        <w:t>ponudbeni predračun prodajalca št. __________________ z dne _____________,</w:t>
      </w:r>
    </w:p>
    <w:p w14:paraId="307F1448" w14:textId="77777777" w:rsidR="00C42CFD" w:rsidRPr="00FF7E5C" w:rsidRDefault="00C42CFD" w:rsidP="002B0A14">
      <w:pPr>
        <w:numPr>
          <w:ilvl w:val="0"/>
          <w:numId w:val="41"/>
        </w:numPr>
        <w:jc w:val="both"/>
        <w:rPr>
          <w:rFonts w:ascii="Tahoma" w:hAnsi="Tahoma" w:cs="Tahoma"/>
        </w:rPr>
      </w:pPr>
      <w:r w:rsidRPr="00FF7E5C">
        <w:rPr>
          <w:rFonts w:ascii="Tahoma" w:hAnsi="Tahoma" w:cs="Tahoma"/>
        </w:rPr>
        <w:t>ostala relevantna dokumentacija.</w:t>
      </w:r>
    </w:p>
    <w:p w14:paraId="1639C84E" w14:textId="77777777" w:rsidR="00C42CFD" w:rsidRPr="00FF7E5C" w:rsidRDefault="00C42CFD" w:rsidP="00C42CFD">
      <w:pPr>
        <w:jc w:val="both"/>
        <w:rPr>
          <w:rFonts w:ascii="Tahoma" w:hAnsi="Tahoma" w:cs="Tahoma"/>
        </w:rPr>
      </w:pPr>
    </w:p>
    <w:p w14:paraId="41C61584" w14:textId="77777777" w:rsidR="00C42CFD" w:rsidRPr="00FF7E5C" w:rsidRDefault="00C42CFD" w:rsidP="00C42CFD">
      <w:pPr>
        <w:jc w:val="both"/>
        <w:rPr>
          <w:rFonts w:ascii="Tahoma" w:hAnsi="Tahoma" w:cs="Tahoma"/>
        </w:rPr>
      </w:pPr>
      <w:r w:rsidRPr="00FF7E5C">
        <w:rPr>
          <w:rFonts w:ascii="Tahoma" w:hAnsi="Tahoma" w:cs="Tahoma"/>
        </w:rPr>
        <w:t>V primeru, če si vsebina zgoraj navedenih dokumentov nasprotuje in če volja strank okvirnega sporazuma ni jasno izražena, za razlago volje strank okvirnega sporazuma najprej veljajo določila tega okvirnega sporazuma, potem pa dokumenti v vrstnem redu, kot si sledijo v tem členu.</w:t>
      </w:r>
    </w:p>
    <w:p w14:paraId="67343B7C" w14:textId="77777777" w:rsidR="00C42CFD" w:rsidRPr="00FF7E5C" w:rsidRDefault="00C42CFD" w:rsidP="00C42CFD">
      <w:pPr>
        <w:jc w:val="both"/>
        <w:rPr>
          <w:rFonts w:ascii="Tahoma" w:hAnsi="Tahoma" w:cs="Tahoma"/>
        </w:rPr>
      </w:pPr>
    </w:p>
    <w:p w14:paraId="59DAF3FD" w14:textId="77777777" w:rsidR="00C42CFD" w:rsidRPr="00FF7E5C" w:rsidRDefault="00C42CFD" w:rsidP="00C42CFD">
      <w:pPr>
        <w:jc w:val="both"/>
        <w:rPr>
          <w:rFonts w:ascii="Tahoma" w:hAnsi="Tahoma" w:cs="Tahoma"/>
        </w:rPr>
      </w:pPr>
    </w:p>
    <w:p w14:paraId="3FCF18FC" w14:textId="77777777" w:rsidR="00C42CFD" w:rsidRPr="00FF7E5C" w:rsidRDefault="00C42CFD" w:rsidP="002B0A14">
      <w:pPr>
        <w:numPr>
          <w:ilvl w:val="0"/>
          <w:numId w:val="25"/>
        </w:numPr>
        <w:tabs>
          <w:tab w:val="left" w:pos="851"/>
          <w:tab w:val="left" w:pos="1702"/>
        </w:tabs>
        <w:ind w:hanging="1440"/>
        <w:jc w:val="both"/>
        <w:rPr>
          <w:rFonts w:ascii="Tahoma" w:hAnsi="Tahoma" w:cs="Tahoma"/>
          <w:b/>
        </w:rPr>
      </w:pPr>
      <w:r w:rsidRPr="00FF7E5C">
        <w:rPr>
          <w:rFonts w:ascii="Tahoma" w:hAnsi="Tahoma" w:cs="Tahoma"/>
          <w:b/>
        </w:rPr>
        <w:t>ODSTOP OD OKVIRNEGA SPORAZUMA</w:t>
      </w:r>
    </w:p>
    <w:p w14:paraId="06FE60DB" w14:textId="77777777" w:rsidR="00C42CFD" w:rsidRPr="00FF7E5C" w:rsidRDefault="00C42CFD" w:rsidP="00C42CFD">
      <w:pPr>
        <w:tabs>
          <w:tab w:val="left" w:pos="567"/>
          <w:tab w:val="left" w:pos="1418"/>
          <w:tab w:val="left" w:pos="1702"/>
        </w:tabs>
        <w:jc w:val="both"/>
        <w:rPr>
          <w:rFonts w:ascii="Tahoma" w:hAnsi="Tahoma" w:cs="Tahoma"/>
        </w:rPr>
      </w:pPr>
    </w:p>
    <w:p w14:paraId="67D654D9" w14:textId="77777777" w:rsidR="00C42CFD" w:rsidRPr="00FF7E5C" w:rsidRDefault="00C42CFD" w:rsidP="002B0A14">
      <w:pPr>
        <w:numPr>
          <w:ilvl w:val="1"/>
          <w:numId w:val="43"/>
        </w:numPr>
        <w:jc w:val="center"/>
        <w:rPr>
          <w:rFonts w:ascii="Tahoma" w:hAnsi="Tahoma" w:cs="Tahoma"/>
        </w:rPr>
      </w:pPr>
      <w:r w:rsidRPr="00FF7E5C">
        <w:rPr>
          <w:rFonts w:ascii="Tahoma" w:hAnsi="Tahoma" w:cs="Tahoma"/>
        </w:rPr>
        <w:t xml:space="preserve"> člen</w:t>
      </w:r>
    </w:p>
    <w:p w14:paraId="2481F7E1" w14:textId="77777777" w:rsidR="00C42CFD" w:rsidRPr="00FF7E5C" w:rsidRDefault="00C42CFD" w:rsidP="00C42CFD">
      <w:pPr>
        <w:jc w:val="both"/>
        <w:rPr>
          <w:rFonts w:ascii="Tahoma" w:hAnsi="Tahoma" w:cs="Tahoma"/>
        </w:rPr>
      </w:pPr>
    </w:p>
    <w:p w14:paraId="290F2D8F" w14:textId="084AE962" w:rsidR="00C42CFD" w:rsidRPr="00FF7E5C" w:rsidRDefault="00C42CFD" w:rsidP="00C42CFD">
      <w:pPr>
        <w:jc w:val="both"/>
        <w:rPr>
          <w:rFonts w:ascii="Tahoma" w:hAnsi="Tahoma" w:cs="Tahoma"/>
        </w:rPr>
      </w:pPr>
      <w:r w:rsidRPr="00FF7E5C">
        <w:rPr>
          <w:rFonts w:ascii="Tahoma" w:hAnsi="Tahoma" w:cs="Tahoma"/>
        </w:rPr>
        <w:t xml:space="preserve">V primeru, da prodajalec ne izpolnjuje svojih obveznosti v skladu z določili tega okvirnega sporazuma, in v skladu </w:t>
      </w:r>
      <w:r>
        <w:rPr>
          <w:rFonts w:ascii="Tahoma" w:hAnsi="Tahoma" w:cs="Tahoma"/>
        </w:rPr>
        <w:t xml:space="preserve">z </w:t>
      </w:r>
      <w:r w:rsidRPr="00FF7E5C">
        <w:rPr>
          <w:rFonts w:ascii="Tahoma" w:hAnsi="Tahoma" w:cs="Tahoma"/>
        </w:rPr>
        <w:t>okoljskimi zahtevami, navedenimi v razpisni dokumentaciji</w:t>
      </w:r>
      <w:r w:rsidRPr="00A54D92">
        <w:rPr>
          <w:rFonts w:ascii="Tahoma" w:hAnsi="Tahoma" w:cs="Tahoma"/>
          <w:bCs/>
        </w:rPr>
        <w:t xml:space="preserve"> št. VKS-</w:t>
      </w:r>
      <w:r>
        <w:rPr>
          <w:rFonts w:ascii="Tahoma" w:hAnsi="Tahoma" w:cs="Tahoma"/>
          <w:bCs/>
        </w:rPr>
        <w:t>6/25</w:t>
      </w:r>
      <w:r w:rsidRPr="00FF7E5C">
        <w:rPr>
          <w:rFonts w:ascii="Tahoma" w:hAnsi="Tahoma" w:cs="Tahoma"/>
        </w:rPr>
        <w:t xml:space="preserve"> ter v </w:t>
      </w:r>
      <w:r w:rsidRPr="00FF7E5C">
        <w:rPr>
          <w:rFonts w:ascii="Tahoma" w:hAnsi="Tahoma" w:cs="Tahoma"/>
          <w:color w:val="000000"/>
        </w:rPr>
        <w:t xml:space="preserve">Uredbi o zelenem javnem naročanju (Ur. l. RS, št. 51/17 s spremembami), </w:t>
      </w:r>
      <w:r w:rsidRPr="00FF7E5C">
        <w:rPr>
          <w:rFonts w:ascii="Tahoma" w:hAnsi="Tahoma" w:cs="Tahoma"/>
        </w:rPr>
        <w:t xml:space="preserve">ga bo kupec pisno opozoril in pozval k izpolnitvi </w:t>
      </w:r>
      <w:r w:rsidR="00580890">
        <w:rPr>
          <w:rFonts w:ascii="Tahoma" w:hAnsi="Tahoma" w:cs="Tahoma"/>
        </w:rPr>
        <w:t>njegovih</w:t>
      </w:r>
      <w:r w:rsidR="00580890" w:rsidRPr="00FF7E5C">
        <w:rPr>
          <w:rFonts w:ascii="Tahoma" w:hAnsi="Tahoma" w:cs="Tahoma"/>
        </w:rPr>
        <w:t xml:space="preserve"> </w:t>
      </w:r>
      <w:r w:rsidRPr="00FF7E5C">
        <w:rPr>
          <w:rFonts w:ascii="Tahoma" w:hAnsi="Tahoma" w:cs="Tahoma"/>
        </w:rPr>
        <w:t xml:space="preserve">obveznosti ter mu določil primeren rok za izpolnitev. Če prodajalec ne upošteva pisnega opozorila kupca, ima kupec pravico odstopiti od okvirnega sporazuma brez odpovednega roka in brez obveznosti do prodajalca ter unovčiti finančno zavarovanje za zavarovanje dobre izvedbe obveznosti iz okvirnega sporazuma. </w:t>
      </w:r>
    </w:p>
    <w:p w14:paraId="465390FA" w14:textId="77777777" w:rsidR="00C42CFD" w:rsidRPr="00FF7E5C" w:rsidRDefault="00C42CFD" w:rsidP="00C42CFD">
      <w:pPr>
        <w:jc w:val="both"/>
        <w:rPr>
          <w:rFonts w:ascii="Tahoma" w:hAnsi="Tahoma" w:cs="Tahoma"/>
        </w:rPr>
      </w:pPr>
    </w:p>
    <w:p w14:paraId="0EEDB259" w14:textId="77777777" w:rsidR="00C42CFD" w:rsidRPr="00FF7E5C" w:rsidRDefault="00C42CFD" w:rsidP="00C42CFD">
      <w:pPr>
        <w:jc w:val="both"/>
        <w:rPr>
          <w:rFonts w:ascii="Tahoma" w:hAnsi="Tahoma" w:cs="Tahoma"/>
        </w:rPr>
      </w:pPr>
      <w:r w:rsidRPr="00FF7E5C">
        <w:rPr>
          <w:rFonts w:ascii="Tahoma" w:hAnsi="Tahoma" w:cs="Tahoma"/>
        </w:rPr>
        <w:t xml:space="preserve">Kupec lahko odstopi od okvirnega sporazuma in unovči finančno zavarovanje za zavarovanje dobre izvedbe obveznosti iz okvirnega sporazuma brez vnaprejšnjega opozorila in brez obveznosti do prodajalca v primeru, kadar prodajalec svoje obveznosti po okvirnem sporazumu izvaja v nasprotju z izrecnimi zahtevami/navodili kupca ali v nasprotju s pravili stroke, </w:t>
      </w:r>
      <w:r w:rsidRPr="00FF7E5C">
        <w:rPr>
          <w:rFonts w:ascii="Tahoma" w:hAnsi="Tahoma" w:cs="Tahoma"/>
          <w:iCs/>
        </w:rPr>
        <w:t>tehničnimi predpisi, standardi in veljavno zakonodajo</w:t>
      </w:r>
      <w:r w:rsidRPr="00FF7E5C">
        <w:rPr>
          <w:rFonts w:ascii="Tahoma" w:hAnsi="Tahoma" w:cs="Tahoma"/>
        </w:rPr>
        <w:t xml:space="preserve"> ali v primeru kadar je očitno, da prodajalec ne bo izpolnil svojih obveznosti iz tega okvirnega sporazuma. </w:t>
      </w:r>
    </w:p>
    <w:p w14:paraId="4FDFA68B" w14:textId="77777777" w:rsidR="00C42CFD" w:rsidRPr="00FF7E5C" w:rsidRDefault="00C42CFD" w:rsidP="00C42CFD">
      <w:pPr>
        <w:jc w:val="both"/>
        <w:rPr>
          <w:rFonts w:ascii="Tahoma" w:hAnsi="Tahoma" w:cs="Tahoma"/>
        </w:rPr>
      </w:pPr>
    </w:p>
    <w:p w14:paraId="520514C3" w14:textId="77777777" w:rsidR="00C42CFD" w:rsidRPr="00FF7E5C" w:rsidRDefault="00C42CFD" w:rsidP="00C42CFD">
      <w:pPr>
        <w:jc w:val="both"/>
        <w:rPr>
          <w:rFonts w:ascii="Tahoma" w:hAnsi="Tahoma" w:cs="Tahoma"/>
        </w:rPr>
      </w:pPr>
      <w:r w:rsidRPr="00FF7E5C">
        <w:rPr>
          <w:rFonts w:ascii="Tahoma" w:hAnsi="Tahoma" w:cs="Tahoma"/>
        </w:rPr>
        <w:t>O odstopu od okvirnega sporazuma bo kupec prodajalca pisno obvestil priporočeno po pošti. V primeru odstopa od okvirnega sporazuma sta stranki okvirnega sporazuma dolžni do tedaj prevzete obveznosti izpolniti tako, kot je bilo to dogovorjeno pred odstopom.</w:t>
      </w:r>
    </w:p>
    <w:p w14:paraId="27FA56C1" w14:textId="77777777" w:rsidR="00C42CFD" w:rsidRPr="00FF7E5C" w:rsidRDefault="00C42CFD" w:rsidP="00C42CFD">
      <w:pPr>
        <w:jc w:val="both"/>
        <w:rPr>
          <w:rFonts w:ascii="Tahoma" w:hAnsi="Tahoma" w:cs="Tahoma"/>
        </w:rPr>
      </w:pPr>
    </w:p>
    <w:p w14:paraId="49DF02C1" w14:textId="77777777" w:rsidR="00C42CFD" w:rsidRPr="00FF7E5C" w:rsidRDefault="00C42CFD" w:rsidP="00C42CFD">
      <w:pPr>
        <w:tabs>
          <w:tab w:val="left" w:pos="709"/>
          <w:tab w:val="left" w:pos="1702"/>
        </w:tabs>
        <w:jc w:val="both"/>
        <w:rPr>
          <w:rFonts w:ascii="Tahoma" w:hAnsi="Tahoma" w:cs="Tahoma"/>
        </w:rPr>
      </w:pPr>
      <w:r w:rsidRPr="00FF7E5C">
        <w:rPr>
          <w:rFonts w:ascii="Tahoma" w:hAnsi="Tahoma" w:cs="Tahoma"/>
        </w:rPr>
        <w:t>Prodajalec ima pravico do odstopa od okvirnega sporazuma v primeru kršenja določil tega okvirnega sporazuma s strani kupca. V tem primeru okvirni sporazum preneha veljati, ko kupec prejme pisno obvestilo o odstopu od okvirnega sporazuma z navedbo razloga za odstop.</w:t>
      </w:r>
    </w:p>
    <w:p w14:paraId="0B797B63" w14:textId="77777777" w:rsidR="00C42CFD" w:rsidRPr="00FF7E5C" w:rsidRDefault="00C42CFD" w:rsidP="00C42CFD">
      <w:pPr>
        <w:tabs>
          <w:tab w:val="left" w:pos="709"/>
          <w:tab w:val="left" w:pos="1702"/>
        </w:tabs>
        <w:jc w:val="both"/>
        <w:rPr>
          <w:rFonts w:ascii="Tahoma" w:hAnsi="Tahoma" w:cs="Tahoma"/>
        </w:rPr>
      </w:pPr>
    </w:p>
    <w:p w14:paraId="4E7F2D33" w14:textId="77777777" w:rsidR="00C42CFD" w:rsidRPr="00FF7E5C" w:rsidRDefault="00C42CFD" w:rsidP="00C42CFD">
      <w:pPr>
        <w:keepNext/>
        <w:tabs>
          <w:tab w:val="left" w:pos="709"/>
          <w:tab w:val="left" w:pos="1702"/>
        </w:tabs>
        <w:jc w:val="both"/>
        <w:rPr>
          <w:rFonts w:ascii="Tahoma" w:hAnsi="Tahoma" w:cs="Tahoma"/>
        </w:rPr>
      </w:pPr>
      <w:r w:rsidRPr="00FF7E5C">
        <w:rPr>
          <w:rFonts w:ascii="Tahoma" w:hAnsi="Tahoma" w:cs="Tahoma"/>
        </w:rPr>
        <w:t>Med veljavnostjo okvirnega sporazuma lahko kupec, ne glede na določbe zakona, ki ureja obligacijska razmerja, odstopi od okvirnega sporazuma tudi v primerih iz 96. člena ZJN-3.</w:t>
      </w:r>
    </w:p>
    <w:p w14:paraId="7FF5EC1E" w14:textId="77777777" w:rsidR="00C42CFD" w:rsidRPr="00FF7E5C" w:rsidRDefault="00C42CFD" w:rsidP="00C42CFD">
      <w:pPr>
        <w:jc w:val="both"/>
        <w:rPr>
          <w:rFonts w:ascii="Tahoma" w:hAnsi="Tahoma" w:cs="Tahoma"/>
        </w:rPr>
      </w:pPr>
    </w:p>
    <w:p w14:paraId="18703F00" w14:textId="77777777" w:rsidR="00C42CFD" w:rsidRPr="00FF7E5C" w:rsidRDefault="00C42CFD" w:rsidP="00C42CFD">
      <w:pPr>
        <w:jc w:val="both"/>
        <w:rPr>
          <w:rFonts w:ascii="Tahoma" w:hAnsi="Tahoma" w:cs="Tahoma"/>
        </w:rPr>
      </w:pPr>
    </w:p>
    <w:p w14:paraId="252D9F78" w14:textId="77777777" w:rsidR="00C42CFD" w:rsidRPr="00FF7E5C" w:rsidRDefault="00C42CFD" w:rsidP="002B0A14">
      <w:pPr>
        <w:numPr>
          <w:ilvl w:val="0"/>
          <w:numId w:val="25"/>
        </w:numPr>
        <w:tabs>
          <w:tab w:val="left" w:pos="851"/>
          <w:tab w:val="left" w:pos="1702"/>
        </w:tabs>
        <w:ind w:hanging="1440"/>
        <w:jc w:val="both"/>
        <w:rPr>
          <w:rFonts w:ascii="Tahoma" w:hAnsi="Tahoma" w:cs="Tahoma"/>
          <w:b/>
        </w:rPr>
      </w:pPr>
      <w:r w:rsidRPr="00FF7E5C">
        <w:rPr>
          <w:rFonts w:ascii="Tahoma" w:hAnsi="Tahoma" w:cs="Tahoma"/>
          <w:b/>
        </w:rPr>
        <w:t>ODPOVED OKVIRNEGA SPORAZUMA</w:t>
      </w:r>
    </w:p>
    <w:p w14:paraId="624B8879" w14:textId="77777777" w:rsidR="00C42CFD" w:rsidRPr="00FF7E5C" w:rsidRDefault="00C42CFD" w:rsidP="00C42CFD">
      <w:pPr>
        <w:tabs>
          <w:tab w:val="left" w:pos="851"/>
          <w:tab w:val="left" w:pos="1702"/>
        </w:tabs>
        <w:ind w:left="1440"/>
        <w:jc w:val="both"/>
        <w:rPr>
          <w:rFonts w:ascii="Tahoma" w:hAnsi="Tahoma" w:cs="Tahoma"/>
          <w:b/>
        </w:rPr>
      </w:pPr>
    </w:p>
    <w:p w14:paraId="06BF678C" w14:textId="77777777" w:rsidR="00C42CFD" w:rsidRPr="00FF7E5C" w:rsidRDefault="00C42CFD" w:rsidP="002B0A14">
      <w:pPr>
        <w:numPr>
          <w:ilvl w:val="1"/>
          <w:numId w:val="43"/>
        </w:numPr>
        <w:jc w:val="center"/>
        <w:rPr>
          <w:rFonts w:ascii="Tahoma" w:hAnsi="Tahoma" w:cs="Tahoma"/>
        </w:rPr>
      </w:pPr>
      <w:r w:rsidRPr="00FF7E5C">
        <w:rPr>
          <w:rFonts w:ascii="Tahoma" w:hAnsi="Tahoma" w:cs="Tahoma"/>
        </w:rPr>
        <w:t>člen</w:t>
      </w:r>
    </w:p>
    <w:p w14:paraId="77F41450" w14:textId="77777777" w:rsidR="00C42CFD" w:rsidRPr="00FF7E5C" w:rsidRDefault="00C42CFD" w:rsidP="00C42CFD">
      <w:pPr>
        <w:tabs>
          <w:tab w:val="num" w:pos="4605"/>
        </w:tabs>
        <w:jc w:val="center"/>
        <w:rPr>
          <w:rFonts w:ascii="Tahoma" w:hAnsi="Tahoma" w:cs="Tahoma"/>
          <w:b/>
        </w:rPr>
      </w:pPr>
    </w:p>
    <w:p w14:paraId="69BC3294" w14:textId="77777777" w:rsidR="00C42CFD" w:rsidRPr="00FF7E5C" w:rsidRDefault="00C42CFD" w:rsidP="00C42CFD">
      <w:pPr>
        <w:keepNext/>
        <w:tabs>
          <w:tab w:val="left" w:pos="709"/>
          <w:tab w:val="left" w:pos="1702"/>
        </w:tabs>
        <w:jc w:val="both"/>
        <w:rPr>
          <w:rFonts w:ascii="Tahoma" w:hAnsi="Tahoma" w:cs="Tahoma"/>
        </w:rPr>
      </w:pPr>
      <w:r w:rsidRPr="00FF7E5C">
        <w:rPr>
          <w:rFonts w:ascii="Tahoma" w:hAnsi="Tahoma" w:cs="Tahoma"/>
        </w:rPr>
        <w:t xml:space="preserve">Vsaka stranka okvirnega sporazuma lahko odpove ta okvirni sporazum s 60 (šestdeset) dnevnim odpovednim rokom v primerih, če se okoliščine po sklenitvi okvirnega sporazuma spremenijo tako, da sklenjen okvirni sporazum ne izraža več prave volje stranke okvirnega sporazuma in pod pogojem, da sta poravnali svoje zapadle obveznosti druga do druge. Odpovedni rok prične teči naslednji dan po prejemu pisne odpovedi, ki mora biti  drugi stranki poslana s priporočeno poštno pošiljko. </w:t>
      </w:r>
    </w:p>
    <w:p w14:paraId="73ED38CB" w14:textId="77777777" w:rsidR="00C42CFD" w:rsidRPr="00FF7E5C" w:rsidRDefault="00C42CFD" w:rsidP="00C42CFD">
      <w:pPr>
        <w:tabs>
          <w:tab w:val="left" w:pos="709"/>
          <w:tab w:val="left" w:pos="1702"/>
        </w:tabs>
        <w:jc w:val="both"/>
        <w:rPr>
          <w:rFonts w:ascii="Tahoma" w:hAnsi="Tahoma" w:cs="Tahoma"/>
        </w:rPr>
      </w:pPr>
    </w:p>
    <w:p w14:paraId="6EA8CC90" w14:textId="77777777" w:rsidR="00C42CFD" w:rsidRPr="00FF7E5C" w:rsidRDefault="00C42CFD" w:rsidP="00C42CFD">
      <w:pPr>
        <w:keepNext/>
        <w:tabs>
          <w:tab w:val="left" w:pos="709"/>
          <w:tab w:val="left" w:pos="1702"/>
        </w:tabs>
        <w:jc w:val="both"/>
        <w:rPr>
          <w:rFonts w:ascii="Tahoma" w:hAnsi="Tahoma" w:cs="Tahoma"/>
        </w:rPr>
      </w:pPr>
      <w:r w:rsidRPr="00FF7E5C">
        <w:rPr>
          <w:rFonts w:ascii="Tahoma" w:hAnsi="Tahoma" w:cs="Tahoma"/>
        </w:rPr>
        <w:t xml:space="preserve">Stranki okvirnega sporazuma se lahko, s sklenitvijo aneksa k okvirnemu sporazumu, sporazumno dogovorita za daljši ali krajši odpovedni rok. </w:t>
      </w:r>
    </w:p>
    <w:p w14:paraId="5CBCA43A" w14:textId="4A8FD36F" w:rsidR="00C42CFD" w:rsidRDefault="00C42CFD" w:rsidP="00C42CFD">
      <w:pPr>
        <w:jc w:val="both"/>
        <w:rPr>
          <w:rFonts w:ascii="Tahoma" w:hAnsi="Tahoma" w:cs="Tahoma"/>
        </w:rPr>
      </w:pPr>
    </w:p>
    <w:p w14:paraId="0AAF2A0F" w14:textId="7CED4807" w:rsidR="00891D96" w:rsidRDefault="00891D96" w:rsidP="00C42CFD">
      <w:pPr>
        <w:jc w:val="both"/>
        <w:rPr>
          <w:rFonts w:ascii="Tahoma" w:hAnsi="Tahoma" w:cs="Tahoma"/>
        </w:rPr>
      </w:pPr>
    </w:p>
    <w:p w14:paraId="35F138CB" w14:textId="021C8E27" w:rsidR="00891D96" w:rsidRDefault="00891D96" w:rsidP="00C42CFD">
      <w:pPr>
        <w:jc w:val="both"/>
        <w:rPr>
          <w:rFonts w:ascii="Tahoma" w:hAnsi="Tahoma" w:cs="Tahoma"/>
        </w:rPr>
      </w:pPr>
    </w:p>
    <w:p w14:paraId="1C862FCF" w14:textId="62E4D02C" w:rsidR="00891D96" w:rsidRDefault="00891D96" w:rsidP="00C42CFD">
      <w:pPr>
        <w:jc w:val="both"/>
        <w:rPr>
          <w:rFonts w:ascii="Tahoma" w:hAnsi="Tahoma" w:cs="Tahoma"/>
        </w:rPr>
      </w:pPr>
    </w:p>
    <w:p w14:paraId="7F130CC2" w14:textId="18DD7A72" w:rsidR="00891D96" w:rsidRDefault="00891D96" w:rsidP="00C42CFD">
      <w:pPr>
        <w:jc w:val="both"/>
        <w:rPr>
          <w:rFonts w:ascii="Tahoma" w:hAnsi="Tahoma" w:cs="Tahoma"/>
        </w:rPr>
      </w:pPr>
    </w:p>
    <w:p w14:paraId="03AF2695" w14:textId="7167DA53" w:rsidR="00891D96" w:rsidRDefault="00891D96" w:rsidP="00C42CFD">
      <w:pPr>
        <w:jc w:val="both"/>
        <w:rPr>
          <w:rFonts w:ascii="Tahoma" w:hAnsi="Tahoma" w:cs="Tahoma"/>
        </w:rPr>
      </w:pPr>
    </w:p>
    <w:p w14:paraId="15AFA252" w14:textId="77777777" w:rsidR="00C42CFD" w:rsidRPr="00FF7E5C" w:rsidRDefault="00C42CFD" w:rsidP="002B0A14">
      <w:pPr>
        <w:numPr>
          <w:ilvl w:val="0"/>
          <w:numId w:val="25"/>
        </w:numPr>
        <w:tabs>
          <w:tab w:val="left" w:pos="851"/>
          <w:tab w:val="left" w:pos="1702"/>
        </w:tabs>
        <w:ind w:hanging="1440"/>
        <w:jc w:val="both"/>
        <w:rPr>
          <w:rFonts w:ascii="Tahoma" w:hAnsi="Tahoma" w:cs="Tahoma"/>
          <w:b/>
        </w:rPr>
      </w:pPr>
      <w:r w:rsidRPr="00FF7E5C">
        <w:rPr>
          <w:rFonts w:ascii="Tahoma" w:hAnsi="Tahoma" w:cs="Tahoma"/>
          <w:b/>
        </w:rPr>
        <w:lastRenderedPageBreak/>
        <w:t>RAZVEZNI POGOJ</w:t>
      </w:r>
    </w:p>
    <w:p w14:paraId="0DF2D6D2" w14:textId="77777777" w:rsidR="00C42CFD" w:rsidRPr="00FF7E5C" w:rsidRDefault="00C42CFD" w:rsidP="002B0A14">
      <w:pPr>
        <w:numPr>
          <w:ilvl w:val="1"/>
          <w:numId w:val="43"/>
        </w:numPr>
        <w:jc w:val="center"/>
        <w:rPr>
          <w:rFonts w:ascii="Tahoma" w:hAnsi="Tahoma" w:cs="Tahoma"/>
        </w:rPr>
      </w:pPr>
      <w:r w:rsidRPr="00FF7E5C">
        <w:rPr>
          <w:rFonts w:ascii="Tahoma" w:hAnsi="Tahoma" w:cs="Tahoma"/>
        </w:rPr>
        <w:t>člen</w:t>
      </w:r>
    </w:p>
    <w:p w14:paraId="3827DE27" w14:textId="77777777" w:rsidR="00C42CFD" w:rsidRPr="00FF7E5C" w:rsidRDefault="00C42CFD" w:rsidP="00C42CFD">
      <w:pPr>
        <w:jc w:val="both"/>
        <w:rPr>
          <w:rFonts w:ascii="Tahoma" w:hAnsi="Tahoma" w:cs="Tahoma"/>
        </w:rPr>
      </w:pPr>
    </w:p>
    <w:p w14:paraId="6C8249EB" w14:textId="77777777" w:rsidR="00C42CFD" w:rsidRPr="00F43AB9" w:rsidRDefault="00C42CFD" w:rsidP="00C42CFD">
      <w:pPr>
        <w:keepNext/>
        <w:keepLines/>
        <w:tabs>
          <w:tab w:val="left" w:pos="1080"/>
          <w:tab w:val="left" w:pos="1702"/>
        </w:tabs>
        <w:jc w:val="both"/>
        <w:rPr>
          <w:rFonts w:ascii="Tahoma" w:hAnsi="Tahoma" w:cs="Tahoma"/>
        </w:rPr>
      </w:pPr>
      <w:r w:rsidRPr="00F43AB9">
        <w:rPr>
          <w:rFonts w:ascii="Tahoma" w:hAnsi="Tahoma" w:cs="Tahoma"/>
        </w:rPr>
        <w:t>Ta okvirni sporazum je sklenjen pod razveznim pogojem, ki se uresniči v primeru izpolnitve ene od naslednjih okoliščin:</w:t>
      </w:r>
    </w:p>
    <w:p w14:paraId="5D5AAEB6" w14:textId="77777777" w:rsidR="00C42CFD" w:rsidRPr="00F43AB9" w:rsidRDefault="00C42CFD" w:rsidP="002B0A14">
      <w:pPr>
        <w:keepNext/>
        <w:keepLines/>
        <w:numPr>
          <w:ilvl w:val="0"/>
          <w:numId w:val="24"/>
        </w:numPr>
        <w:tabs>
          <w:tab w:val="left" w:pos="1080"/>
          <w:tab w:val="left" w:pos="1702"/>
        </w:tabs>
        <w:ind w:left="567"/>
        <w:jc w:val="both"/>
        <w:rPr>
          <w:rFonts w:ascii="Tahoma" w:hAnsi="Tahoma" w:cs="Tahoma"/>
        </w:rPr>
      </w:pPr>
      <w:r w:rsidRPr="00F43AB9">
        <w:rPr>
          <w:rFonts w:ascii="Tahoma" w:hAnsi="Tahoma" w:cs="Tahoma"/>
        </w:rPr>
        <w:t xml:space="preserve">če je kupec seznanjen, da je sodišče s pravnomočno odločitvijo ugotovilo kršitev obveznosti iz drugega odstavka 3. člena ZJN-3 s strani prodajalca ali njegovega podizvajalca ali </w:t>
      </w:r>
    </w:p>
    <w:p w14:paraId="7AED5D25" w14:textId="77777777" w:rsidR="00C42CFD" w:rsidRPr="00F43AB9" w:rsidRDefault="00C42CFD" w:rsidP="002B0A14">
      <w:pPr>
        <w:keepNext/>
        <w:keepLines/>
        <w:numPr>
          <w:ilvl w:val="0"/>
          <w:numId w:val="24"/>
        </w:numPr>
        <w:tabs>
          <w:tab w:val="left" w:pos="1080"/>
          <w:tab w:val="left" w:pos="1702"/>
        </w:tabs>
        <w:ind w:left="567"/>
        <w:jc w:val="both"/>
        <w:rPr>
          <w:rFonts w:ascii="Tahoma" w:hAnsi="Tahoma" w:cs="Tahoma"/>
        </w:rPr>
      </w:pPr>
      <w:r w:rsidRPr="00F43AB9">
        <w:rPr>
          <w:rFonts w:ascii="Tahoma" w:hAnsi="Tahoma" w:cs="Tahoma"/>
        </w:rPr>
        <w:t xml:space="preserve">če je kupec seznanjen, da je pristojni državni organ pri prodajalcu ali njegovem podizvajalcu v času izvajanja okvirnega sporazuma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14:paraId="7F1B5D42" w14:textId="77777777" w:rsidR="00C42CFD" w:rsidRPr="00F43AB9" w:rsidRDefault="00C42CFD" w:rsidP="00C42CFD">
      <w:pPr>
        <w:keepNext/>
        <w:keepLines/>
        <w:tabs>
          <w:tab w:val="left" w:pos="1080"/>
          <w:tab w:val="left" w:pos="1702"/>
        </w:tabs>
        <w:jc w:val="both"/>
        <w:rPr>
          <w:rFonts w:ascii="Tahoma" w:hAnsi="Tahoma" w:cs="Tahoma"/>
          <w:sz w:val="12"/>
        </w:rPr>
      </w:pPr>
    </w:p>
    <w:p w14:paraId="57D5A0E4" w14:textId="77777777" w:rsidR="00C42CFD" w:rsidRPr="00F43AB9" w:rsidRDefault="00C42CFD" w:rsidP="00C42CFD">
      <w:pPr>
        <w:keepNext/>
        <w:keepLines/>
        <w:tabs>
          <w:tab w:val="left" w:pos="1080"/>
          <w:tab w:val="left" w:pos="1702"/>
        </w:tabs>
        <w:jc w:val="both"/>
        <w:rPr>
          <w:rFonts w:ascii="Tahoma" w:hAnsi="Tahoma" w:cs="Tahoma"/>
        </w:rPr>
      </w:pPr>
      <w:r w:rsidRPr="00F43AB9">
        <w:rPr>
          <w:rFonts w:ascii="Tahoma" w:hAnsi="Tahoma" w:cs="Tahoma"/>
        </w:rPr>
        <w:t xml:space="preserve">V primeru seznanitve kupca s kršitvijo mora ta o tem obvestiti prodajalca v desetih (10) dneh. </w:t>
      </w:r>
    </w:p>
    <w:p w14:paraId="398A24AB" w14:textId="77777777" w:rsidR="00C42CFD" w:rsidRPr="00F43AB9" w:rsidRDefault="00C42CFD" w:rsidP="00C42CFD">
      <w:pPr>
        <w:keepNext/>
        <w:keepLines/>
        <w:tabs>
          <w:tab w:val="left" w:pos="1080"/>
          <w:tab w:val="left" w:pos="1702"/>
        </w:tabs>
        <w:jc w:val="both"/>
        <w:rPr>
          <w:rFonts w:ascii="Tahoma" w:hAnsi="Tahoma" w:cs="Tahoma"/>
        </w:rPr>
      </w:pPr>
    </w:p>
    <w:p w14:paraId="03AD85CC" w14:textId="77777777" w:rsidR="00C42CFD" w:rsidRPr="00F43AB9" w:rsidRDefault="00C42CFD" w:rsidP="00C42CFD">
      <w:pPr>
        <w:keepNext/>
        <w:keepLines/>
        <w:tabs>
          <w:tab w:val="left" w:pos="1080"/>
          <w:tab w:val="left" w:pos="1702"/>
        </w:tabs>
        <w:jc w:val="both"/>
        <w:rPr>
          <w:rFonts w:ascii="Tahoma" w:hAnsi="Tahoma" w:cs="Tahoma"/>
        </w:rPr>
      </w:pPr>
      <w:r w:rsidRPr="00F43AB9">
        <w:rPr>
          <w:rFonts w:ascii="Tahoma" w:hAnsi="Tahoma" w:cs="Tahoma"/>
        </w:rPr>
        <w:t xml:space="preserve">Prodajalec lahko v roku, ki ga določi kupec, ki pa ne sme biti daljši kot petnajst (15) dni, predloži dokaze, da je sprejel zadostne ukrepe, s katerimi lahko dokaže svojo zanesljivost kljub obstoju kršitev. Če obstaja kršitev pri podizvajalcu, lahko prodajalec v istem roku predloži dokaze, da je podizvajalec sprejel zadostne ukrepe, s katerimi lahko dokaže svojo zanesljivost kljub obstoju kršitev.   </w:t>
      </w:r>
    </w:p>
    <w:p w14:paraId="32F29623" w14:textId="77777777" w:rsidR="00C42CFD" w:rsidRPr="00F43AB9" w:rsidRDefault="00C42CFD" w:rsidP="00C42CFD">
      <w:pPr>
        <w:keepNext/>
        <w:keepLines/>
        <w:tabs>
          <w:tab w:val="left" w:pos="1080"/>
          <w:tab w:val="left" w:pos="1702"/>
        </w:tabs>
        <w:jc w:val="both"/>
        <w:rPr>
          <w:rFonts w:ascii="Tahoma" w:hAnsi="Tahoma" w:cs="Tahoma"/>
        </w:rPr>
      </w:pPr>
    </w:p>
    <w:p w14:paraId="1F768AF1" w14:textId="77777777" w:rsidR="00C42CFD" w:rsidRPr="00F43AB9" w:rsidRDefault="00C42CFD" w:rsidP="00C42CFD">
      <w:pPr>
        <w:keepNext/>
        <w:keepLines/>
        <w:tabs>
          <w:tab w:val="left" w:pos="1080"/>
          <w:tab w:val="left" w:pos="1702"/>
        </w:tabs>
        <w:jc w:val="both"/>
        <w:rPr>
          <w:rFonts w:ascii="Tahoma" w:hAnsi="Tahoma" w:cs="Tahoma"/>
        </w:rPr>
      </w:pPr>
      <w:r w:rsidRPr="00F43AB9">
        <w:rPr>
          <w:rFonts w:ascii="Tahoma" w:hAnsi="Tahoma" w:cs="Tahoma"/>
        </w:rPr>
        <w:t xml:space="preserve">Če prodajalec ne predloži dokazov za podizvajalca ali če jih je, pa kupec oceni, da ti ukrepi ne zadoščajo, lahko prodajalec zamenja podizvajalca v roku, ki ga določi kupec in ne sme biti daljši od petnajst (15) dni v skladu s 94. členom ZJN-3, ali sam prevzame del, ki ga je oddal v podizvajanje temu podizvajalcu, če ta zamenjava ali prevzem ne pomeni bistvene spremembe okvirnega sporazuma.  </w:t>
      </w:r>
    </w:p>
    <w:p w14:paraId="21BD0B4E" w14:textId="77777777" w:rsidR="00C42CFD" w:rsidRPr="00F43AB9" w:rsidRDefault="00C42CFD" w:rsidP="00C42CFD">
      <w:pPr>
        <w:keepNext/>
        <w:keepLines/>
        <w:tabs>
          <w:tab w:val="left" w:pos="1080"/>
          <w:tab w:val="left" w:pos="1702"/>
        </w:tabs>
        <w:jc w:val="both"/>
        <w:rPr>
          <w:rFonts w:ascii="Tahoma" w:hAnsi="Tahoma" w:cs="Tahoma"/>
        </w:rPr>
      </w:pPr>
      <w:r w:rsidRPr="00F43AB9">
        <w:rPr>
          <w:rFonts w:ascii="Tahoma" w:hAnsi="Tahoma" w:cs="Tahoma"/>
        </w:rPr>
        <w:t xml:space="preserve"> </w:t>
      </w:r>
    </w:p>
    <w:p w14:paraId="6C677B50" w14:textId="77777777" w:rsidR="00C42CFD" w:rsidRPr="00F43AB9" w:rsidRDefault="00C42CFD" w:rsidP="00C42CFD">
      <w:pPr>
        <w:keepNext/>
        <w:keepLines/>
        <w:tabs>
          <w:tab w:val="left" w:pos="1080"/>
          <w:tab w:val="left" w:pos="1702"/>
        </w:tabs>
        <w:jc w:val="both"/>
        <w:rPr>
          <w:rFonts w:ascii="Tahoma" w:hAnsi="Tahoma" w:cs="Tahoma"/>
        </w:rPr>
      </w:pPr>
      <w:r w:rsidRPr="00F43AB9">
        <w:rPr>
          <w:rFonts w:ascii="Tahoma" w:hAnsi="Tahoma" w:cs="Tahoma"/>
        </w:rPr>
        <w:t xml:space="preserve">Če prodajalec ne predloži dokazov zase ali za podizvajalca ali če jih je, pa kupec oceni, da ti ukrepi ne zadoščajo, ali če prodajalec ne prevzame del sam ali predlaga novega podizvajalca ali če kupec v skladu s 94. členom ZJN-3 pravočasno predlaganega novega podizvajalca zavrne, se razvezni pogoj uresniči pod pogojem, da je od seznanitve kupca s kršitvijo in do izteka veljavnosti okvirnega sporazuma še najmanj šest (6) mesecev.  </w:t>
      </w:r>
    </w:p>
    <w:p w14:paraId="58F28CF2" w14:textId="77777777" w:rsidR="00C42CFD" w:rsidRDefault="00C42CFD" w:rsidP="00C42CFD">
      <w:pPr>
        <w:keepNext/>
        <w:keepLines/>
        <w:tabs>
          <w:tab w:val="left" w:pos="1080"/>
          <w:tab w:val="left" w:pos="1702"/>
        </w:tabs>
        <w:jc w:val="both"/>
        <w:rPr>
          <w:rFonts w:ascii="Tahoma" w:hAnsi="Tahoma" w:cs="Tahoma"/>
        </w:rPr>
      </w:pPr>
    </w:p>
    <w:p w14:paraId="6C15F481" w14:textId="77777777" w:rsidR="00C42CFD" w:rsidRPr="00F43AB9" w:rsidRDefault="00C42CFD" w:rsidP="00C42CFD">
      <w:pPr>
        <w:keepNext/>
        <w:keepLines/>
        <w:tabs>
          <w:tab w:val="left" w:pos="1080"/>
          <w:tab w:val="left" w:pos="1702"/>
        </w:tabs>
        <w:jc w:val="both"/>
        <w:rPr>
          <w:rFonts w:ascii="Tahoma" w:hAnsi="Tahoma" w:cs="Tahoma"/>
          <w:b/>
        </w:rPr>
      </w:pPr>
      <w:r w:rsidRPr="00F43AB9">
        <w:rPr>
          <w:rFonts w:ascii="Tahoma" w:hAnsi="Tahoma" w:cs="Tahoma"/>
        </w:rPr>
        <w:t>V primeru izpolnitve razveznega pogoja se šteje, da je okvirni sporazum razvezan z dnem sklenitve novega okvirnega sporazuma o izvedbi javnega naročila, kupec pa mora nov postopek oddaje javnega naročila začeti nemudoma, vendar najkasneje v šestdesetih (60) dneh od seznanitve s kršitvijo. Če kupec v tem roku ne začne novega postopka javnega naročila, se šteje, da je okvirni sporazum razvezan šestdeseti (60.) dan od seznanitve s kršitvijo.</w:t>
      </w:r>
    </w:p>
    <w:p w14:paraId="2151FBD7" w14:textId="77777777" w:rsidR="00C42CFD" w:rsidRPr="00FF7E5C" w:rsidRDefault="00C42CFD" w:rsidP="00C42CFD">
      <w:pPr>
        <w:jc w:val="both"/>
        <w:rPr>
          <w:rFonts w:ascii="Tahoma" w:hAnsi="Tahoma" w:cs="Tahoma"/>
        </w:rPr>
      </w:pPr>
    </w:p>
    <w:p w14:paraId="61372E10" w14:textId="77777777" w:rsidR="00C42CFD" w:rsidRPr="00FF7E5C" w:rsidRDefault="00C42CFD" w:rsidP="00C42CFD">
      <w:pPr>
        <w:jc w:val="both"/>
        <w:rPr>
          <w:rFonts w:ascii="Tahoma" w:hAnsi="Tahoma" w:cs="Tahoma"/>
        </w:rPr>
      </w:pPr>
    </w:p>
    <w:p w14:paraId="1CEEF62E" w14:textId="77777777" w:rsidR="00C42CFD" w:rsidRPr="00FF7E5C" w:rsidRDefault="00C42CFD" w:rsidP="002B0A14">
      <w:pPr>
        <w:numPr>
          <w:ilvl w:val="0"/>
          <w:numId w:val="25"/>
        </w:numPr>
        <w:tabs>
          <w:tab w:val="left" w:pos="851"/>
          <w:tab w:val="left" w:pos="1702"/>
        </w:tabs>
        <w:ind w:hanging="1440"/>
        <w:jc w:val="both"/>
        <w:rPr>
          <w:rFonts w:ascii="Tahoma" w:hAnsi="Tahoma" w:cs="Tahoma"/>
          <w:b/>
        </w:rPr>
      </w:pPr>
      <w:r w:rsidRPr="00FF7E5C">
        <w:rPr>
          <w:rFonts w:ascii="Tahoma" w:hAnsi="Tahoma" w:cs="Tahoma"/>
          <w:b/>
        </w:rPr>
        <w:t>REŠEVANJE SPOROV</w:t>
      </w:r>
    </w:p>
    <w:p w14:paraId="1666F870" w14:textId="77777777" w:rsidR="00C42CFD" w:rsidRPr="00FF7E5C" w:rsidRDefault="00C42CFD" w:rsidP="00C42CFD">
      <w:pPr>
        <w:tabs>
          <w:tab w:val="left" w:pos="709"/>
          <w:tab w:val="left" w:pos="1702"/>
        </w:tabs>
        <w:ind w:left="1701" w:hanging="1701"/>
        <w:rPr>
          <w:rFonts w:ascii="Tahoma" w:hAnsi="Tahoma" w:cs="Tahoma"/>
          <w:b/>
        </w:rPr>
      </w:pPr>
    </w:p>
    <w:p w14:paraId="07559D3C" w14:textId="77777777" w:rsidR="00C42CFD" w:rsidRPr="00FF7E5C" w:rsidRDefault="00C42CFD" w:rsidP="002B0A14">
      <w:pPr>
        <w:numPr>
          <w:ilvl w:val="1"/>
          <w:numId w:val="43"/>
        </w:numPr>
        <w:jc w:val="center"/>
        <w:rPr>
          <w:rFonts w:ascii="Tahoma" w:hAnsi="Tahoma" w:cs="Tahoma"/>
        </w:rPr>
      </w:pPr>
      <w:r w:rsidRPr="00FF7E5C">
        <w:rPr>
          <w:rFonts w:ascii="Tahoma" w:hAnsi="Tahoma" w:cs="Tahoma"/>
        </w:rPr>
        <w:t xml:space="preserve"> člen</w:t>
      </w:r>
    </w:p>
    <w:p w14:paraId="7A7DB147" w14:textId="77777777" w:rsidR="00C42CFD" w:rsidRPr="00FF7E5C" w:rsidRDefault="00C42CFD" w:rsidP="00C42CFD">
      <w:pPr>
        <w:tabs>
          <w:tab w:val="left" w:pos="709"/>
          <w:tab w:val="left" w:pos="1702"/>
        </w:tabs>
        <w:ind w:left="1701" w:hanging="1701"/>
        <w:rPr>
          <w:rFonts w:ascii="Tahoma" w:hAnsi="Tahoma" w:cs="Tahoma"/>
        </w:rPr>
      </w:pPr>
    </w:p>
    <w:p w14:paraId="4306F09F" w14:textId="77777777" w:rsidR="00C42CFD" w:rsidRPr="00FF7E5C" w:rsidRDefault="00C42CFD" w:rsidP="00C42CFD">
      <w:pPr>
        <w:tabs>
          <w:tab w:val="left" w:pos="567"/>
          <w:tab w:val="left" w:pos="1418"/>
          <w:tab w:val="left" w:pos="1702"/>
        </w:tabs>
        <w:jc w:val="both"/>
        <w:rPr>
          <w:rFonts w:ascii="Tahoma" w:hAnsi="Tahoma" w:cs="Tahoma"/>
        </w:rPr>
      </w:pPr>
      <w:r w:rsidRPr="00FF7E5C">
        <w:rPr>
          <w:rFonts w:ascii="Tahoma" w:hAnsi="Tahoma" w:cs="Tahoma"/>
        </w:rPr>
        <w:t>Morebitne spore, ki bi nastali v zvezi z izvajanjem tega okvirnega sporazuma, bosta stranki okvirnega sporazuma skušali rešiti sporazumno.</w:t>
      </w:r>
    </w:p>
    <w:p w14:paraId="7C49D91A" w14:textId="77777777" w:rsidR="00C42CFD" w:rsidRPr="00FF7E5C" w:rsidRDefault="00C42CFD" w:rsidP="00C42CFD">
      <w:pPr>
        <w:tabs>
          <w:tab w:val="left" w:pos="567"/>
          <w:tab w:val="left" w:pos="1418"/>
          <w:tab w:val="left" w:pos="1702"/>
        </w:tabs>
        <w:jc w:val="both"/>
        <w:rPr>
          <w:rFonts w:ascii="Tahoma" w:hAnsi="Tahoma" w:cs="Tahoma"/>
        </w:rPr>
      </w:pPr>
    </w:p>
    <w:p w14:paraId="381AB661" w14:textId="77777777" w:rsidR="00C42CFD" w:rsidRPr="00FF7E5C" w:rsidRDefault="00C42CFD" w:rsidP="00C42CFD">
      <w:pPr>
        <w:tabs>
          <w:tab w:val="left" w:pos="567"/>
          <w:tab w:val="left" w:pos="1418"/>
          <w:tab w:val="left" w:pos="1702"/>
        </w:tabs>
        <w:jc w:val="both"/>
        <w:rPr>
          <w:rFonts w:ascii="Tahoma" w:hAnsi="Tahoma" w:cs="Tahoma"/>
        </w:rPr>
      </w:pPr>
      <w:r w:rsidRPr="00FF7E5C">
        <w:rPr>
          <w:rFonts w:ascii="Tahoma" w:hAnsi="Tahoma" w:cs="Tahoma"/>
        </w:rPr>
        <w:t>Če spora ne bo možno rešiti sporazumno, lahko vsaka stranka okvirnega sporazuma sproži postopek za rešitev spora pri stvarno pristojnem sodišču v Ljubljani.</w:t>
      </w:r>
    </w:p>
    <w:p w14:paraId="73D36B7F" w14:textId="637F1AFE" w:rsidR="00C42CFD" w:rsidRDefault="00C42CFD" w:rsidP="00C42CFD">
      <w:pPr>
        <w:tabs>
          <w:tab w:val="left" w:pos="567"/>
          <w:tab w:val="left" w:pos="1418"/>
          <w:tab w:val="left" w:pos="1702"/>
        </w:tabs>
        <w:jc w:val="both"/>
        <w:rPr>
          <w:rFonts w:ascii="Tahoma" w:hAnsi="Tahoma" w:cs="Tahoma"/>
        </w:rPr>
      </w:pPr>
    </w:p>
    <w:p w14:paraId="10CFD330" w14:textId="492D5E17" w:rsidR="00C42CFD" w:rsidRDefault="00C42CFD" w:rsidP="00C42CFD">
      <w:pPr>
        <w:tabs>
          <w:tab w:val="left" w:pos="567"/>
          <w:tab w:val="left" w:pos="1418"/>
          <w:tab w:val="left" w:pos="1702"/>
        </w:tabs>
        <w:jc w:val="both"/>
        <w:rPr>
          <w:rFonts w:ascii="Tahoma" w:hAnsi="Tahoma" w:cs="Tahoma"/>
        </w:rPr>
      </w:pPr>
    </w:p>
    <w:p w14:paraId="6C7F818D" w14:textId="77777777" w:rsidR="006E54FA" w:rsidRPr="00FF7E5C" w:rsidRDefault="006E54FA" w:rsidP="00C42CFD">
      <w:pPr>
        <w:tabs>
          <w:tab w:val="left" w:pos="567"/>
          <w:tab w:val="left" w:pos="1418"/>
          <w:tab w:val="left" w:pos="1702"/>
        </w:tabs>
        <w:jc w:val="both"/>
        <w:rPr>
          <w:rFonts w:ascii="Tahoma" w:hAnsi="Tahoma" w:cs="Tahoma"/>
        </w:rPr>
      </w:pPr>
    </w:p>
    <w:p w14:paraId="0FE58938" w14:textId="77777777" w:rsidR="00C42CFD" w:rsidRPr="00FF7E5C" w:rsidRDefault="00C42CFD" w:rsidP="002B0A14">
      <w:pPr>
        <w:numPr>
          <w:ilvl w:val="0"/>
          <w:numId w:val="25"/>
        </w:numPr>
        <w:tabs>
          <w:tab w:val="left" w:pos="851"/>
          <w:tab w:val="left" w:pos="1702"/>
        </w:tabs>
        <w:ind w:hanging="1440"/>
        <w:jc w:val="both"/>
        <w:rPr>
          <w:rFonts w:ascii="Tahoma" w:hAnsi="Tahoma" w:cs="Tahoma"/>
          <w:b/>
        </w:rPr>
      </w:pPr>
      <w:r w:rsidRPr="00FF7E5C">
        <w:rPr>
          <w:rFonts w:ascii="Tahoma" w:hAnsi="Tahoma" w:cs="Tahoma"/>
          <w:b/>
        </w:rPr>
        <w:t>OSTALE DOLOČBE</w:t>
      </w:r>
    </w:p>
    <w:p w14:paraId="73CDE655" w14:textId="77777777" w:rsidR="00C42CFD" w:rsidRPr="00FF7E5C" w:rsidRDefault="00C42CFD" w:rsidP="00C42CFD">
      <w:pPr>
        <w:tabs>
          <w:tab w:val="left" w:pos="851"/>
          <w:tab w:val="left" w:pos="1702"/>
        </w:tabs>
        <w:jc w:val="both"/>
        <w:rPr>
          <w:rFonts w:ascii="Tahoma" w:hAnsi="Tahoma" w:cs="Tahoma"/>
          <w:b/>
        </w:rPr>
      </w:pPr>
    </w:p>
    <w:p w14:paraId="3D0A4589" w14:textId="77777777" w:rsidR="00C42CFD" w:rsidRPr="00FF7E5C" w:rsidRDefault="00C42CFD" w:rsidP="002B0A14">
      <w:pPr>
        <w:numPr>
          <w:ilvl w:val="1"/>
          <w:numId w:val="43"/>
        </w:numPr>
        <w:jc w:val="center"/>
        <w:rPr>
          <w:rFonts w:ascii="Tahoma" w:hAnsi="Tahoma" w:cs="Tahoma"/>
        </w:rPr>
      </w:pPr>
      <w:r w:rsidRPr="00FF7E5C">
        <w:rPr>
          <w:rFonts w:ascii="Tahoma" w:hAnsi="Tahoma" w:cs="Tahoma"/>
        </w:rPr>
        <w:t>člen</w:t>
      </w:r>
    </w:p>
    <w:p w14:paraId="4E1A7FF2" w14:textId="77777777" w:rsidR="00C42CFD" w:rsidRPr="00FF7E5C" w:rsidRDefault="00C42CFD" w:rsidP="00C42CFD">
      <w:pPr>
        <w:tabs>
          <w:tab w:val="left" w:pos="851"/>
          <w:tab w:val="left" w:pos="1702"/>
        </w:tabs>
        <w:jc w:val="both"/>
        <w:rPr>
          <w:rFonts w:ascii="Tahoma" w:hAnsi="Tahoma" w:cs="Tahoma"/>
          <w:b/>
        </w:rPr>
      </w:pPr>
    </w:p>
    <w:p w14:paraId="69AB4552" w14:textId="77777777" w:rsidR="00C42CFD" w:rsidRPr="00FF7E5C" w:rsidRDefault="00C42CFD" w:rsidP="00C42CFD">
      <w:pPr>
        <w:tabs>
          <w:tab w:val="left" w:pos="567"/>
          <w:tab w:val="left" w:pos="1418"/>
          <w:tab w:val="left" w:pos="1702"/>
        </w:tabs>
        <w:jc w:val="both"/>
        <w:rPr>
          <w:rFonts w:ascii="Tahoma" w:hAnsi="Tahoma" w:cs="Tahoma"/>
        </w:rPr>
      </w:pPr>
      <w:r w:rsidRPr="00FF7E5C">
        <w:rPr>
          <w:rFonts w:ascii="Tahoma" w:hAnsi="Tahoma" w:cs="Tahoma"/>
        </w:rPr>
        <w:t xml:space="preserve">V primeru, da se ugotovi, da je pri izvedbi javnega naročila, na podlagi katerega je sklenjen ta okvirni sporazumi ali pri izvajanju tega okvirnega sporazuma kdo v imenu ali na račun prodajalca, predstavniku ali posredniku kupca ali drugega organa ali organizacije iz javnega sektorja obljubil, ponudil ali dal kakšno </w:t>
      </w:r>
      <w:r w:rsidRPr="00FF7E5C">
        <w:rPr>
          <w:rFonts w:ascii="Tahoma" w:hAnsi="Tahoma" w:cs="Tahoma"/>
        </w:rPr>
        <w:lastRenderedPageBreak/>
        <w:t>nedovoljeno korist za pridobitev tega posla ali za sklenitev tega posla pod ugodnejšimi pogoji ali za opustitev dolžnega nadzora nad izvajanjem obveznosti po okvirnem sporazumu ali za drugo ravnanje ali opustitev, s katerim je kupcu ali organizaciji iz javnega sektorja povzročena škoda ali je omogočena pridobitev nedovoljene koristi predstavniku kupca, posredniku organa ali organizacije iz javnega sektorja, prodajalcu ali njegovemu predstavniku, zastopniku, posredniku, je ta okvirni sporazum ničen.</w:t>
      </w:r>
    </w:p>
    <w:p w14:paraId="6A8F55E5" w14:textId="77777777" w:rsidR="00C42CFD" w:rsidRPr="00FF7E5C" w:rsidRDefault="00C42CFD" w:rsidP="00C42CFD">
      <w:pPr>
        <w:tabs>
          <w:tab w:val="left" w:pos="567"/>
          <w:tab w:val="left" w:pos="1418"/>
          <w:tab w:val="left" w:pos="1702"/>
        </w:tabs>
        <w:jc w:val="both"/>
        <w:rPr>
          <w:rFonts w:ascii="Tahoma" w:hAnsi="Tahoma" w:cs="Tahoma"/>
          <w:sz w:val="16"/>
          <w:szCs w:val="16"/>
        </w:rPr>
      </w:pPr>
    </w:p>
    <w:p w14:paraId="17DF1CBE" w14:textId="77777777" w:rsidR="00C42CFD" w:rsidRPr="00FF7E5C" w:rsidRDefault="00C42CFD" w:rsidP="00C42CFD">
      <w:pPr>
        <w:tabs>
          <w:tab w:val="left" w:pos="567"/>
          <w:tab w:val="left" w:pos="1418"/>
          <w:tab w:val="left" w:pos="1702"/>
        </w:tabs>
        <w:jc w:val="both"/>
        <w:rPr>
          <w:rFonts w:ascii="Tahoma" w:hAnsi="Tahoma" w:cs="Tahoma"/>
        </w:rPr>
      </w:pPr>
      <w:r w:rsidRPr="00FF7E5C">
        <w:rPr>
          <w:rFonts w:ascii="Tahoma" w:hAnsi="Tahoma" w:cs="Tahoma"/>
        </w:rPr>
        <w:t>Kupec bo v primeru ugotovitve o domnevnem obstoju dejanskega stanja iz prvega odstavka tega člena ali obvestila Komisije za preprečevanje korupcije ali drugih organov, glede njegovega domnevnega nastanka, pričel z ugotavljanjem pogojev ničnosti tega okvirnega sporazuma iz prejšnjega odstavka tega člena oziroma z drugimi ukrepi v skladu s predpisi Republike Slovenije.</w:t>
      </w:r>
    </w:p>
    <w:p w14:paraId="655E63BD" w14:textId="77777777" w:rsidR="00C42CFD" w:rsidRPr="00FF7E5C" w:rsidRDefault="00C42CFD" w:rsidP="00C42CFD">
      <w:pPr>
        <w:tabs>
          <w:tab w:val="left" w:pos="567"/>
          <w:tab w:val="left" w:pos="1418"/>
          <w:tab w:val="left" w:pos="1702"/>
        </w:tabs>
        <w:jc w:val="both"/>
        <w:rPr>
          <w:rFonts w:ascii="Tahoma" w:hAnsi="Tahoma" w:cs="Tahoma"/>
        </w:rPr>
      </w:pPr>
    </w:p>
    <w:p w14:paraId="712524C5" w14:textId="77777777" w:rsidR="00C42CFD" w:rsidRPr="00FF7E5C" w:rsidRDefault="00C42CFD" w:rsidP="00C42CFD">
      <w:pPr>
        <w:tabs>
          <w:tab w:val="left" w:pos="567"/>
          <w:tab w:val="left" w:pos="1418"/>
          <w:tab w:val="left" w:pos="1702"/>
        </w:tabs>
        <w:jc w:val="both"/>
        <w:rPr>
          <w:rFonts w:ascii="Tahoma" w:hAnsi="Tahoma" w:cs="Tahoma"/>
        </w:rPr>
      </w:pPr>
    </w:p>
    <w:p w14:paraId="390094F9" w14:textId="77777777" w:rsidR="00C42CFD" w:rsidRPr="00FF7E5C" w:rsidRDefault="00C42CFD" w:rsidP="002B0A14">
      <w:pPr>
        <w:numPr>
          <w:ilvl w:val="1"/>
          <w:numId w:val="43"/>
        </w:numPr>
        <w:jc w:val="center"/>
        <w:rPr>
          <w:rFonts w:ascii="Tahoma" w:hAnsi="Tahoma" w:cs="Tahoma"/>
        </w:rPr>
      </w:pPr>
      <w:r w:rsidRPr="00FF7E5C">
        <w:rPr>
          <w:rFonts w:ascii="Tahoma" w:hAnsi="Tahoma" w:cs="Tahoma"/>
        </w:rPr>
        <w:t>člen</w:t>
      </w:r>
    </w:p>
    <w:p w14:paraId="665FF497" w14:textId="77777777" w:rsidR="00C42CFD" w:rsidRPr="00FF7E5C" w:rsidRDefault="00C42CFD" w:rsidP="00C42CFD">
      <w:pPr>
        <w:jc w:val="both"/>
        <w:rPr>
          <w:rFonts w:ascii="Tahoma" w:hAnsi="Tahoma" w:cs="Tahoma"/>
          <w:sz w:val="16"/>
        </w:rPr>
      </w:pPr>
    </w:p>
    <w:p w14:paraId="0A37206C" w14:textId="77777777" w:rsidR="00C42CFD" w:rsidRPr="00FF7E5C" w:rsidRDefault="00C42CFD" w:rsidP="00C42CFD">
      <w:pPr>
        <w:jc w:val="both"/>
        <w:rPr>
          <w:rFonts w:ascii="Tahoma" w:hAnsi="Tahoma" w:cs="Tahoma"/>
        </w:rPr>
      </w:pPr>
      <w:r w:rsidRPr="00FF7E5C">
        <w:rPr>
          <w:rFonts w:ascii="Tahoma" w:hAnsi="Tahoma" w:cs="Tahoma"/>
        </w:rPr>
        <w:t>Morebitne spremembe ali dopolnitve tega okvirnega sporazuma veljajo samo v pisni obliki in v primeru, da jih podpišeta obe stranki okvirnega sporazuma.</w:t>
      </w:r>
    </w:p>
    <w:p w14:paraId="7FE3815C" w14:textId="77777777" w:rsidR="00C42CFD" w:rsidRPr="00FF7E5C" w:rsidRDefault="00C42CFD" w:rsidP="00C42CFD">
      <w:pPr>
        <w:jc w:val="both"/>
      </w:pPr>
    </w:p>
    <w:p w14:paraId="55E6941E" w14:textId="77777777" w:rsidR="00C42CFD" w:rsidRPr="00FF7E5C" w:rsidRDefault="00C42CFD" w:rsidP="00C42CFD">
      <w:pPr>
        <w:keepNext/>
        <w:tabs>
          <w:tab w:val="left" w:pos="567"/>
          <w:tab w:val="left" w:pos="1418"/>
          <w:tab w:val="left" w:pos="1702"/>
        </w:tabs>
        <w:jc w:val="both"/>
        <w:rPr>
          <w:rFonts w:ascii="Tahoma" w:hAnsi="Tahoma" w:cs="Tahoma"/>
        </w:rPr>
      </w:pPr>
      <w:r w:rsidRPr="00FF7E5C">
        <w:rPr>
          <w:rFonts w:ascii="Tahoma" w:hAnsi="Tahoma" w:cs="Tahoma"/>
        </w:rPr>
        <w:t>Če katerokoli od določil tega okvirnega sporazuma je ali postane neveljavno, to ne vpliva na ostala določila tega okvirnega sporazuma. Neveljavno določilo se nadomesti z veljavnim, ki mora čim bolj ustrezati namenu, ki sta ga želeli doseči stranki okvirnega sporazuma z neveljavnim določilom.</w:t>
      </w:r>
    </w:p>
    <w:p w14:paraId="09CD19BE" w14:textId="77777777" w:rsidR="00C42CFD" w:rsidRPr="00FF7E5C" w:rsidRDefault="00C42CFD" w:rsidP="00C42CFD">
      <w:pPr>
        <w:keepNext/>
        <w:tabs>
          <w:tab w:val="left" w:pos="567"/>
          <w:tab w:val="left" w:pos="1418"/>
          <w:tab w:val="left" w:pos="1702"/>
        </w:tabs>
        <w:jc w:val="both"/>
        <w:rPr>
          <w:rFonts w:ascii="Tahoma" w:hAnsi="Tahoma" w:cs="Tahoma"/>
        </w:rPr>
      </w:pPr>
    </w:p>
    <w:p w14:paraId="1C615582" w14:textId="77777777" w:rsidR="00C42CFD" w:rsidRPr="00FF7E5C" w:rsidRDefault="00C42CFD" w:rsidP="002B0A14">
      <w:pPr>
        <w:numPr>
          <w:ilvl w:val="1"/>
          <w:numId w:val="43"/>
        </w:numPr>
        <w:jc w:val="center"/>
        <w:rPr>
          <w:rFonts w:ascii="Tahoma" w:hAnsi="Tahoma" w:cs="Tahoma"/>
        </w:rPr>
      </w:pPr>
      <w:r w:rsidRPr="00FF7E5C">
        <w:rPr>
          <w:rFonts w:ascii="Tahoma" w:hAnsi="Tahoma" w:cs="Tahoma"/>
        </w:rPr>
        <w:t>člen</w:t>
      </w:r>
    </w:p>
    <w:p w14:paraId="5D1A1AA4" w14:textId="77777777" w:rsidR="00C42CFD" w:rsidRPr="00FF7E5C" w:rsidRDefault="00C42CFD" w:rsidP="00C42CFD">
      <w:pPr>
        <w:keepNext/>
        <w:tabs>
          <w:tab w:val="left" w:pos="567"/>
          <w:tab w:val="left" w:pos="1418"/>
          <w:tab w:val="left" w:pos="1702"/>
        </w:tabs>
        <w:jc w:val="both"/>
        <w:rPr>
          <w:rFonts w:ascii="Tahoma" w:hAnsi="Tahoma" w:cs="Tahoma"/>
        </w:rPr>
      </w:pPr>
    </w:p>
    <w:p w14:paraId="4D7CEB2E" w14:textId="77777777" w:rsidR="00C42CFD" w:rsidRPr="00FF7E5C" w:rsidRDefault="00C42CFD" w:rsidP="00C42CFD">
      <w:pPr>
        <w:keepNext/>
        <w:tabs>
          <w:tab w:val="left" w:pos="567"/>
          <w:tab w:val="left" w:pos="1418"/>
          <w:tab w:val="left" w:pos="1702"/>
        </w:tabs>
        <w:jc w:val="both"/>
        <w:rPr>
          <w:rFonts w:ascii="Tahoma" w:hAnsi="Tahoma" w:cs="Tahoma"/>
          <w:lang w:val="es-AR"/>
        </w:rPr>
      </w:pPr>
      <w:r w:rsidRPr="00FF7E5C">
        <w:rPr>
          <w:rFonts w:ascii="Tahoma" w:hAnsi="Tahoma" w:cs="Tahoma"/>
        </w:rPr>
        <w:t>Prodajalec s podpisom tega okvirnega sporazuma jamči, da mu je poznan predmet okvirnega sporazuma in vsi riziki, ki bodo spremljali izvedbo, da je seznanjen z razpisnimi zahtevami in s tehnično dokumentacijo, ter da so mu razumljivi in jasni pogoji in okoliščine za pravilno izvedbo dobav.</w:t>
      </w:r>
      <w:r w:rsidRPr="00FF7E5C">
        <w:rPr>
          <w:rFonts w:ascii="Tahoma" w:hAnsi="Tahoma" w:cs="Tahoma"/>
          <w:lang w:val="es-AR"/>
        </w:rPr>
        <w:t xml:space="preserve"> </w:t>
      </w:r>
      <w:r w:rsidRPr="00FF7E5C">
        <w:rPr>
          <w:rFonts w:ascii="Tahoma" w:hAnsi="Tahoma" w:cs="Tahoma"/>
        </w:rPr>
        <w:t xml:space="preserve">Prodajalec </w:t>
      </w:r>
      <w:r w:rsidRPr="00FF7E5C">
        <w:rPr>
          <w:rFonts w:ascii="Tahoma" w:hAnsi="Tahoma" w:cs="Tahoma"/>
          <w:lang w:val="es-AR"/>
        </w:rPr>
        <w:t xml:space="preserve">se </w:t>
      </w:r>
      <w:proofErr w:type="spellStart"/>
      <w:r w:rsidRPr="00FF7E5C">
        <w:rPr>
          <w:rFonts w:ascii="Tahoma" w:hAnsi="Tahoma" w:cs="Tahoma"/>
          <w:lang w:val="es-AR"/>
        </w:rPr>
        <w:t>strinja</w:t>
      </w:r>
      <w:proofErr w:type="spellEnd"/>
      <w:r w:rsidRPr="00FF7E5C">
        <w:rPr>
          <w:rFonts w:ascii="Tahoma" w:hAnsi="Tahoma" w:cs="Tahoma"/>
          <w:lang w:val="es-AR"/>
        </w:rPr>
        <w:t xml:space="preserve">, da </w:t>
      </w:r>
      <w:proofErr w:type="spellStart"/>
      <w:r w:rsidRPr="00FF7E5C">
        <w:rPr>
          <w:rFonts w:ascii="Tahoma" w:hAnsi="Tahoma" w:cs="Tahoma"/>
          <w:lang w:val="es-AR"/>
        </w:rPr>
        <w:t>lahko</w:t>
      </w:r>
      <w:proofErr w:type="spellEnd"/>
      <w:r w:rsidRPr="00FF7E5C">
        <w:rPr>
          <w:rFonts w:ascii="Tahoma" w:hAnsi="Tahoma" w:cs="Tahoma"/>
          <w:lang w:val="es-AR"/>
        </w:rPr>
        <w:t xml:space="preserve"> </w:t>
      </w:r>
      <w:proofErr w:type="spellStart"/>
      <w:r w:rsidRPr="00FF7E5C">
        <w:rPr>
          <w:rFonts w:ascii="Tahoma" w:hAnsi="Tahoma" w:cs="Tahoma"/>
          <w:lang w:val="es-AR"/>
        </w:rPr>
        <w:t>kupec</w:t>
      </w:r>
      <w:proofErr w:type="spellEnd"/>
      <w:r w:rsidRPr="00FF7E5C">
        <w:rPr>
          <w:rFonts w:ascii="Tahoma" w:hAnsi="Tahoma" w:cs="Tahoma"/>
          <w:lang w:val="es-AR"/>
        </w:rPr>
        <w:t xml:space="preserve"> </w:t>
      </w:r>
      <w:proofErr w:type="spellStart"/>
      <w:r w:rsidRPr="00FF7E5C">
        <w:rPr>
          <w:rFonts w:ascii="Tahoma" w:hAnsi="Tahoma" w:cs="Tahoma"/>
          <w:lang w:val="es-AR"/>
        </w:rPr>
        <w:t>prekine</w:t>
      </w:r>
      <w:proofErr w:type="spellEnd"/>
      <w:r w:rsidRPr="00FF7E5C">
        <w:rPr>
          <w:rFonts w:ascii="Tahoma" w:hAnsi="Tahoma" w:cs="Tahoma"/>
          <w:lang w:val="es-AR"/>
        </w:rPr>
        <w:t xml:space="preserve"> </w:t>
      </w:r>
      <w:proofErr w:type="spellStart"/>
      <w:r w:rsidRPr="00FF7E5C">
        <w:rPr>
          <w:rFonts w:ascii="Tahoma" w:hAnsi="Tahoma" w:cs="Tahoma"/>
          <w:lang w:val="es-AR"/>
        </w:rPr>
        <w:t>medsebojno</w:t>
      </w:r>
      <w:proofErr w:type="spellEnd"/>
      <w:r w:rsidRPr="00FF7E5C">
        <w:rPr>
          <w:rFonts w:ascii="Tahoma" w:hAnsi="Tahoma" w:cs="Tahoma"/>
          <w:lang w:val="es-AR"/>
        </w:rPr>
        <w:t xml:space="preserve"> </w:t>
      </w:r>
      <w:proofErr w:type="spellStart"/>
      <w:r w:rsidRPr="00FF7E5C">
        <w:rPr>
          <w:rFonts w:ascii="Tahoma" w:hAnsi="Tahoma" w:cs="Tahoma"/>
          <w:lang w:val="es-AR"/>
        </w:rPr>
        <w:t>razmerje</w:t>
      </w:r>
      <w:proofErr w:type="spellEnd"/>
      <w:r w:rsidRPr="00FF7E5C">
        <w:rPr>
          <w:rFonts w:ascii="Tahoma" w:hAnsi="Tahoma" w:cs="Tahoma"/>
          <w:lang w:val="es-AR"/>
        </w:rPr>
        <w:t xml:space="preserve"> v </w:t>
      </w:r>
      <w:proofErr w:type="spellStart"/>
      <w:r w:rsidRPr="00FF7E5C">
        <w:rPr>
          <w:rFonts w:ascii="Tahoma" w:hAnsi="Tahoma" w:cs="Tahoma"/>
          <w:lang w:val="es-AR"/>
        </w:rPr>
        <w:t>primeru</w:t>
      </w:r>
      <w:proofErr w:type="spellEnd"/>
      <w:r w:rsidRPr="00FF7E5C">
        <w:rPr>
          <w:rFonts w:ascii="Tahoma" w:hAnsi="Tahoma" w:cs="Tahoma"/>
          <w:lang w:val="es-AR"/>
        </w:rPr>
        <w:t xml:space="preserve"> </w:t>
      </w:r>
      <w:proofErr w:type="spellStart"/>
      <w:r w:rsidRPr="00FF7E5C">
        <w:rPr>
          <w:rFonts w:ascii="Tahoma" w:hAnsi="Tahoma" w:cs="Tahoma"/>
          <w:lang w:val="es-AR"/>
        </w:rPr>
        <w:t>nespoštovanja</w:t>
      </w:r>
      <w:proofErr w:type="spellEnd"/>
      <w:r w:rsidRPr="00FF7E5C">
        <w:rPr>
          <w:rFonts w:ascii="Tahoma" w:hAnsi="Tahoma" w:cs="Tahoma"/>
          <w:lang w:val="es-AR"/>
        </w:rPr>
        <w:t xml:space="preserve"> </w:t>
      </w:r>
      <w:proofErr w:type="spellStart"/>
      <w:r w:rsidRPr="00FF7E5C">
        <w:rPr>
          <w:rFonts w:ascii="Tahoma" w:hAnsi="Tahoma" w:cs="Tahoma"/>
          <w:lang w:val="es-AR"/>
        </w:rPr>
        <w:t>določil</w:t>
      </w:r>
      <w:proofErr w:type="spellEnd"/>
      <w:r w:rsidRPr="00FF7E5C">
        <w:rPr>
          <w:rFonts w:ascii="Tahoma" w:hAnsi="Tahoma" w:cs="Tahoma"/>
          <w:lang w:val="es-AR"/>
        </w:rPr>
        <w:t xml:space="preserve"> </w:t>
      </w:r>
      <w:r w:rsidRPr="00FF7E5C">
        <w:rPr>
          <w:rFonts w:ascii="Tahoma" w:hAnsi="Tahoma" w:cs="Tahoma"/>
        </w:rPr>
        <w:t>okvirnega sporazuma</w:t>
      </w:r>
      <w:r w:rsidRPr="00FF7E5C">
        <w:rPr>
          <w:rFonts w:ascii="Tahoma" w:hAnsi="Tahoma" w:cs="Tahoma"/>
          <w:lang w:val="es-AR"/>
        </w:rPr>
        <w:t xml:space="preserve"> in </w:t>
      </w:r>
      <w:proofErr w:type="spellStart"/>
      <w:r w:rsidRPr="00FF7E5C">
        <w:rPr>
          <w:rFonts w:ascii="Tahoma" w:hAnsi="Tahoma" w:cs="Tahoma"/>
          <w:lang w:val="es-AR"/>
        </w:rPr>
        <w:t>določil</w:t>
      </w:r>
      <w:proofErr w:type="spellEnd"/>
      <w:r w:rsidRPr="00FF7E5C">
        <w:rPr>
          <w:rFonts w:ascii="Tahoma" w:hAnsi="Tahoma" w:cs="Tahoma"/>
          <w:lang w:val="es-AR"/>
        </w:rPr>
        <w:t xml:space="preserve"> </w:t>
      </w:r>
      <w:proofErr w:type="spellStart"/>
      <w:r w:rsidRPr="00FF7E5C">
        <w:rPr>
          <w:rFonts w:ascii="Tahoma" w:hAnsi="Tahoma" w:cs="Tahoma"/>
          <w:lang w:val="es-AR"/>
        </w:rPr>
        <w:t>javnega</w:t>
      </w:r>
      <w:proofErr w:type="spellEnd"/>
      <w:r w:rsidRPr="00FF7E5C">
        <w:rPr>
          <w:rFonts w:ascii="Tahoma" w:hAnsi="Tahoma" w:cs="Tahoma"/>
          <w:lang w:val="es-AR"/>
        </w:rPr>
        <w:t xml:space="preserve"> </w:t>
      </w:r>
      <w:proofErr w:type="spellStart"/>
      <w:r w:rsidRPr="00FF7E5C">
        <w:rPr>
          <w:rFonts w:ascii="Tahoma" w:hAnsi="Tahoma" w:cs="Tahoma"/>
          <w:lang w:val="es-AR"/>
        </w:rPr>
        <w:t>naročanja</w:t>
      </w:r>
      <w:proofErr w:type="spellEnd"/>
      <w:r w:rsidRPr="00FF7E5C">
        <w:rPr>
          <w:rFonts w:ascii="Tahoma" w:hAnsi="Tahoma" w:cs="Tahoma"/>
          <w:lang w:val="es-AR"/>
        </w:rPr>
        <w:t xml:space="preserve">, </w:t>
      </w:r>
      <w:proofErr w:type="spellStart"/>
      <w:r w:rsidRPr="00FF7E5C">
        <w:rPr>
          <w:rFonts w:ascii="Tahoma" w:hAnsi="Tahoma" w:cs="Tahoma"/>
          <w:lang w:val="es-AR"/>
        </w:rPr>
        <w:t>brez</w:t>
      </w:r>
      <w:proofErr w:type="spellEnd"/>
      <w:r w:rsidRPr="00FF7E5C">
        <w:rPr>
          <w:rFonts w:ascii="Tahoma" w:hAnsi="Tahoma" w:cs="Tahoma"/>
          <w:lang w:val="es-AR"/>
        </w:rPr>
        <w:t xml:space="preserve"> </w:t>
      </w:r>
      <w:proofErr w:type="spellStart"/>
      <w:r w:rsidRPr="00FF7E5C">
        <w:rPr>
          <w:rFonts w:ascii="Tahoma" w:hAnsi="Tahoma" w:cs="Tahoma"/>
          <w:lang w:val="es-AR"/>
        </w:rPr>
        <w:t>odškodninske</w:t>
      </w:r>
      <w:proofErr w:type="spellEnd"/>
      <w:r w:rsidRPr="00FF7E5C">
        <w:rPr>
          <w:rFonts w:ascii="Tahoma" w:hAnsi="Tahoma" w:cs="Tahoma"/>
          <w:lang w:val="es-AR"/>
        </w:rPr>
        <w:t xml:space="preserve"> </w:t>
      </w:r>
      <w:proofErr w:type="spellStart"/>
      <w:r w:rsidRPr="00FF7E5C">
        <w:rPr>
          <w:rFonts w:ascii="Tahoma" w:hAnsi="Tahoma" w:cs="Tahoma"/>
          <w:lang w:val="es-AR"/>
        </w:rPr>
        <w:t>odgovornosti</w:t>
      </w:r>
      <w:proofErr w:type="spellEnd"/>
      <w:r w:rsidRPr="00FF7E5C">
        <w:rPr>
          <w:rFonts w:ascii="Tahoma" w:hAnsi="Tahoma" w:cs="Tahoma"/>
          <w:lang w:val="es-AR"/>
        </w:rPr>
        <w:t xml:space="preserve"> do </w:t>
      </w:r>
      <w:r w:rsidRPr="00FF7E5C">
        <w:rPr>
          <w:rFonts w:ascii="Tahoma" w:hAnsi="Tahoma" w:cs="Tahoma"/>
        </w:rPr>
        <w:t>prodajalca</w:t>
      </w:r>
      <w:r w:rsidRPr="00FF7E5C">
        <w:rPr>
          <w:rFonts w:ascii="Tahoma" w:hAnsi="Tahoma" w:cs="Tahoma"/>
          <w:lang w:val="es-AR"/>
        </w:rPr>
        <w:t>.</w:t>
      </w:r>
    </w:p>
    <w:p w14:paraId="4C57293D" w14:textId="77777777" w:rsidR="00C42CFD" w:rsidRPr="00FF7E5C" w:rsidRDefault="00C42CFD" w:rsidP="00C42CFD">
      <w:pPr>
        <w:keepNext/>
        <w:tabs>
          <w:tab w:val="left" w:pos="567"/>
          <w:tab w:val="left" w:pos="1418"/>
          <w:tab w:val="left" w:pos="1702"/>
        </w:tabs>
        <w:jc w:val="both"/>
        <w:rPr>
          <w:rFonts w:ascii="Tahoma" w:hAnsi="Tahoma" w:cs="Tahoma"/>
          <w:lang w:val="es-AR"/>
        </w:rPr>
      </w:pPr>
      <w:r w:rsidRPr="00FF7E5C">
        <w:rPr>
          <w:rFonts w:ascii="Tahoma" w:hAnsi="Tahoma" w:cs="Tahoma"/>
        </w:rPr>
        <w:t xml:space="preserve"> </w:t>
      </w:r>
    </w:p>
    <w:p w14:paraId="46D5E7B8" w14:textId="77777777" w:rsidR="00C42CFD" w:rsidRPr="00FF7E5C" w:rsidRDefault="00C42CFD" w:rsidP="00C42CFD">
      <w:pPr>
        <w:keepNext/>
        <w:tabs>
          <w:tab w:val="left" w:pos="567"/>
          <w:tab w:val="left" w:pos="1418"/>
          <w:tab w:val="left" w:pos="1702"/>
        </w:tabs>
        <w:jc w:val="both"/>
        <w:rPr>
          <w:rFonts w:ascii="Tahoma" w:hAnsi="Tahoma" w:cs="Tahoma"/>
        </w:rPr>
      </w:pPr>
      <w:r w:rsidRPr="00FF7E5C">
        <w:rPr>
          <w:rFonts w:ascii="Tahoma" w:hAnsi="Tahoma" w:cs="Tahoma"/>
        </w:rPr>
        <w:t>Stranki okvirnega sporazuma soglašata, da predstavljajo tehnični podatki, dokumentacija, poslovne informacije ter drugi podatki in informacije, ki izvirajo iz tega razmerja oziroma v zvezi z njim, ali iz siceršnjega opravljanja dejavnosti ene ali druge stranke okvirnega sporazuma, poslovno skrivnost, ki sta jo dolžni varovati ves čas veljavnosti okvirnega sporazuma, razen podatkov oz. informacij, ki po veljavnih predpisih štejejo za javne.</w:t>
      </w:r>
    </w:p>
    <w:p w14:paraId="17276087" w14:textId="77777777" w:rsidR="00C42CFD" w:rsidRPr="00FF7E5C" w:rsidRDefault="00C42CFD" w:rsidP="00C42CFD">
      <w:pPr>
        <w:tabs>
          <w:tab w:val="left" w:pos="567"/>
          <w:tab w:val="left" w:pos="1418"/>
          <w:tab w:val="left" w:pos="1702"/>
        </w:tabs>
        <w:jc w:val="both"/>
        <w:rPr>
          <w:rFonts w:ascii="Tahoma" w:hAnsi="Tahoma" w:cs="Tahoma"/>
        </w:rPr>
      </w:pPr>
    </w:p>
    <w:p w14:paraId="5CAED6FC" w14:textId="77777777" w:rsidR="00C42CFD" w:rsidRPr="00FF7E5C" w:rsidRDefault="00C42CFD" w:rsidP="002B0A14">
      <w:pPr>
        <w:numPr>
          <w:ilvl w:val="1"/>
          <w:numId w:val="43"/>
        </w:numPr>
        <w:jc w:val="center"/>
        <w:rPr>
          <w:rFonts w:ascii="Tahoma" w:hAnsi="Tahoma" w:cs="Tahoma"/>
        </w:rPr>
      </w:pPr>
      <w:r w:rsidRPr="00FF7E5C">
        <w:rPr>
          <w:rFonts w:ascii="Tahoma" w:hAnsi="Tahoma" w:cs="Tahoma"/>
        </w:rPr>
        <w:t>člen</w:t>
      </w:r>
    </w:p>
    <w:p w14:paraId="3A7A6760" w14:textId="77777777" w:rsidR="00C42CFD" w:rsidRPr="00FF7E5C" w:rsidRDefault="00C42CFD" w:rsidP="00C42CFD">
      <w:pPr>
        <w:tabs>
          <w:tab w:val="left" w:pos="567"/>
          <w:tab w:val="left" w:pos="1418"/>
          <w:tab w:val="left" w:pos="1702"/>
        </w:tabs>
        <w:jc w:val="both"/>
        <w:rPr>
          <w:rFonts w:ascii="Tahoma" w:hAnsi="Tahoma" w:cs="Tahoma"/>
        </w:rPr>
      </w:pPr>
    </w:p>
    <w:p w14:paraId="04DCA1F3" w14:textId="00170E22" w:rsidR="00C42CFD" w:rsidRPr="00FF7E5C" w:rsidRDefault="00C42CFD" w:rsidP="00C42CFD">
      <w:pPr>
        <w:tabs>
          <w:tab w:val="left" w:pos="567"/>
          <w:tab w:val="left" w:pos="1418"/>
          <w:tab w:val="left" w:pos="1702"/>
        </w:tabs>
        <w:jc w:val="both"/>
        <w:rPr>
          <w:rFonts w:ascii="Tahoma" w:hAnsi="Tahoma" w:cs="Tahoma"/>
        </w:rPr>
      </w:pPr>
      <w:r w:rsidRPr="00FF7E5C">
        <w:rPr>
          <w:rFonts w:ascii="Tahoma" w:hAnsi="Tahoma" w:cs="Tahoma"/>
        </w:rPr>
        <w:t>Stranki okvirnega sporazuma se obvezujeta, da bosta uredili vse, kar je potrebno za izvršitev tega okvirnega sporazuma in da bosta ravnali kot dobra gospodarstvenika. Za urejanje razmerij, ki niso urejena s tem okvirnim sporazumom, se uporabljajo določila zakona, ki ureja obligacijska razmerja</w:t>
      </w:r>
      <w:r w:rsidR="00580890">
        <w:rPr>
          <w:rFonts w:ascii="Tahoma" w:hAnsi="Tahoma" w:cs="Tahoma"/>
        </w:rPr>
        <w:t xml:space="preserve"> ter določila prava Republike Slovenije</w:t>
      </w:r>
      <w:r w:rsidRPr="00FF7E5C">
        <w:rPr>
          <w:rFonts w:ascii="Tahoma" w:hAnsi="Tahoma" w:cs="Tahoma"/>
        </w:rPr>
        <w:t>.</w:t>
      </w:r>
    </w:p>
    <w:p w14:paraId="1F3D931D" w14:textId="77777777" w:rsidR="00C42CFD" w:rsidRPr="00FF7E5C" w:rsidRDefault="00C42CFD" w:rsidP="00C42CFD">
      <w:pPr>
        <w:tabs>
          <w:tab w:val="left" w:pos="567"/>
          <w:tab w:val="left" w:pos="1418"/>
          <w:tab w:val="left" w:pos="1702"/>
        </w:tabs>
        <w:jc w:val="both"/>
        <w:rPr>
          <w:rFonts w:ascii="Tahoma" w:hAnsi="Tahoma" w:cs="Tahoma"/>
        </w:rPr>
      </w:pPr>
    </w:p>
    <w:p w14:paraId="18417CFB" w14:textId="77777777" w:rsidR="00C42CFD" w:rsidRPr="00FF7E5C" w:rsidRDefault="00C42CFD" w:rsidP="002B0A14">
      <w:pPr>
        <w:numPr>
          <w:ilvl w:val="1"/>
          <w:numId w:val="43"/>
        </w:numPr>
        <w:jc w:val="center"/>
        <w:rPr>
          <w:rFonts w:ascii="Tahoma" w:hAnsi="Tahoma" w:cs="Tahoma"/>
        </w:rPr>
      </w:pPr>
      <w:r w:rsidRPr="00FF7E5C">
        <w:rPr>
          <w:rFonts w:ascii="Tahoma" w:hAnsi="Tahoma" w:cs="Tahoma"/>
        </w:rPr>
        <w:t>člen</w:t>
      </w:r>
    </w:p>
    <w:p w14:paraId="23645A90" w14:textId="77777777" w:rsidR="00C42CFD" w:rsidRPr="00FF7E5C" w:rsidRDefault="00C42CFD" w:rsidP="00C42CFD">
      <w:pPr>
        <w:tabs>
          <w:tab w:val="left" w:pos="567"/>
          <w:tab w:val="left" w:pos="1418"/>
          <w:tab w:val="left" w:pos="1702"/>
        </w:tabs>
        <w:jc w:val="both"/>
        <w:rPr>
          <w:rFonts w:ascii="Tahoma" w:hAnsi="Tahoma" w:cs="Tahoma"/>
        </w:rPr>
      </w:pPr>
    </w:p>
    <w:p w14:paraId="5BF314B0" w14:textId="77777777" w:rsidR="00C42CFD" w:rsidRPr="00FF7E5C" w:rsidRDefault="00C42CFD" w:rsidP="00C42CFD">
      <w:pPr>
        <w:tabs>
          <w:tab w:val="left" w:pos="567"/>
          <w:tab w:val="left" w:pos="1418"/>
          <w:tab w:val="left" w:pos="1702"/>
        </w:tabs>
        <w:jc w:val="both"/>
        <w:rPr>
          <w:rFonts w:ascii="Tahoma" w:hAnsi="Tahoma" w:cs="Tahoma"/>
        </w:rPr>
      </w:pPr>
      <w:r w:rsidRPr="00FF7E5C">
        <w:rPr>
          <w:rFonts w:ascii="Tahoma" w:hAnsi="Tahoma" w:cs="Tahoma"/>
        </w:rPr>
        <w:t>Okvirni sporazum je sklenjen in prične veljati z dnem, ko ga podpišeta obe stranki okvirnega sporazuma, pod pogojem, da prodajalec kupcu predloži finančno zavarovanje za zavarovanje dobre izvedbe obveznosti iz okvirnega sporazuma v roku, višini in z veljavnostjo iz prvega odstavka 19. člena tega okvirnega sporazuma. V kolikor prodajalec kupcu ne predloži pravočasno finančnega zavarovanja iz prvega odstavka 19. člena tega okvirnega sporazuma, se šteje, da ta okvirni sporazum ni bil nikoli sklenjen.</w:t>
      </w:r>
    </w:p>
    <w:p w14:paraId="176D7DA1" w14:textId="77777777" w:rsidR="00C42CFD" w:rsidRPr="00FF7E5C" w:rsidRDefault="00C42CFD" w:rsidP="00C42CFD">
      <w:pPr>
        <w:jc w:val="both"/>
        <w:rPr>
          <w:rFonts w:ascii="Tahoma" w:hAnsi="Tahoma" w:cs="Tahoma"/>
        </w:rPr>
      </w:pPr>
    </w:p>
    <w:p w14:paraId="5E794D39" w14:textId="7B90409F" w:rsidR="00C42CFD" w:rsidRDefault="00C42CFD" w:rsidP="00C42CFD">
      <w:pPr>
        <w:tabs>
          <w:tab w:val="left" w:pos="567"/>
          <w:tab w:val="left" w:pos="1418"/>
          <w:tab w:val="left" w:pos="1702"/>
        </w:tabs>
        <w:jc w:val="both"/>
        <w:rPr>
          <w:rFonts w:ascii="Tahoma" w:hAnsi="Tahoma" w:cs="Tahoma"/>
        </w:rPr>
      </w:pPr>
      <w:r w:rsidRPr="00FF7E5C">
        <w:rPr>
          <w:rFonts w:ascii="Tahoma" w:hAnsi="Tahoma" w:cs="Tahoma"/>
        </w:rPr>
        <w:t>Ta okvirni sporazum v celoti zavezuje tudi morebitne vsakokratne pravne naslednike vsake od strank tega okvirnega sporazuma, kar velja zlasti tudi v primeru organizacijsko – statusnih ter lastninskih sprememb.</w:t>
      </w:r>
    </w:p>
    <w:p w14:paraId="680C1336" w14:textId="77777777" w:rsidR="0097716C" w:rsidRPr="00FF7E5C" w:rsidRDefault="0097716C" w:rsidP="00C42CFD">
      <w:pPr>
        <w:tabs>
          <w:tab w:val="left" w:pos="567"/>
          <w:tab w:val="left" w:pos="1418"/>
          <w:tab w:val="left" w:pos="1702"/>
        </w:tabs>
        <w:jc w:val="both"/>
        <w:rPr>
          <w:rFonts w:ascii="Tahoma" w:hAnsi="Tahoma" w:cs="Tahoma"/>
        </w:rPr>
      </w:pPr>
    </w:p>
    <w:p w14:paraId="6E946556" w14:textId="77777777" w:rsidR="00C42CFD" w:rsidRPr="00FF7E5C" w:rsidRDefault="00C42CFD" w:rsidP="00C42CFD">
      <w:pPr>
        <w:tabs>
          <w:tab w:val="left" w:pos="567"/>
          <w:tab w:val="left" w:pos="1418"/>
          <w:tab w:val="left" w:pos="1702"/>
        </w:tabs>
        <w:jc w:val="both"/>
        <w:rPr>
          <w:rFonts w:ascii="Tahoma" w:hAnsi="Tahoma" w:cs="Tahoma"/>
        </w:rPr>
      </w:pPr>
    </w:p>
    <w:p w14:paraId="4E008815" w14:textId="77777777" w:rsidR="00C42CFD" w:rsidRPr="00FF7E5C" w:rsidRDefault="00C42CFD" w:rsidP="002B0A14">
      <w:pPr>
        <w:numPr>
          <w:ilvl w:val="1"/>
          <w:numId w:val="43"/>
        </w:numPr>
        <w:jc w:val="center"/>
        <w:rPr>
          <w:rFonts w:ascii="Tahoma" w:hAnsi="Tahoma" w:cs="Tahoma"/>
        </w:rPr>
      </w:pPr>
      <w:r w:rsidRPr="00FF7E5C">
        <w:rPr>
          <w:rFonts w:ascii="Tahoma" w:hAnsi="Tahoma" w:cs="Tahoma"/>
        </w:rPr>
        <w:t>člen</w:t>
      </w:r>
    </w:p>
    <w:p w14:paraId="05716094" w14:textId="77777777" w:rsidR="00C42CFD" w:rsidRPr="00FF7E5C" w:rsidRDefault="00C42CFD" w:rsidP="00C42CFD">
      <w:pPr>
        <w:tabs>
          <w:tab w:val="left" w:pos="4820"/>
        </w:tabs>
        <w:jc w:val="both"/>
        <w:rPr>
          <w:rFonts w:ascii="Tahoma" w:hAnsi="Tahoma" w:cs="Tahoma"/>
          <w:b/>
        </w:rPr>
      </w:pPr>
    </w:p>
    <w:p w14:paraId="6992C429" w14:textId="77777777" w:rsidR="00C42CFD" w:rsidRPr="00FF7E5C" w:rsidRDefault="00C42CFD" w:rsidP="00C42CFD">
      <w:pPr>
        <w:tabs>
          <w:tab w:val="left" w:pos="4820"/>
        </w:tabs>
        <w:ind w:right="-2"/>
        <w:jc w:val="both"/>
        <w:rPr>
          <w:rFonts w:ascii="Tahoma" w:hAnsi="Tahoma" w:cs="Tahoma"/>
          <w:lang w:val="x-none"/>
        </w:rPr>
      </w:pPr>
      <w:r w:rsidRPr="00FF7E5C">
        <w:rPr>
          <w:rFonts w:ascii="Tahoma" w:hAnsi="Tahoma" w:cs="Tahoma"/>
        </w:rPr>
        <w:lastRenderedPageBreak/>
        <w:t xml:space="preserve">Okvirni sporazum </w:t>
      </w:r>
      <w:r w:rsidRPr="00FF7E5C">
        <w:rPr>
          <w:rFonts w:ascii="Tahoma" w:hAnsi="Tahoma" w:cs="Tahoma"/>
          <w:lang w:val="x-none"/>
        </w:rPr>
        <w:t xml:space="preserve">je </w:t>
      </w:r>
      <w:r w:rsidRPr="00FF7E5C">
        <w:rPr>
          <w:rFonts w:ascii="Tahoma" w:hAnsi="Tahoma" w:cs="Tahoma"/>
        </w:rPr>
        <w:t>sestavljen in podpisan</w:t>
      </w:r>
      <w:r w:rsidRPr="00FF7E5C">
        <w:rPr>
          <w:rFonts w:ascii="Tahoma" w:hAnsi="Tahoma" w:cs="Tahoma"/>
          <w:lang w:val="x-none"/>
        </w:rPr>
        <w:t xml:space="preserve"> v </w:t>
      </w:r>
      <w:r w:rsidRPr="00FF7E5C">
        <w:rPr>
          <w:rFonts w:ascii="Tahoma" w:hAnsi="Tahoma" w:cs="Tahoma"/>
        </w:rPr>
        <w:t>treh</w:t>
      </w:r>
      <w:r w:rsidRPr="00FF7E5C">
        <w:rPr>
          <w:rFonts w:ascii="Tahoma" w:hAnsi="Tahoma" w:cs="Tahoma"/>
          <w:lang w:val="x-none"/>
        </w:rPr>
        <w:t xml:space="preserve"> (</w:t>
      </w:r>
      <w:r w:rsidRPr="00FF7E5C">
        <w:rPr>
          <w:rFonts w:ascii="Tahoma" w:hAnsi="Tahoma" w:cs="Tahoma"/>
        </w:rPr>
        <w:t>3</w:t>
      </w:r>
      <w:r w:rsidRPr="00FF7E5C">
        <w:rPr>
          <w:rFonts w:ascii="Tahoma" w:hAnsi="Tahoma" w:cs="Tahoma"/>
          <w:lang w:val="x-none"/>
        </w:rPr>
        <w:t xml:space="preserve">) enakih izvodih, od katerih prejme </w:t>
      </w:r>
      <w:r w:rsidRPr="00FF7E5C">
        <w:rPr>
          <w:rFonts w:ascii="Tahoma" w:hAnsi="Tahoma" w:cs="Tahoma"/>
        </w:rPr>
        <w:t>kupec</w:t>
      </w:r>
      <w:r w:rsidRPr="00FF7E5C">
        <w:rPr>
          <w:rFonts w:ascii="Tahoma" w:hAnsi="Tahoma" w:cs="Tahoma"/>
          <w:lang w:val="x-none"/>
        </w:rPr>
        <w:t xml:space="preserve"> </w:t>
      </w:r>
      <w:r w:rsidRPr="00FF7E5C">
        <w:rPr>
          <w:rFonts w:ascii="Tahoma" w:hAnsi="Tahoma" w:cs="Tahoma"/>
        </w:rPr>
        <w:t>dva</w:t>
      </w:r>
      <w:r w:rsidRPr="00FF7E5C">
        <w:rPr>
          <w:rFonts w:ascii="Tahoma" w:hAnsi="Tahoma" w:cs="Tahoma"/>
          <w:lang w:val="x-none"/>
        </w:rPr>
        <w:t xml:space="preserve"> (</w:t>
      </w:r>
      <w:r w:rsidRPr="00FF7E5C">
        <w:rPr>
          <w:rFonts w:ascii="Tahoma" w:hAnsi="Tahoma" w:cs="Tahoma"/>
        </w:rPr>
        <w:t>2</w:t>
      </w:r>
      <w:r w:rsidRPr="00FF7E5C">
        <w:rPr>
          <w:rFonts w:ascii="Tahoma" w:hAnsi="Tahoma" w:cs="Tahoma"/>
          <w:lang w:val="x-none"/>
        </w:rPr>
        <w:t xml:space="preserve">) in </w:t>
      </w:r>
      <w:r w:rsidRPr="00FF7E5C">
        <w:rPr>
          <w:rFonts w:ascii="Tahoma" w:hAnsi="Tahoma" w:cs="Tahoma"/>
        </w:rPr>
        <w:t>prodajalec</w:t>
      </w:r>
      <w:r w:rsidRPr="00FF7E5C">
        <w:rPr>
          <w:rFonts w:ascii="Tahoma" w:hAnsi="Tahoma" w:cs="Tahoma"/>
          <w:lang w:val="x-none"/>
        </w:rPr>
        <w:t xml:space="preserve"> </w:t>
      </w:r>
      <w:r w:rsidRPr="00FF7E5C">
        <w:rPr>
          <w:rFonts w:ascii="Tahoma" w:hAnsi="Tahoma" w:cs="Tahoma"/>
        </w:rPr>
        <w:t>en</w:t>
      </w:r>
      <w:r w:rsidRPr="00FF7E5C">
        <w:rPr>
          <w:rFonts w:ascii="Tahoma" w:hAnsi="Tahoma" w:cs="Tahoma"/>
          <w:lang w:val="x-none"/>
        </w:rPr>
        <w:t xml:space="preserve"> (</w:t>
      </w:r>
      <w:r w:rsidRPr="00FF7E5C">
        <w:rPr>
          <w:rFonts w:ascii="Tahoma" w:hAnsi="Tahoma" w:cs="Tahoma"/>
        </w:rPr>
        <w:t>1</w:t>
      </w:r>
      <w:r w:rsidRPr="00FF7E5C">
        <w:rPr>
          <w:rFonts w:ascii="Tahoma" w:hAnsi="Tahoma" w:cs="Tahoma"/>
          <w:lang w:val="x-none"/>
        </w:rPr>
        <w:t xml:space="preserve">) izvod. </w:t>
      </w:r>
    </w:p>
    <w:p w14:paraId="3E7C5427" w14:textId="77777777" w:rsidR="00C42CFD" w:rsidRPr="00FF7E5C" w:rsidRDefault="00C42CFD" w:rsidP="00C42CFD">
      <w:pPr>
        <w:tabs>
          <w:tab w:val="left" w:pos="4820"/>
        </w:tabs>
        <w:rPr>
          <w:rFonts w:ascii="Tahoma" w:hAnsi="Tahoma" w:cs="Tahoma"/>
        </w:rPr>
      </w:pPr>
    </w:p>
    <w:p w14:paraId="42B52E4A" w14:textId="77777777" w:rsidR="00C42CFD" w:rsidRPr="00FF7E5C" w:rsidRDefault="00C42CFD" w:rsidP="00C42CFD">
      <w:pPr>
        <w:tabs>
          <w:tab w:val="left" w:pos="1134"/>
          <w:tab w:val="left" w:pos="4820"/>
        </w:tabs>
        <w:rPr>
          <w:rFonts w:ascii="Tahoma" w:hAnsi="Tahoma" w:cs="Tahoma"/>
        </w:rPr>
      </w:pPr>
    </w:p>
    <w:p w14:paraId="3BBDA9B8" w14:textId="77777777" w:rsidR="00C42CFD" w:rsidRPr="00FF7E5C" w:rsidRDefault="00C42CFD" w:rsidP="00C42CFD">
      <w:pPr>
        <w:tabs>
          <w:tab w:val="left" w:pos="1134"/>
          <w:tab w:val="left" w:pos="4820"/>
        </w:tabs>
        <w:rPr>
          <w:rFonts w:ascii="Tahoma" w:hAnsi="Tahoma" w:cs="Tahoma"/>
        </w:rPr>
      </w:pPr>
      <w:r w:rsidRPr="00FF7E5C">
        <w:rPr>
          <w:rFonts w:ascii="Tahoma" w:hAnsi="Tahoma" w:cs="Tahoma"/>
        </w:rPr>
        <w:t>Ljubljana, dne ___________</w:t>
      </w:r>
      <w:r w:rsidRPr="00FF7E5C">
        <w:rPr>
          <w:rFonts w:ascii="Tahoma" w:hAnsi="Tahoma" w:cs="Tahoma"/>
        </w:rPr>
        <w:tab/>
      </w:r>
      <w:r w:rsidRPr="00FF7E5C">
        <w:rPr>
          <w:rFonts w:ascii="Tahoma" w:hAnsi="Tahoma" w:cs="Tahoma"/>
        </w:rPr>
        <w:tab/>
      </w:r>
      <w:r w:rsidRPr="00FF7E5C">
        <w:rPr>
          <w:rFonts w:ascii="Tahoma" w:hAnsi="Tahoma" w:cs="Tahoma"/>
        </w:rPr>
        <w:tab/>
        <w:t>______________ , dne __________</w:t>
      </w:r>
    </w:p>
    <w:p w14:paraId="7624D3B4" w14:textId="77777777" w:rsidR="00C42CFD" w:rsidRPr="00FF7E5C" w:rsidRDefault="00C42CFD" w:rsidP="00C42CFD">
      <w:pPr>
        <w:tabs>
          <w:tab w:val="left" w:pos="1702"/>
        </w:tabs>
        <w:jc w:val="both"/>
        <w:rPr>
          <w:rFonts w:ascii="Tahoma" w:hAnsi="Tahoma" w:cs="Tahoma"/>
          <w:lang w:val="x-none"/>
        </w:rPr>
      </w:pPr>
    </w:p>
    <w:p w14:paraId="7DDA94C0" w14:textId="77777777" w:rsidR="00C42CFD" w:rsidRPr="00FF7E5C" w:rsidRDefault="00C42CFD" w:rsidP="00C42CFD">
      <w:pPr>
        <w:tabs>
          <w:tab w:val="left" w:pos="1702"/>
        </w:tabs>
        <w:jc w:val="both"/>
        <w:rPr>
          <w:rFonts w:ascii="Tahoma" w:hAnsi="Tahoma" w:cs="Tahoma"/>
          <w:lang w:val="x-none"/>
        </w:rPr>
      </w:pPr>
    </w:p>
    <w:p w14:paraId="45898D66" w14:textId="22A7B336" w:rsidR="00C42CFD" w:rsidRDefault="00C42CFD" w:rsidP="00C42CFD">
      <w:pPr>
        <w:tabs>
          <w:tab w:val="left" w:pos="1702"/>
        </w:tabs>
        <w:jc w:val="both"/>
        <w:rPr>
          <w:rFonts w:ascii="Tahoma" w:hAnsi="Tahoma" w:cs="Tahoma"/>
          <w:lang w:val="x-none"/>
        </w:rPr>
      </w:pPr>
    </w:p>
    <w:p w14:paraId="1692D65E" w14:textId="1A368D06" w:rsidR="003647A7" w:rsidRDefault="003647A7" w:rsidP="00C42CFD">
      <w:pPr>
        <w:tabs>
          <w:tab w:val="left" w:pos="1702"/>
        </w:tabs>
        <w:jc w:val="both"/>
        <w:rPr>
          <w:rFonts w:ascii="Tahoma" w:hAnsi="Tahoma" w:cs="Tahoma"/>
          <w:lang w:val="x-none"/>
        </w:rPr>
      </w:pPr>
    </w:p>
    <w:p w14:paraId="39CCCD7C" w14:textId="77777777" w:rsidR="003647A7" w:rsidRPr="00FF7E5C" w:rsidRDefault="003647A7" w:rsidP="00C42CFD">
      <w:pPr>
        <w:tabs>
          <w:tab w:val="left" w:pos="1702"/>
        </w:tabs>
        <w:jc w:val="both"/>
        <w:rPr>
          <w:rFonts w:ascii="Tahoma" w:hAnsi="Tahoma" w:cs="Tahoma"/>
          <w:lang w:val="x-none"/>
        </w:rPr>
      </w:pPr>
    </w:p>
    <w:p w14:paraId="49026170" w14:textId="77777777" w:rsidR="00C42CFD" w:rsidRPr="00FF7E5C" w:rsidRDefault="00C42CFD" w:rsidP="00C42CFD">
      <w:pPr>
        <w:tabs>
          <w:tab w:val="left" w:pos="4820"/>
        </w:tabs>
        <w:rPr>
          <w:rFonts w:ascii="Tahoma" w:hAnsi="Tahoma" w:cs="Tahoma"/>
        </w:rPr>
      </w:pPr>
    </w:p>
    <w:p w14:paraId="7B60E84A" w14:textId="77777777" w:rsidR="00C42CFD" w:rsidRPr="00FF7E5C" w:rsidRDefault="00C42CFD" w:rsidP="00C42CFD">
      <w:pPr>
        <w:tabs>
          <w:tab w:val="left" w:pos="4820"/>
        </w:tabs>
        <w:rPr>
          <w:rFonts w:ascii="Tahoma" w:hAnsi="Tahoma" w:cs="Tahoma"/>
        </w:rPr>
      </w:pPr>
      <w:r w:rsidRPr="00FF7E5C">
        <w:rPr>
          <w:rFonts w:ascii="Tahoma" w:hAnsi="Tahoma" w:cs="Tahoma"/>
        </w:rPr>
        <w:t>KUPEC:</w:t>
      </w:r>
      <w:r w:rsidRPr="00FF7E5C">
        <w:rPr>
          <w:rFonts w:ascii="Tahoma" w:hAnsi="Tahoma" w:cs="Tahoma"/>
        </w:rPr>
        <w:tab/>
      </w:r>
      <w:r w:rsidRPr="00FF7E5C">
        <w:rPr>
          <w:rFonts w:ascii="Tahoma" w:hAnsi="Tahoma" w:cs="Tahoma"/>
        </w:rPr>
        <w:tab/>
      </w:r>
      <w:r w:rsidRPr="00FF7E5C">
        <w:rPr>
          <w:rFonts w:ascii="Tahoma" w:hAnsi="Tahoma" w:cs="Tahoma"/>
        </w:rPr>
        <w:tab/>
      </w:r>
      <w:r w:rsidRPr="00FF7E5C">
        <w:rPr>
          <w:rFonts w:ascii="Tahoma" w:hAnsi="Tahoma" w:cs="Tahoma"/>
        </w:rPr>
        <w:tab/>
        <w:t>PRODAJALEC:</w:t>
      </w:r>
    </w:p>
    <w:p w14:paraId="4FBC6095" w14:textId="77777777" w:rsidR="00C42CFD" w:rsidRPr="00FF7E5C" w:rsidRDefault="00C42CFD" w:rsidP="00C42CFD">
      <w:pPr>
        <w:rPr>
          <w:rFonts w:ascii="Tahoma" w:hAnsi="Tahoma" w:cs="Tahoma"/>
          <w:bCs/>
        </w:rPr>
      </w:pPr>
    </w:p>
    <w:p w14:paraId="08D21E28" w14:textId="77777777" w:rsidR="00C42CFD" w:rsidRPr="00FF7E5C" w:rsidRDefault="00C42CFD" w:rsidP="00C42CFD">
      <w:pPr>
        <w:rPr>
          <w:rFonts w:ascii="Tahoma" w:hAnsi="Tahoma" w:cs="Tahoma"/>
          <w:bCs/>
        </w:rPr>
      </w:pPr>
      <w:r w:rsidRPr="00FF7E5C">
        <w:rPr>
          <w:rFonts w:ascii="Tahoma" w:hAnsi="Tahoma" w:cs="Tahoma"/>
          <w:bCs/>
        </w:rPr>
        <w:t>JAVNO PODJETJE VODOVOD KANALIZACIJA SNAGA d.o.o.</w:t>
      </w:r>
      <w:r w:rsidRPr="00FF7E5C">
        <w:rPr>
          <w:rFonts w:ascii="Tahoma" w:hAnsi="Tahoma" w:cs="Tahoma"/>
        </w:rPr>
        <w:tab/>
      </w:r>
      <w:r w:rsidRPr="00FF7E5C">
        <w:rPr>
          <w:rFonts w:ascii="Tahoma" w:hAnsi="Tahoma" w:cs="Tahoma"/>
        </w:rPr>
        <w:tab/>
      </w:r>
      <w:r w:rsidRPr="00FF7E5C">
        <w:rPr>
          <w:rFonts w:ascii="Tahoma" w:hAnsi="Tahoma" w:cs="Tahoma"/>
        </w:rPr>
        <w:tab/>
      </w:r>
    </w:p>
    <w:p w14:paraId="7FDB98D4" w14:textId="77777777" w:rsidR="00C42CFD" w:rsidRDefault="00C42CFD" w:rsidP="00C42CFD">
      <w:pPr>
        <w:rPr>
          <w:rFonts w:ascii="Tahoma" w:hAnsi="Tahoma" w:cs="Tahoma"/>
        </w:rPr>
      </w:pPr>
    </w:p>
    <w:p w14:paraId="2682F4FA" w14:textId="77777777" w:rsidR="00C42CFD" w:rsidRPr="00FF7E5C" w:rsidRDefault="00C42CFD" w:rsidP="00C42CFD">
      <w:pPr>
        <w:rPr>
          <w:rFonts w:ascii="Tahoma" w:hAnsi="Tahoma" w:cs="Tahoma"/>
        </w:rPr>
      </w:pPr>
      <w:r w:rsidRPr="00FF7E5C">
        <w:rPr>
          <w:rFonts w:ascii="Tahoma" w:hAnsi="Tahoma" w:cs="Tahoma"/>
        </w:rPr>
        <w:t>Direktor</w:t>
      </w:r>
      <w:r w:rsidRPr="00FF7E5C">
        <w:rPr>
          <w:rFonts w:ascii="Tahoma" w:hAnsi="Tahoma" w:cs="Tahoma"/>
        </w:rPr>
        <w:tab/>
      </w:r>
      <w:r w:rsidRPr="00FF7E5C">
        <w:rPr>
          <w:rFonts w:ascii="Tahoma" w:hAnsi="Tahoma" w:cs="Tahoma"/>
        </w:rPr>
        <w:tab/>
      </w:r>
    </w:p>
    <w:p w14:paraId="7D9675C8" w14:textId="77777777" w:rsidR="0095010C" w:rsidRDefault="00C42CFD" w:rsidP="0095010C">
      <w:pPr>
        <w:rPr>
          <w:rFonts w:ascii="Tahoma" w:hAnsi="Tahoma" w:cs="Tahoma"/>
          <w:b/>
        </w:rPr>
      </w:pPr>
      <w:r w:rsidRPr="00FE0BDC">
        <w:rPr>
          <w:rFonts w:ascii="Tahoma" w:hAnsi="Tahoma" w:cs="Tahoma"/>
          <w:b/>
        </w:rPr>
        <w:t>David Polutnik</w:t>
      </w:r>
    </w:p>
    <w:p w14:paraId="551CBEAB" w14:textId="77777777" w:rsidR="0095010C" w:rsidRDefault="0095010C" w:rsidP="0095010C">
      <w:pPr>
        <w:rPr>
          <w:rFonts w:ascii="Tahoma" w:hAnsi="Tahoma" w:cs="Tahoma"/>
          <w:b/>
        </w:rPr>
      </w:pPr>
    </w:p>
    <w:p w14:paraId="0D8C9F83" w14:textId="77777777" w:rsidR="0095010C" w:rsidRDefault="00AB40B4" w:rsidP="0095010C">
      <w:pPr>
        <w:rPr>
          <w:rFonts w:ascii="Tahoma" w:hAnsi="Tahoma" w:cs="Tahoma"/>
        </w:rPr>
      </w:pPr>
      <w:r w:rsidRPr="00F43AB9">
        <w:rPr>
          <w:rFonts w:ascii="Tahoma" w:hAnsi="Tahoma" w:cs="Tahoma"/>
        </w:rPr>
        <w:t>Priloge:</w:t>
      </w:r>
    </w:p>
    <w:p w14:paraId="17AED09C" w14:textId="77777777" w:rsidR="0095010C" w:rsidRPr="0097716C" w:rsidRDefault="00AB40B4" w:rsidP="0097716C">
      <w:pPr>
        <w:pStyle w:val="Odstavekseznama"/>
        <w:numPr>
          <w:ilvl w:val="0"/>
          <w:numId w:val="45"/>
        </w:numPr>
        <w:rPr>
          <w:rFonts w:ascii="Tahoma" w:hAnsi="Tahoma" w:cs="Tahoma"/>
        </w:rPr>
      </w:pPr>
      <w:r w:rsidRPr="0097716C">
        <w:rPr>
          <w:rFonts w:ascii="Tahoma" w:hAnsi="Tahoma" w:cs="Tahoma"/>
        </w:rPr>
        <w:t>ponudba prodajalca št. _____ z dne ____</w:t>
      </w:r>
    </w:p>
    <w:p w14:paraId="19108697" w14:textId="5B5CF1A3" w:rsidR="00AB40B4" w:rsidRPr="0097716C" w:rsidRDefault="00AB40B4" w:rsidP="0097716C">
      <w:pPr>
        <w:pStyle w:val="Odstavekseznama"/>
        <w:numPr>
          <w:ilvl w:val="0"/>
          <w:numId w:val="45"/>
        </w:numPr>
        <w:rPr>
          <w:rFonts w:ascii="Tahoma" w:hAnsi="Tahoma" w:cs="Tahoma"/>
        </w:rPr>
      </w:pPr>
      <w:r w:rsidRPr="0097716C">
        <w:rPr>
          <w:rFonts w:ascii="Tahoma" w:hAnsi="Tahoma" w:cs="Tahoma"/>
        </w:rPr>
        <w:t>ponudbeni predračun prodajalca št. ______ z dne _______</w:t>
      </w:r>
    </w:p>
    <w:tbl>
      <w:tblPr>
        <w:tblW w:w="9822" w:type="dxa"/>
        <w:tblInd w:w="-11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113"/>
        <w:gridCol w:w="212"/>
        <w:gridCol w:w="3611"/>
        <w:gridCol w:w="4469"/>
        <w:gridCol w:w="850"/>
        <w:gridCol w:w="567"/>
      </w:tblGrid>
      <w:tr w:rsidR="00472C7A" w:rsidRPr="009A6293" w14:paraId="22C0A711" w14:textId="77777777" w:rsidTr="00114333">
        <w:trPr>
          <w:gridBefore w:val="1"/>
          <w:wBefore w:w="113" w:type="dxa"/>
          <w:trHeight w:val="269"/>
        </w:trPr>
        <w:tc>
          <w:tcPr>
            <w:tcW w:w="212" w:type="dxa"/>
            <w:tcBorders>
              <w:top w:val="single" w:sz="4" w:space="0" w:color="auto"/>
              <w:bottom w:val="single" w:sz="4" w:space="0" w:color="auto"/>
              <w:right w:val="nil"/>
            </w:tcBorders>
          </w:tcPr>
          <w:p w14:paraId="6386E6BA" w14:textId="77777777" w:rsidR="00472C7A" w:rsidRPr="009A6293" w:rsidRDefault="00472C7A" w:rsidP="00FE2EEE">
            <w:pPr>
              <w:keepNext/>
              <w:keepLines/>
              <w:jc w:val="right"/>
              <w:rPr>
                <w:rFonts w:ascii="Tahoma" w:hAnsi="Tahoma" w:cs="Tahoma"/>
              </w:rPr>
            </w:pPr>
          </w:p>
        </w:tc>
        <w:tc>
          <w:tcPr>
            <w:tcW w:w="8080" w:type="dxa"/>
            <w:gridSpan w:val="2"/>
            <w:tcBorders>
              <w:top w:val="single" w:sz="4" w:space="0" w:color="auto"/>
              <w:left w:val="nil"/>
              <w:bottom w:val="single" w:sz="4" w:space="0" w:color="auto"/>
            </w:tcBorders>
          </w:tcPr>
          <w:p w14:paraId="494E52A6" w14:textId="77777777" w:rsidR="00472C7A" w:rsidRPr="009A6293" w:rsidRDefault="00472C7A" w:rsidP="00FE2EEE">
            <w:pPr>
              <w:keepNext/>
              <w:keepLines/>
              <w:numPr>
                <w:ilvl w:val="12"/>
                <w:numId w:val="0"/>
              </w:numPr>
              <w:tabs>
                <w:tab w:val="left" w:pos="3492"/>
              </w:tabs>
              <w:jc w:val="both"/>
              <w:rPr>
                <w:rFonts w:ascii="Tahoma" w:hAnsi="Tahoma" w:cs="Tahoma"/>
              </w:rPr>
            </w:pPr>
            <w:r w:rsidRPr="009A6293">
              <w:rPr>
                <w:rFonts w:ascii="Tahoma" w:hAnsi="Tahoma" w:cs="Tahoma"/>
              </w:rPr>
              <w:t>VZOREC FINANČNEGA ZAVAROVANJA ZA DOBRO IZVEDBO OBVEZNOSTI IZ OKVIRNEGA SPORAZUMA</w:t>
            </w:r>
          </w:p>
        </w:tc>
        <w:tc>
          <w:tcPr>
            <w:tcW w:w="850" w:type="dxa"/>
            <w:tcBorders>
              <w:top w:val="single" w:sz="4" w:space="0" w:color="auto"/>
              <w:bottom w:val="single" w:sz="4" w:space="0" w:color="auto"/>
              <w:right w:val="nil"/>
            </w:tcBorders>
          </w:tcPr>
          <w:p w14:paraId="5CC5856B" w14:textId="77777777" w:rsidR="00472C7A" w:rsidRPr="009A6293" w:rsidRDefault="00472C7A" w:rsidP="00FE2EEE">
            <w:pPr>
              <w:keepNext/>
              <w:keepLines/>
              <w:ind w:left="-39" w:right="-15"/>
              <w:jc w:val="right"/>
              <w:rPr>
                <w:rFonts w:ascii="Tahoma" w:hAnsi="Tahoma" w:cs="Tahoma"/>
                <w:b/>
              </w:rPr>
            </w:pPr>
            <w:r w:rsidRPr="009A6293">
              <w:rPr>
                <w:rFonts w:ascii="Tahoma" w:hAnsi="Tahoma" w:cs="Tahoma"/>
                <w:b/>
                <w:i/>
              </w:rPr>
              <w:t>Priloga</w:t>
            </w:r>
          </w:p>
        </w:tc>
        <w:tc>
          <w:tcPr>
            <w:tcW w:w="567" w:type="dxa"/>
            <w:tcBorders>
              <w:top w:val="single" w:sz="4" w:space="0" w:color="auto"/>
              <w:left w:val="nil"/>
              <w:bottom w:val="single" w:sz="4" w:space="0" w:color="auto"/>
            </w:tcBorders>
          </w:tcPr>
          <w:p w14:paraId="209C2EEB" w14:textId="76016767" w:rsidR="00472C7A" w:rsidRPr="009A6293" w:rsidRDefault="00472C7A" w:rsidP="00FE2EEE">
            <w:pPr>
              <w:keepNext/>
              <w:keepLines/>
              <w:ind w:right="-35"/>
              <w:rPr>
                <w:rFonts w:ascii="Tahoma" w:hAnsi="Tahoma" w:cs="Tahoma"/>
                <w:b/>
                <w:i/>
              </w:rPr>
            </w:pPr>
            <w:r w:rsidRPr="009A6293">
              <w:rPr>
                <w:rFonts w:ascii="Tahoma" w:hAnsi="Tahoma" w:cs="Tahoma"/>
                <w:b/>
                <w:i/>
              </w:rPr>
              <w:t>1</w:t>
            </w:r>
            <w:r w:rsidR="008640E2">
              <w:rPr>
                <w:rFonts w:ascii="Tahoma" w:hAnsi="Tahoma" w:cs="Tahoma"/>
                <w:b/>
                <w:i/>
              </w:rPr>
              <w:t>3</w:t>
            </w:r>
          </w:p>
        </w:tc>
      </w:tr>
      <w:tr w:rsidR="00114333" w:rsidRPr="00124AC9" w14:paraId="0614C27D" w14:textId="77777777" w:rsidTr="001143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3"/>
          <w:wAfter w:w="5886" w:type="dxa"/>
          <w:trHeight w:val="397"/>
        </w:trPr>
        <w:tc>
          <w:tcPr>
            <w:tcW w:w="3936" w:type="dxa"/>
            <w:gridSpan w:val="3"/>
            <w:tcBorders>
              <w:top w:val="nil"/>
              <w:left w:val="nil"/>
              <w:bottom w:val="single" w:sz="4" w:space="0" w:color="000000"/>
              <w:right w:val="nil"/>
            </w:tcBorders>
            <w:vAlign w:val="bottom"/>
          </w:tcPr>
          <w:p w14:paraId="53D60BC5" w14:textId="77777777" w:rsidR="00114333" w:rsidRDefault="00114333" w:rsidP="00986970">
            <w:pPr>
              <w:keepNext/>
              <w:keepLines/>
              <w:tabs>
                <w:tab w:val="left" w:pos="2222"/>
              </w:tabs>
              <w:snapToGrid w:val="0"/>
              <w:rPr>
                <w:rFonts w:ascii="Tahoma" w:hAnsi="Tahoma" w:cs="Tahoma"/>
              </w:rPr>
            </w:pPr>
          </w:p>
          <w:p w14:paraId="558E612D" w14:textId="77777777" w:rsidR="00114333" w:rsidRPr="00124AC9" w:rsidRDefault="00114333" w:rsidP="00986970">
            <w:pPr>
              <w:keepNext/>
              <w:keepLines/>
              <w:tabs>
                <w:tab w:val="left" w:pos="2222"/>
              </w:tabs>
              <w:snapToGrid w:val="0"/>
              <w:rPr>
                <w:rFonts w:ascii="Tahoma" w:hAnsi="Tahoma" w:cs="Tahoma"/>
              </w:rPr>
            </w:pPr>
            <w:r w:rsidRPr="00124AC9">
              <w:rPr>
                <w:rFonts w:ascii="Tahoma" w:hAnsi="Tahoma" w:cs="Tahoma"/>
              </w:rPr>
              <w:t>Izvajalec:</w:t>
            </w:r>
          </w:p>
          <w:p w14:paraId="5232E8AB" w14:textId="77777777" w:rsidR="00114333" w:rsidRPr="00124AC9" w:rsidRDefault="00114333" w:rsidP="00986970">
            <w:pPr>
              <w:keepNext/>
              <w:keepLines/>
              <w:tabs>
                <w:tab w:val="left" w:pos="2222"/>
              </w:tabs>
              <w:snapToGrid w:val="0"/>
              <w:rPr>
                <w:rFonts w:ascii="Tahoma" w:hAnsi="Tahoma" w:cs="Tahoma"/>
                <w:b/>
              </w:rPr>
            </w:pPr>
          </w:p>
        </w:tc>
      </w:tr>
      <w:tr w:rsidR="00114333" w:rsidRPr="00124AC9" w14:paraId="77CA5A41" w14:textId="77777777" w:rsidTr="001143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3"/>
          <w:wAfter w:w="5886" w:type="dxa"/>
          <w:trHeight w:val="397"/>
        </w:trPr>
        <w:tc>
          <w:tcPr>
            <w:tcW w:w="3936" w:type="dxa"/>
            <w:gridSpan w:val="3"/>
            <w:tcBorders>
              <w:top w:val="nil"/>
              <w:left w:val="nil"/>
              <w:bottom w:val="single" w:sz="4" w:space="0" w:color="000000"/>
              <w:right w:val="nil"/>
            </w:tcBorders>
            <w:vAlign w:val="bottom"/>
          </w:tcPr>
          <w:p w14:paraId="6575EB22" w14:textId="77777777" w:rsidR="00114333" w:rsidRPr="00124AC9" w:rsidRDefault="00114333" w:rsidP="00986970">
            <w:pPr>
              <w:keepNext/>
              <w:keepLines/>
              <w:tabs>
                <w:tab w:val="left" w:pos="2222"/>
              </w:tabs>
              <w:snapToGrid w:val="0"/>
              <w:ind w:left="793"/>
              <w:rPr>
                <w:rFonts w:ascii="Tahoma" w:hAnsi="Tahoma" w:cs="Tahoma"/>
                <w:b/>
              </w:rPr>
            </w:pPr>
          </w:p>
        </w:tc>
      </w:tr>
      <w:tr w:rsidR="00114333" w:rsidRPr="00124AC9" w14:paraId="69768630" w14:textId="77777777" w:rsidTr="001143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3"/>
          <w:wAfter w:w="5886" w:type="dxa"/>
          <w:trHeight w:val="397"/>
        </w:trPr>
        <w:tc>
          <w:tcPr>
            <w:tcW w:w="3936" w:type="dxa"/>
            <w:gridSpan w:val="3"/>
            <w:tcBorders>
              <w:top w:val="nil"/>
              <w:left w:val="nil"/>
              <w:bottom w:val="single" w:sz="4" w:space="0" w:color="000000"/>
              <w:right w:val="nil"/>
            </w:tcBorders>
            <w:vAlign w:val="bottom"/>
          </w:tcPr>
          <w:p w14:paraId="28F566D3" w14:textId="77777777" w:rsidR="00114333" w:rsidRPr="00124AC9" w:rsidRDefault="00114333" w:rsidP="00986970">
            <w:pPr>
              <w:keepNext/>
              <w:keepLines/>
              <w:tabs>
                <w:tab w:val="left" w:pos="2222"/>
              </w:tabs>
              <w:snapToGrid w:val="0"/>
              <w:ind w:left="793"/>
              <w:rPr>
                <w:rFonts w:ascii="Tahoma" w:hAnsi="Tahoma" w:cs="Tahoma"/>
                <w:b/>
              </w:rPr>
            </w:pPr>
          </w:p>
        </w:tc>
      </w:tr>
    </w:tbl>
    <w:p w14:paraId="0306E1F7" w14:textId="77777777" w:rsidR="00114333" w:rsidRPr="00124AC9" w:rsidRDefault="00114333" w:rsidP="00114333">
      <w:pPr>
        <w:keepNext/>
        <w:keepLines/>
        <w:jc w:val="center"/>
        <w:rPr>
          <w:rFonts w:ascii="Tahoma" w:hAnsi="Tahoma" w:cs="Tahoma"/>
          <w:b/>
          <w:sz w:val="32"/>
        </w:rPr>
      </w:pPr>
    </w:p>
    <w:p w14:paraId="3A17843E" w14:textId="77777777" w:rsidR="00114333" w:rsidRPr="00124AC9" w:rsidRDefault="00114333" w:rsidP="00114333">
      <w:pPr>
        <w:keepNext/>
        <w:keepLines/>
        <w:jc w:val="center"/>
        <w:rPr>
          <w:rFonts w:ascii="Tahoma" w:hAnsi="Tahoma" w:cs="Tahoma"/>
          <w:b/>
        </w:rPr>
      </w:pPr>
      <w:r w:rsidRPr="00124AC9">
        <w:rPr>
          <w:rFonts w:ascii="Tahoma" w:hAnsi="Tahoma" w:cs="Tahoma"/>
          <w:b/>
        </w:rPr>
        <w:t xml:space="preserve">MENIČNA IZJAVA </w:t>
      </w:r>
    </w:p>
    <w:p w14:paraId="33390B41" w14:textId="77777777" w:rsidR="00114333" w:rsidRPr="00124AC9" w:rsidRDefault="00114333" w:rsidP="00114333">
      <w:pPr>
        <w:keepNext/>
        <w:keepLines/>
        <w:jc w:val="center"/>
        <w:rPr>
          <w:rFonts w:ascii="Tahoma" w:hAnsi="Tahoma" w:cs="Tahoma"/>
          <w:b/>
          <w:i/>
          <w:sz w:val="22"/>
          <w:szCs w:val="22"/>
        </w:rPr>
      </w:pPr>
      <w:r w:rsidRPr="00124AC9">
        <w:rPr>
          <w:rFonts w:ascii="Tahoma" w:hAnsi="Tahoma" w:cs="Tahoma"/>
          <w:b/>
          <w:i/>
          <w:sz w:val="22"/>
          <w:szCs w:val="22"/>
        </w:rPr>
        <w:t>za zavarovanje dobre izvedbe obveznosti iz okvirnega sporazuma</w:t>
      </w:r>
    </w:p>
    <w:p w14:paraId="2E718718" w14:textId="77777777" w:rsidR="00114333" w:rsidRPr="00124AC9" w:rsidRDefault="00114333" w:rsidP="00114333">
      <w:pPr>
        <w:keepNext/>
        <w:keepLines/>
        <w:jc w:val="both"/>
        <w:outlineLvl w:val="0"/>
        <w:rPr>
          <w:rFonts w:ascii="Tahoma" w:hAnsi="Tahoma" w:cs="Tahoma"/>
        </w:rPr>
      </w:pPr>
    </w:p>
    <w:p w14:paraId="54586C53" w14:textId="4EDDB246" w:rsidR="00114333" w:rsidRPr="00124AC9" w:rsidRDefault="00114333" w:rsidP="00114333">
      <w:pPr>
        <w:keepNext/>
        <w:keepLines/>
        <w:jc w:val="both"/>
        <w:outlineLvl w:val="0"/>
        <w:rPr>
          <w:rFonts w:ascii="Tahoma" w:eastAsia="Calibri" w:hAnsi="Tahoma" w:cs="Tahoma"/>
          <w:lang w:eastAsia="en-US"/>
        </w:rPr>
      </w:pPr>
      <w:r w:rsidRPr="00124AC9">
        <w:rPr>
          <w:rFonts w:ascii="Tahoma" w:eastAsia="Calibri" w:hAnsi="Tahoma" w:cs="Tahoma"/>
          <w:lang w:eastAsia="en-US"/>
        </w:rPr>
        <w:t xml:space="preserve">V skladu </w:t>
      </w:r>
      <w:r w:rsidRPr="00124AC9">
        <w:rPr>
          <w:rFonts w:ascii="Tahoma" w:hAnsi="Tahoma" w:cs="Tahoma"/>
        </w:rPr>
        <w:t xml:space="preserve">z okvirnim sporazumom </w:t>
      </w:r>
      <w:r w:rsidRPr="00124AC9">
        <w:rPr>
          <w:rFonts w:ascii="Tahoma" w:eastAsia="Calibri" w:hAnsi="Tahoma" w:cs="Tahoma"/>
          <w:lang w:eastAsia="en-US"/>
        </w:rPr>
        <w:t xml:space="preserve">za javno </w:t>
      </w:r>
      <w:r w:rsidRPr="00173D9C">
        <w:rPr>
          <w:rFonts w:ascii="Tahoma" w:eastAsia="Calibri" w:hAnsi="Tahoma" w:cs="Tahoma"/>
          <w:lang w:eastAsia="en-US"/>
        </w:rPr>
        <w:t xml:space="preserve">naročilo </w:t>
      </w:r>
      <w:r w:rsidRPr="00173D9C">
        <w:rPr>
          <w:rFonts w:ascii="Tahoma" w:hAnsi="Tahoma" w:cs="Tahoma"/>
        </w:rPr>
        <w:t xml:space="preserve">št. </w:t>
      </w:r>
      <w:r>
        <w:rPr>
          <w:rFonts w:ascii="Tahoma" w:hAnsi="Tahoma" w:cs="Tahoma"/>
          <w:b/>
        </w:rPr>
        <w:t>VKS-</w:t>
      </w:r>
      <w:r w:rsidR="004876C4">
        <w:rPr>
          <w:rFonts w:ascii="Tahoma" w:hAnsi="Tahoma" w:cs="Tahoma"/>
          <w:b/>
        </w:rPr>
        <w:t>6/25</w:t>
      </w:r>
      <w:r w:rsidRPr="00173D9C">
        <w:rPr>
          <w:rFonts w:ascii="Tahoma" w:hAnsi="Tahoma" w:cs="Tahoma"/>
          <w:b/>
        </w:rPr>
        <w:t xml:space="preserve"> - </w:t>
      </w:r>
      <w:r w:rsidR="00F43C71">
        <w:rPr>
          <w:rFonts w:ascii="Tahoma" w:hAnsi="Tahoma" w:cs="Tahoma"/>
          <w:b/>
        </w:rPr>
        <w:t>Dobava sezonskega cvetja, trajnic in substratov ter dendrološkega materiala</w:t>
      </w:r>
      <w:r w:rsidRPr="00173D9C">
        <w:rPr>
          <w:rFonts w:ascii="Tahoma" w:eastAsia="Calibri" w:hAnsi="Tahoma" w:cs="Tahoma"/>
          <w:lang w:eastAsia="en-US"/>
        </w:rPr>
        <w:t xml:space="preserve">, sklenjenim dne _____,  med </w:t>
      </w:r>
      <w:r w:rsidRPr="00173D9C">
        <w:rPr>
          <w:rFonts w:ascii="Tahoma" w:hAnsi="Tahoma" w:cs="Tahoma"/>
        </w:rPr>
        <w:t>naročnikom: JAVNO PODJETJE VODOVOD KANALIZACIJA SNAGA d.o.o., Vodovodna cesta</w:t>
      </w:r>
      <w:r w:rsidRPr="00124AC9">
        <w:rPr>
          <w:rFonts w:ascii="Tahoma" w:hAnsi="Tahoma" w:cs="Tahoma"/>
        </w:rPr>
        <w:t xml:space="preserve"> 90, 1000 Ljubljana (v nadaljevanju tudi upravičenec) in izvajalcem: _________________________ (v nadaljevanju tudi izvajalec)</w:t>
      </w:r>
      <w:r w:rsidRPr="00124AC9">
        <w:rPr>
          <w:rFonts w:ascii="Tahoma" w:eastAsia="Calibri" w:hAnsi="Tahoma" w:cs="Tahoma"/>
          <w:lang w:eastAsia="en-US"/>
        </w:rPr>
        <w:t>, je izvajalec dolžan izvajati dobave v roku, količini, ceni in kakovosti opredeljeno v citiranem okvirnem sporazumu</w:t>
      </w:r>
      <w:r w:rsidRPr="00124AC9">
        <w:t xml:space="preserve"> </w:t>
      </w:r>
      <w:r w:rsidRPr="00124AC9">
        <w:rPr>
          <w:rFonts w:ascii="Tahoma" w:eastAsia="Calibri" w:hAnsi="Tahoma" w:cs="Tahoma"/>
          <w:lang w:eastAsia="en-US"/>
        </w:rPr>
        <w:t xml:space="preserve">v vrednosti ______________ EUR brez DDV.  </w:t>
      </w:r>
    </w:p>
    <w:p w14:paraId="5F40865D" w14:textId="77777777" w:rsidR="00114333" w:rsidRPr="00124AC9" w:rsidRDefault="00114333" w:rsidP="00114333">
      <w:pPr>
        <w:keepNext/>
        <w:keepLines/>
        <w:jc w:val="both"/>
        <w:outlineLvl w:val="0"/>
        <w:rPr>
          <w:rFonts w:ascii="Tahoma" w:eastAsia="Calibri" w:hAnsi="Tahoma" w:cs="Tahoma"/>
          <w:lang w:eastAsia="en-US"/>
        </w:rPr>
      </w:pPr>
      <w:r w:rsidRPr="00124AC9">
        <w:rPr>
          <w:rFonts w:ascii="Tahoma" w:eastAsia="Calibri" w:hAnsi="Tahoma" w:cs="Tahoma"/>
          <w:lang w:eastAsia="en-US"/>
        </w:rPr>
        <w:t xml:space="preserve"> </w:t>
      </w:r>
    </w:p>
    <w:p w14:paraId="496F924C" w14:textId="77777777" w:rsidR="00114333" w:rsidRPr="00124AC9" w:rsidRDefault="00114333" w:rsidP="00114333">
      <w:pPr>
        <w:keepNext/>
        <w:keepLines/>
        <w:jc w:val="both"/>
        <w:outlineLvl w:val="0"/>
        <w:rPr>
          <w:rFonts w:ascii="Tahoma" w:hAnsi="Tahoma" w:cs="Tahoma"/>
        </w:rPr>
      </w:pPr>
      <w:r w:rsidRPr="00124AC9">
        <w:rPr>
          <w:rFonts w:ascii="Tahoma" w:hAnsi="Tahoma" w:cs="Tahoma"/>
        </w:rPr>
        <w:t>Kot garancijo za dobro izvedbo obveznosti iz okvirnega sporazuma mi kot izvajalec izdajamo eno (1) bianko menico s pooblastilom za njeno izpolnitev in unovčenje, na kateri so podpisane pooblaščene osebe za zastopanje:</w:t>
      </w:r>
    </w:p>
    <w:p w14:paraId="584C58C1" w14:textId="77777777" w:rsidR="00114333" w:rsidRPr="00124AC9" w:rsidRDefault="00114333" w:rsidP="00114333">
      <w:pPr>
        <w:keepNext/>
        <w:keepLines/>
        <w:jc w:val="both"/>
        <w:outlineLvl w:val="0"/>
        <w:rPr>
          <w:rFonts w:ascii="Tahoma" w:hAnsi="Tahoma" w:cs="Tahoma"/>
        </w:rPr>
      </w:pPr>
    </w:p>
    <w:p w14:paraId="03F5DA94" w14:textId="77777777" w:rsidR="00114333" w:rsidRPr="00124AC9" w:rsidRDefault="00114333" w:rsidP="00114333">
      <w:pPr>
        <w:keepNext/>
        <w:keepLines/>
        <w:jc w:val="both"/>
        <w:outlineLvl w:val="0"/>
        <w:rPr>
          <w:rFonts w:ascii="Tahoma" w:hAnsi="Tahoma" w:cs="Tahoma"/>
        </w:rPr>
      </w:pPr>
      <w:r w:rsidRPr="00124AC9">
        <w:rPr>
          <w:rFonts w:ascii="Tahoma" w:hAnsi="Tahoma" w:cs="Tahoma"/>
        </w:rPr>
        <w:t>_____________________________________________________________________________________</w:t>
      </w:r>
    </w:p>
    <w:p w14:paraId="09CF19EA" w14:textId="77777777" w:rsidR="00114333" w:rsidRPr="00124AC9" w:rsidRDefault="00114333" w:rsidP="00114333">
      <w:pPr>
        <w:keepNext/>
        <w:keepLines/>
        <w:jc w:val="both"/>
        <w:outlineLvl w:val="0"/>
        <w:rPr>
          <w:rFonts w:ascii="Tahoma" w:hAnsi="Tahoma" w:cs="Tahoma"/>
        </w:rPr>
      </w:pPr>
      <w:r w:rsidRPr="00124AC9">
        <w:rPr>
          <w:rFonts w:ascii="Tahoma" w:hAnsi="Tahoma" w:cs="Tahoma"/>
        </w:rPr>
        <w:t xml:space="preserve">(Ime in priimek)                        (Funkcija zastopnika)                     </w:t>
      </w:r>
      <w:r w:rsidRPr="00124AC9">
        <w:rPr>
          <w:rFonts w:ascii="Tahoma" w:hAnsi="Tahoma" w:cs="Tahoma"/>
        </w:rPr>
        <w:tab/>
      </w:r>
      <w:r w:rsidRPr="00124AC9">
        <w:rPr>
          <w:rFonts w:ascii="Tahoma" w:hAnsi="Tahoma" w:cs="Tahoma"/>
        </w:rPr>
        <w:tab/>
        <w:t>(Podpis)</w:t>
      </w:r>
    </w:p>
    <w:p w14:paraId="6921D7AF" w14:textId="77777777" w:rsidR="00114333" w:rsidRPr="00124AC9" w:rsidRDefault="00114333" w:rsidP="00114333">
      <w:pPr>
        <w:keepNext/>
        <w:keepLines/>
        <w:jc w:val="both"/>
        <w:outlineLvl w:val="0"/>
        <w:rPr>
          <w:rFonts w:ascii="Tahoma" w:hAnsi="Tahoma" w:cs="Tahoma"/>
        </w:rPr>
      </w:pPr>
    </w:p>
    <w:p w14:paraId="525C3ED2" w14:textId="4197399B" w:rsidR="00114333" w:rsidRPr="00124AC9" w:rsidRDefault="00114333" w:rsidP="00114333">
      <w:pPr>
        <w:keepNext/>
        <w:keepLines/>
        <w:jc w:val="both"/>
        <w:outlineLvl w:val="0"/>
        <w:rPr>
          <w:rFonts w:ascii="Tahoma" w:hAnsi="Tahoma" w:cs="Tahoma"/>
        </w:rPr>
      </w:pPr>
      <w:r w:rsidRPr="00124AC9">
        <w:rPr>
          <w:rFonts w:ascii="Tahoma" w:hAnsi="Tahoma" w:cs="Tahoma"/>
        </w:rPr>
        <w:t xml:space="preserve">Nepreklicno in brezpogojno pooblaščamo </w:t>
      </w:r>
      <w:r w:rsidRPr="00124AC9">
        <w:rPr>
          <w:rFonts w:ascii="Tahoma" w:eastAsia="Calibri" w:hAnsi="Tahoma" w:cs="Tahoma"/>
          <w:lang w:eastAsia="en-US"/>
        </w:rPr>
        <w:t>upravičenca</w:t>
      </w:r>
      <w:r w:rsidRPr="00124AC9">
        <w:rPr>
          <w:rFonts w:ascii="Tahoma" w:hAnsi="Tahoma" w:cs="Tahoma"/>
        </w:rPr>
        <w:t>, v primeru, če mi kot izvajalec ne bomo izpolnili obveznosti po okvirnem sporazumu v dogovorjeni kvaliteti, količini,</w:t>
      </w:r>
      <w:r w:rsidRPr="00124AC9">
        <w:rPr>
          <w:rFonts w:ascii="Tahoma" w:eastAsia="Calibri" w:hAnsi="Tahoma" w:cs="Tahoma"/>
          <w:lang w:eastAsia="en-US"/>
        </w:rPr>
        <w:t xml:space="preserve"> ceni</w:t>
      </w:r>
      <w:r w:rsidRPr="00124AC9">
        <w:rPr>
          <w:rFonts w:ascii="Tahoma" w:hAnsi="Tahoma" w:cs="Tahoma"/>
        </w:rPr>
        <w:t xml:space="preserve"> in rokih, opredeljenih v zgoraj citiranem okvirnem sporazumu, da:  </w:t>
      </w:r>
    </w:p>
    <w:p w14:paraId="37E2EDDC" w14:textId="77777777" w:rsidR="00114333" w:rsidRPr="00124AC9" w:rsidRDefault="00114333" w:rsidP="00114333">
      <w:pPr>
        <w:keepNext/>
        <w:keepLines/>
        <w:numPr>
          <w:ilvl w:val="0"/>
          <w:numId w:val="4"/>
        </w:numPr>
        <w:spacing w:line="276" w:lineRule="auto"/>
        <w:ind w:left="431" w:hanging="357"/>
        <w:jc w:val="both"/>
        <w:outlineLvl w:val="0"/>
        <w:rPr>
          <w:rFonts w:ascii="Tahoma" w:hAnsi="Tahoma" w:cs="Tahoma"/>
        </w:rPr>
      </w:pPr>
      <w:r w:rsidRPr="00124AC9">
        <w:rPr>
          <w:rFonts w:ascii="Tahoma" w:hAnsi="Tahoma" w:cs="Tahoma"/>
        </w:rPr>
        <w:t>izpolni bianko menico v višini do __________ EUR,</w:t>
      </w:r>
    </w:p>
    <w:p w14:paraId="17CBD629" w14:textId="6189BAD6" w:rsidR="00114333" w:rsidRPr="00124AC9" w:rsidRDefault="00114333" w:rsidP="00114333">
      <w:pPr>
        <w:keepNext/>
        <w:keepLines/>
        <w:numPr>
          <w:ilvl w:val="0"/>
          <w:numId w:val="4"/>
        </w:numPr>
        <w:spacing w:line="276" w:lineRule="auto"/>
        <w:ind w:left="431" w:hanging="357"/>
        <w:jc w:val="both"/>
        <w:outlineLvl w:val="0"/>
        <w:rPr>
          <w:rFonts w:ascii="Tahoma" w:hAnsi="Tahoma" w:cs="Tahoma"/>
        </w:rPr>
      </w:pPr>
      <w:r w:rsidRPr="00124AC9">
        <w:rPr>
          <w:rFonts w:ascii="Tahoma" w:hAnsi="Tahoma" w:cs="Tahoma"/>
        </w:rPr>
        <w:t>izpolni vse druge sestavne dele menic, ki niso izpolnjeni,</w:t>
      </w:r>
    </w:p>
    <w:p w14:paraId="01E39015" w14:textId="7BD1812D" w:rsidR="00114333" w:rsidRPr="00124AC9" w:rsidRDefault="00114333" w:rsidP="00114333">
      <w:pPr>
        <w:keepNext/>
        <w:keepLines/>
        <w:numPr>
          <w:ilvl w:val="0"/>
          <w:numId w:val="4"/>
        </w:numPr>
        <w:spacing w:line="276" w:lineRule="auto"/>
        <w:ind w:left="431" w:hanging="357"/>
        <w:jc w:val="both"/>
        <w:outlineLvl w:val="0"/>
        <w:rPr>
          <w:rFonts w:ascii="Tahoma" w:hAnsi="Tahoma" w:cs="Tahoma"/>
        </w:rPr>
      </w:pPr>
      <w:r w:rsidRPr="00124AC9">
        <w:rPr>
          <w:rFonts w:ascii="Tahoma" w:hAnsi="Tahoma" w:cs="Tahoma"/>
        </w:rPr>
        <w:t>po potrebi zapiše na menici tudi katerokoli menično klavzulo, ki sicer ni bistvena menična sestavina.</w:t>
      </w:r>
    </w:p>
    <w:p w14:paraId="121B170D" w14:textId="77777777" w:rsidR="00114333" w:rsidRPr="00124AC9" w:rsidRDefault="00114333" w:rsidP="00114333">
      <w:pPr>
        <w:keepNext/>
        <w:keepLines/>
        <w:jc w:val="both"/>
        <w:outlineLvl w:val="0"/>
        <w:rPr>
          <w:rFonts w:ascii="Tahoma" w:hAnsi="Tahoma" w:cs="Tahoma"/>
        </w:rPr>
      </w:pPr>
    </w:p>
    <w:p w14:paraId="345001A7" w14:textId="77777777" w:rsidR="00114333" w:rsidRPr="00124AC9" w:rsidRDefault="00114333" w:rsidP="00114333">
      <w:pPr>
        <w:keepNext/>
        <w:keepLines/>
        <w:jc w:val="both"/>
        <w:outlineLvl w:val="0"/>
        <w:rPr>
          <w:rFonts w:ascii="Tahoma" w:hAnsi="Tahoma" w:cs="Tahoma"/>
        </w:rPr>
      </w:pPr>
      <w:r w:rsidRPr="00124AC9">
        <w:rPr>
          <w:rFonts w:ascii="Tahoma" w:hAnsi="Tahoma" w:cs="Tahoma"/>
        </w:rPr>
        <w:t xml:space="preserve">V primeru spremembe upnika predmetnih terjatev, veljajo določbe tega pooblastila tudi v korist novih upnikov. Nepreklicno in brezpogojno pooblaščamo </w:t>
      </w:r>
      <w:r w:rsidRPr="00124AC9">
        <w:rPr>
          <w:rFonts w:ascii="Tahoma" w:eastAsia="Calibri" w:hAnsi="Tahoma" w:cs="Tahoma"/>
          <w:lang w:eastAsia="en-US"/>
        </w:rPr>
        <w:t>upravičenca</w:t>
      </w:r>
      <w:r w:rsidRPr="00124AC9">
        <w:rPr>
          <w:rFonts w:ascii="Tahoma" w:hAnsi="Tahoma" w:cs="Tahoma"/>
        </w:rPr>
        <w:t xml:space="preserve">, da menico po potrebi domicilira pri katerikoli banki, pri kateri imamo odprt račun.  </w:t>
      </w:r>
    </w:p>
    <w:p w14:paraId="7C5C296C" w14:textId="77777777" w:rsidR="00114333" w:rsidRPr="00124AC9" w:rsidRDefault="00114333" w:rsidP="00114333">
      <w:pPr>
        <w:keepNext/>
        <w:keepLines/>
        <w:jc w:val="both"/>
        <w:outlineLvl w:val="0"/>
        <w:rPr>
          <w:rFonts w:ascii="Tahoma" w:hAnsi="Tahoma" w:cs="Tahoma"/>
        </w:rPr>
      </w:pPr>
      <w:r w:rsidRPr="00124AC9">
        <w:rPr>
          <w:rFonts w:ascii="Tahoma" w:hAnsi="Tahoma" w:cs="Tahoma"/>
        </w:rPr>
        <w:t xml:space="preserve"> </w:t>
      </w:r>
    </w:p>
    <w:p w14:paraId="76AE188E" w14:textId="77777777" w:rsidR="00114333" w:rsidRPr="00124AC9" w:rsidRDefault="00114333" w:rsidP="00114333">
      <w:pPr>
        <w:keepNext/>
        <w:keepLines/>
        <w:jc w:val="both"/>
        <w:rPr>
          <w:rFonts w:ascii="Tahoma" w:hAnsi="Tahoma" w:cs="Tahoma"/>
        </w:rPr>
      </w:pPr>
      <w:r w:rsidRPr="00124AC9">
        <w:rPr>
          <w:rFonts w:ascii="Tahoma" w:hAnsi="Tahoma" w:cs="Tahoma"/>
        </w:rPr>
        <w:t xml:space="preserve">S to menično izjavo pooblaščamo _______________ </w:t>
      </w:r>
      <w:r w:rsidRPr="00124AC9">
        <w:rPr>
          <w:rFonts w:ascii="Tahoma" w:hAnsi="Tahoma" w:cs="Tahoma"/>
          <w:i/>
          <w:sz w:val="18"/>
        </w:rPr>
        <w:t>(navedba banke)</w:t>
      </w:r>
      <w:r w:rsidRPr="00124AC9">
        <w:rPr>
          <w:rFonts w:ascii="Tahoma" w:hAnsi="Tahoma" w:cs="Tahoma"/>
        </w:rPr>
        <w:t xml:space="preserve">, da v breme našega transakcijskega računa št. SI56 __________________ unovči predloženo menico najkasneje do ____________ </w:t>
      </w:r>
      <w:r w:rsidRPr="00124AC9">
        <w:rPr>
          <w:rFonts w:ascii="Tahoma" w:hAnsi="Tahoma" w:cs="Tahoma"/>
          <w:i/>
          <w:sz w:val="18"/>
        </w:rPr>
        <w:t xml:space="preserve">(najkasneje </w:t>
      </w:r>
      <w:r w:rsidRPr="003F1184">
        <w:rPr>
          <w:rFonts w:ascii="Tahoma" w:hAnsi="Tahoma" w:cs="Tahoma"/>
          <w:i/>
          <w:sz w:val="18"/>
        </w:rPr>
        <w:t>(30) koledarskih dni po preteku veljavnosti okvirnega sporazuma)</w:t>
      </w:r>
      <w:r w:rsidRPr="003F1184">
        <w:rPr>
          <w:rFonts w:ascii="Tahoma" w:hAnsi="Tahoma" w:cs="Tahoma"/>
        </w:rPr>
        <w:t>.</w:t>
      </w:r>
      <w:r w:rsidRPr="00124AC9">
        <w:rPr>
          <w:rFonts w:ascii="Tahoma" w:hAnsi="Tahoma" w:cs="Tahoma"/>
        </w:rPr>
        <w:t xml:space="preserve"> </w:t>
      </w:r>
    </w:p>
    <w:p w14:paraId="0FF0F766" w14:textId="77777777" w:rsidR="00114333" w:rsidRPr="00124AC9" w:rsidRDefault="00114333" w:rsidP="00114333">
      <w:pPr>
        <w:keepNext/>
        <w:keepLines/>
        <w:jc w:val="both"/>
        <w:rPr>
          <w:rFonts w:ascii="Tahoma" w:hAnsi="Tahoma" w:cs="Tahoma"/>
        </w:rPr>
      </w:pPr>
    </w:p>
    <w:p w14:paraId="2A4FC89E" w14:textId="77777777" w:rsidR="00114333" w:rsidRPr="00124AC9" w:rsidRDefault="00114333" w:rsidP="00114333">
      <w:pPr>
        <w:keepNext/>
        <w:keepLines/>
        <w:jc w:val="both"/>
        <w:rPr>
          <w:rFonts w:ascii="Tahoma" w:hAnsi="Tahoma" w:cs="Tahoma"/>
        </w:rPr>
      </w:pPr>
      <w:r w:rsidRPr="00124AC9">
        <w:rPr>
          <w:rFonts w:ascii="Tahoma" w:hAnsi="Tahoma" w:cs="Tahoma"/>
        </w:rPr>
        <w:t xml:space="preserve">Pooblaščamo tudi katerokoli banko, pri kateri bi imeli odprt račun, da v breme našega transakcijskega računa unovči predloženo menico.  </w:t>
      </w:r>
    </w:p>
    <w:p w14:paraId="51D01097" w14:textId="77777777" w:rsidR="00114333" w:rsidRPr="00124AC9" w:rsidRDefault="00114333" w:rsidP="00114333">
      <w:pPr>
        <w:keepNext/>
        <w:keepLines/>
        <w:jc w:val="both"/>
        <w:outlineLvl w:val="0"/>
        <w:rPr>
          <w:rFonts w:ascii="Tahoma" w:hAnsi="Tahoma" w:cs="Tahoma"/>
        </w:rPr>
      </w:pPr>
    </w:p>
    <w:p w14:paraId="36195DBA" w14:textId="77777777" w:rsidR="00114333" w:rsidRPr="00124AC9" w:rsidRDefault="00114333" w:rsidP="00114333">
      <w:pPr>
        <w:keepNext/>
        <w:keepLines/>
        <w:jc w:val="both"/>
        <w:outlineLvl w:val="0"/>
        <w:rPr>
          <w:rFonts w:ascii="Tahoma" w:hAnsi="Tahoma" w:cs="Tahoma"/>
        </w:rPr>
      </w:pPr>
      <w:r w:rsidRPr="00124AC9">
        <w:rPr>
          <w:rFonts w:ascii="Tahoma" w:hAnsi="Tahoma" w:cs="Tahoma"/>
        </w:rPr>
        <w:t xml:space="preserve">S podpisom tega pooblastila soglašamo, da </w:t>
      </w:r>
      <w:r w:rsidRPr="00124AC9">
        <w:rPr>
          <w:rFonts w:ascii="Tahoma" w:eastAsia="Calibri" w:hAnsi="Tahoma" w:cs="Tahoma"/>
          <w:lang w:eastAsia="en-US"/>
        </w:rPr>
        <w:t>upravičenec</w:t>
      </w:r>
      <w:r w:rsidRPr="00124AC9">
        <w:rPr>
          <w:rFonts w:ascii="Tahoma" w:hAnsi="Tahoma" w:cs="Tahoma"/>
        </w:rPr>
        <w:t xml:space="preserve"> opravi poizvedbe o številkah transakcijskih računov pri katerikoli banki, finančni organizaciji ali upravljavcu baz podatkov o računih. </w:t>
      </w:r>
    </w:p>
    <w:p w14:paraId="062D7F7E" w14:textId="77777777" w:rsidR="00114333" w:rsidRPr="00124AC9" w:rsidRDefault="00114333" w:rsidP="00114333">
      <w:pPr>
        <w:keepNext/>
        <w:keepLines/>
        <w:jc w:val="both"/>
        <w:outlineLvl w:val="0"/>
        <w:rPr>
          <w:rFonts w:ascii="Tahoma" w:hAnsi="Tahoma" w:cs="Tahoma"/>
        </w:rPr>
      </w:pPr>
    </w:p>
    <w:p w14:paraId="1A80ACDD" w14:textId="77777777" w:rsidR="00114333" w:rsidRPr="00124AC9" w:rsidRDefault="00114333" w:rsidP="00114333">
      <w:pPr>
        <w:keepNext/>
        <w:keepLines/>
        <w:jc w:val="both"/>
        <w:outlineLvl w:val="0"/>
        <w:rPr>
          <w:rFonts w:ascii="Tahoma" w:hAnsi="Tahoma" w:cs="Tahoma"/>
        </w:rPr>
      </w:pPr>
      <w:r w:rsidRPr="00124AC9">
        <w:rPr>
          <w:rFonts w:ascii="Tahoma" w:hAnsi="Tahoma" w:cs="Tahoma"/>
        </w:rPr>
        <w:t>Zavezujemo se, da tega pooblastila ne bomo preklicali.</w:t>
      </w:r>
    </w:p>
    <w:p w14:paraId="55745494" w14:textId="77777777" w:rsidR="00114333" w:rsidRPr="00124AC9" w:rsidRDefault="00114333" w:rsidP="00114333">
      <w:pPr>
        <w:keepNext/>
        <w:keepLines/>
        <w:jc w:val="both"/>
        <w:outlineLvl w:val="0"/>
        <w:rPr>
          <w:rFonts w:ascii="Tahoma" w:hAnsi="Tahoma" w:cs="Tahoma"/>
          <w:sz w:val="18"/>
        </w:rPr>
      </w:pPr>
    </w:p>
    <w:p w14:paraId="6ADD97BE" w14:textId="77777777" w:rsidR="00114333" w:rsidRPr="00124AC9" w:rsidRDefault="00114333" w:rsidP="00114333">
      <w:pPr>
        <w:keepNext/>
        <w:keepLines/>
        <w:jc w:val="both"/>
        <w:outlineLvl w:val="0"/>
        <w:rPr>
          <w:rFonts w:ascii="Tahoma" w:hAnsi="Tahoma" w:cs="Tahoma"/>
          <w:sz w:val="14"/>
        </w:rPr>
      </w:pPr>
    </w:p>
    <w:p w14:paraId="52133607" w14:textId="77777777" w:rsidR="00114333" w:rsidRPr="00124AC9" w:rsidRDefault="00114333" w:rsidP="00114333">
      <w:pPr>
        <w:keepNext/>
        <w:keepLines/>
        <w:jc w:val="both"/>
        <w:outlineLvl w:val="0"/>
        <w:rPr>
          <w:rFonts w:ascii="Tahoma" w:hAnsi="Tahoma" w:cs="Tahoma"/>
          <w:u w:val="single"/>
        </w:rPr>
      </w:pPr>
      <w:r w:rsidRPr="00124AC9">
        <w:rPr>
          <w:rFonts w:ascii="Tahoma" w:hAnsi="Tahoma" w:cs="Tahoma"/>
        </w:rPr>
        <w:t>Kraj, datum</w:t>
      </w:r>
      <w:r w:rsidRPr="00124AC9">
        <w:rPr>
          <w:rFonts w:ascii="Tahoma" w:hAnsi="Tahoma" w:cs="Tahoma"/>
        </w:rPr>
        <w:tab/>
      </w:r>
      <w:r w:rsidRPr="00124AC9">
        <w:rPr>
          <w:rFonts w:ascii="Tahoma" w:hAnsi="Tahoma" w:cs="Tahoma"/>
        </w:rPr>
        <w:tab/>
      </w:r>
      <w:r w:rsidRPr="00124AC9">
        <w:rPr>
          <w:rFonts w:ascii="Tahoma" w:hAnsi="Tahoma" w:cs="Tahoma"/>
        </w:rPr>
        <w:tab/>
      </w:r>
      <w:r w:rsidRPr="00124AC9">
        <w:rPr>
          <w:rFonts w:ascii="Tahoma" w:hAnsi="Tahoma" w:cs="Tahoma"/>
        </w:rPr>
        <w:tab/>
      </w:r>
      <w:r w:rsidRPr="00124AC9">
        <w:rPr>
          <w:rFonts w:ascii="Tahoma" w:hAnsi="Tahoma" w:cs="Tahoma"/>
        </w:rPr>
        <w:tab/>
        <w:t>Žig</w:t>
      </w:r>
      <w:r w:rsidRPr="00124AC9">
        <w:rPr>
          <w:rFonts w:ascii="Tahoma" w:hAnsi="Tahoma" w:cs="Tahoma"/>
        </w:rPr>
        <w:tab/>
      </w:r>
      <w:r w:rsidRPr="00124AC9">
        <w:rPr>
          <w:rFonts w:ascii="Tahoma" w:hAnsi="Tahoma" w:cs="Tahoma"/>
        </w:rPr>
        <w:tab/>
      </w:r>
      <w:r w:rsidRPr="00124AC9">
        <w:rPr>
          <w:rFonts w:ascii="Tahoma" w:hAnsi="Tahoma" w:cs="Tahoma"/>
        </w:rPr>
        <w:tab/>
      </w:r>
      <w:r w:rsidRPr="00124AC9">
        <w:rPr>
          <w:rFonts w:ascii="Tahoma" w:hAnsi="Tahoma" w:cs="Tahoma"/>
          <w:u w:val="single"/>
        </w:rPr>
        <w:t xml:space="preserve">Izdajatelj menice: </w:t>
      </w:r>
    </w:p>
    <w:p w14:paraId="460C9ADC" w14:textId="77777777" w:rsidR="00114333" w:rsidRPr="00124AC9" w:rsidRDefault="00114333" w:rsidP="00114333">
      <w:pPr>
        <w:keepNext/>
        <w:keepLines/>
        <w:jc w:val="both"/>
        <w:outlineLvl w:val="0"/>
        <w:rPr>
          <w:rFonts w:ascii="Tahoma" w:hAnsi="Tahoma" w:cs="Tahoma"/>
          <w:sz w:val="18"/>
        </w:rPr>
      </w:pPr>
    </w:p>
    <w:p w14:paraId="6C9DCE79" w14:textId="77777777" w:rsidR="00114333" w:rsidRPr="00124AC9" w:rsidRDefault="00114333" w:rsidP="00114333">
      <w:pPr>
        <w:keepNext/>
        <w:keepLines/>
        <w:jc w:val="both"/>
        <w:outlineLvl w:val="0"/>
        <w:rPr>
          <w:rFonts w:ascii="Tahoma" w:hAnsi="Tahoma" w:cs="Tahoma"/>
          <w:sz w:val="14"/>
        </w:rPr>
      </w:pPr>
    </w:p>
    <w:p w14:paraId="7D06EF04" w14:textId="77777777" w:rsidR="00114333" w:rsidRDefault="00114333" w:rsidP="00114333">
      <w:pPr>
        <w:keepNext/>
        <w:keepLines/>
        <w:rPr>
          <w:rFonts w:ascii="Tahoma" w:hAnsi="Tahoma" w:cs="Tahoma"/>
        </w:rPr>
      </w:pPr>
      <w:r w:rsidRPr="00124AC9">
        <w:rPr>
          <w:rFonts w:ascii="Tahoma" w:hAnsi="Tahoma" w:cs="Tahoma"/>
          <w:i/>
          <w:sz w:val="18"/>
        </w:rPr>
        <w:t>Priloga: 1 (ena) bianko menica</w:t>
      </w:r>
    </w:p>
    <w:p w14:paraId="0E0C5E6C" w14:textId="77777777" w:rsidR="00472C7A" w:rsidRPr="002F7C18" w:rsidRDefault="00472C7A" w:rsidP="00472C7A">
      <w:pPr>
        <w:keepNext/>
        <w:keepLines/>
        <w:jc w:val="both"/>
        <w:rPr>
          <w:rFonts w:ascii="Tahoma" w:hAnsi="Tahoma" w:cs="Tahoma"/>
        </w:rPr>
      </w:pPr>
    </w:p>
    <w:sectPr w:rsidR="00472C7A" w:rsidRPr="002F7C18" w:rsidSect="00C2102F">
      <w:headerReference w:type="default" r:id="rId20"/>
      <w:headerReference w:type="first" r:id="rId21"/>
      <w:footerReference w:type="first" r:id="rId22"/>
      <w:pgSz w:w="11906" w:h="16838" w:code="9"/>
      <w:pgMar w:top="709" w:right="1134" w:bottom="1134" w:left="1276" w:header="567" w:footer="56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7C48DF" w14:textId="77777777" w:rsidR="008C4392" w:rsidRDefault="008C4392">
      <w:r>
        <w:separator/>
      </w:r>
    </w:p>
  </w:endnote>
  <w:endnote w:type="continuationSeparator" w:id="0">
    <w:p w14:paraId="6FCDD8FE" w14:textId="77777777" w:rsidR="008C4392" w:rsidRDefault="008C43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haroni">
    <w:charset w:val="B1"/>
    <w:family w:val="auto"/>
    <w:pitch w:val="variable"/>
    <w:sig w:usb0="00000803" w:usb1="00000000" w:usb2="00000000" w:usb3="00000000" w:csb0="00000021" w:csb1="00000000"/>
  </w:font>
  <w:font w:name="Wingdings 2">
    <w:panose1 w:val="05020102010507070707"/>
    <w:charset w:val="02"/>
    <w:family w:val="roman"/>
    <w:pitch w:val="variable"/>
    <w:sig w:usb0="00000000" w:usb1="10000000" w:usb2="00000000" w:usb3="00000000" w:csb0="80000000" w:csb1="00000000"/>
  </w:font>
  <w:font w:name="StarSymbol">
    <w:altName w:val="Yu Gothic"/>
    <w:charset w:val="EE"/>
    <w:family w:val="auto"/>
    <w:pitch w:val="default"/>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00000000"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Frutiger">
    <w:altName w:val="Courier New"/>
    <w:charset w:val="EE"/>
    <w:family w:val="auto"/>
    <w:pitch w:val="variable"/>
    <w:sig w:usb0="00000007" w:usb1="00000000" w:usb2="00000000" w:usb3="00000000" w:csb0="00000093" w:csb1="00000000"/>
  </w:font>
  <w:font w:name="Tahoma,Bold">
    <w:altName w:val="Arial"/>
    <w:panose1 w:val="00000000000000000000"/>
    <w:charset w:val="00"/>
    <w:family w:val="swiss"/>
    <w:notTrueType/>
    <w:pitch w:val="default"/>
    <w:sig w:usb0="00000007" w:usb1="00000000" w:usb2="00000000" w:usb3="00000000" w:csb0="00000003"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8E338" w14:textId="55A8940A" w:rsidR="00986970" w:rsidRPr="00CF4AE1" w:rsidRDefault="00986970" w:rsidP="00673894">
    <w:pPr>
      <w:tabs>
        <w:tab w:val="center" w:pos="4536"/>
        <w:tab w:val="left" w:pos="5245"/>
      </w:tabs>
      <w:ind w:right="-1134"/>
      <w:jc w:val="right"/>
    </w:pPr>
    <w:r>
      <w:rPr>
        <w:sz w:val="16"/>
        <w:szCs w:val="16"/>
      </w:rPr>
      <w:tab/>
    </w:r>
    <w:r>
      <w:rPr>
        <w:sz w:val="16"/>
        <w:szCs w:val="16"/>
      </w:rP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96E84" w14:textId="46607F4A" w:rsidR="00986970" w:rsidRPr="00DE0D08" w:rsidRDefault="00A0097F" w:rsidP="00CD1524">
    <w:pPr>
      <w:pStyle w:val="Noga"/>
      <w:tabs>
        <w:tab w:val="clear" w:pos="4536"/>
        <w:tab w:val="clear" w:pos="9072"/>
      </w:tabs>
      <w:jc w:val="right"/>
      <w:rPr>
        <w:rStyle w:val="tevilkastrani"/>
        <w:rFonts w:ascii="Tahoma" w:hAnsi="Tahoma" w:cs="Tahoma"/>
        <w:sz w:val="18"/>
        <w:szCs w:val="18"/>
      </w:rPr>
    </w:pPr>
    <w:r w:rsidRPr="005332C6">
      <w:rPr>
        <w:noProof/>
        <w:sz w:val="16"/>
        <w:szCs w:val="16"/>
      </w:rPr>
      <w:drawing>
        <wp:inline distT="0" distB="0" distL="0" distR="0" wp14:anchorId="671CFE79" wp14:editId="5E5B49F6">
          <wp:extent cx="2432685" cy="783270"/>
          <wp:effectExtent l="0" t="0" r="5715" b="0"/>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BEBA8EAE-BF5A-486C-A8C5-ECC9F3942E4B}">
                        <a14:imgProps xmlns:a14="http://schemas.microsoft.com/office/drawing/2010/main">
                          <a14:imgLayer r:embed="rId2">
                            <a14:imgEffect>
                              <a14:sharpenSoften amount="50000"/>
                            </a14:imgEffect>
                          </a14:imgLayer>
                        </a14:imgProps>
                      </a:ext>
                    </a:extLst>
                  </a:blip>
                  <a:stretch>
                    <a:fillRect/>
                  </a:stretch>
                </pic:blipFill>
                <pic:spPr>
                  <a:xfrm>
                    <a:off x="0" y="0"/>
                    <a:ext cx="2432685" cy="783270"/>
                  </a:xfrm>
                  <a:prstGeom prst="rect">
                    <a:avLst/>
                  </a:prstGeom>
                </pic:spPr>
              </pic:pic>
            </a:graphicData>
          </a:graphic>
        </wp:inline>
      </w:drawing>
    </w:r>
  </w:p>
  <w:p w14:paraId="04818DFB" w14:textId="77777777" w:rsidR="00986970" w:rsidRDefault="00986970">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F6327" w14:textId="77777777" w:rsidR="00986970" w:rsidRDefault="00986970" w:rsidP="002E6DA4">
    <w:pPr>
      <w:pStyle w:val="Noga"/>
      <w:jc w:val="right"/>
      <w:rPr>
        <w:rFonts w:ascii="Tahoma" w:hAnsi="Tahoma" w:cs="Tahoma"/>
        <w:snapToGrid w:val="0"/>
        <w:sz w:val="18"/>
        <w:szCs w:val="18"/>
      </w:rPr>
    </w:pPr>
  </w:p>
  <w:p w14:paraId="1FDB8ABD" w14:textId="77777777" w:rsidR="00986970" w:rsidRDefault="00986970">
    <w:r>
      <w:rPr>
        <w:rFonts w:ascii="Tahoma" w:hAnsi="Tahoma" w:cs="Tahoma"/>
        <w:snapToGrid w:val="0"/>
        <w:sz w:val="16"/>
        <w:szCs w:val="16"/>
      </w:rPr>
      <w:tab/>
      <w:t>LPT-1</w:t>
    </w:r>
    <w:r w:rsidRPr="00782F3F">
      <w:rPr>
        <w:rFonts w:ascii="Tahoma" w:hAnsi="Tahoma" w:cs="Tahoma"/>
        <w:sz w:val="22"/>
        <w:szCs w:val="22"/>
      </w:rPr>
      <w:t>poslovni prostor za dejavnost priprave in razdeljevanje hrane ter strežbe pijač v poslovno servisnem objektu javnega podjetja vodovod - kanalizacija d.o.o.,</w:t>
    </w:r>
    <w:r>
      <w:rPr>
        <w:rFonts w:ascii="Tahoma" w:hAnsi="Tahoma" w:cs="Tahoma"/>
        <w:sz w:val="22"/>
        <w:szCs w:val="22"/>
      </w:rPr>
      <w:t xml:space="preserve"> vodovodna cesta 90 v </w:t>
    </w:r>
    <w:proofErr w:type="spellStart"/>
    <w:r>
      <w:rPr>
        <w:rFonts w:ascii="Tahoma" w:hAnsi="Tahoma" w:cs="Tahoma"/>
        <w:sz w:val="22"/>
        <w:szCs w:val="22"/>
      </w:rPr>
      <w:t>ljubljani</w:t>
    </w:r>
    <w:proofErr w:type="spellEnd"/>
  </w:p>
  <w:p w14:paraId="446637A5" w14:textId="77777777" w:rsidR="00986970" w:rsidRPr="00407848" w:rsidRDefault="00986970" w:rsidP="00407848">
    <w:pPr>
      <w:pStyle w:val="Noga"/>
      <w:jc w:val="center"/>
      <w:rPr>
        <w:rStyle w:val="tevilkastrani"/>
        <w:rFonts w:ascii="Tahoma" w:hAnsi="Tahoma" w:cs="Tahoma"/>
        <w:sz w:val="16"/>
        <w:szCs w:val="16"/>
      </w:rPr>
    </w:pPr>
    <w:r w:rsidRPr="00407848">
      <w:rPr>
        <w:rFonts w:ascii="Tahoma" w:hAnsi="Tahoma" w:cs="Tahoma"/>
        <w:snapToGrid w:val="0"/>
        <w:sz w:val="16"/>
        <w:szCs w:val="16"/>
      </w:rPr>
      <w:t xml:space="preserve">                                                         </w:t>
    </w:r>
    <w:r>
      <w:rPr>
        <w:rFonts w:ascii="Tahoma" w:hAnsi="Tahoma" w:cs="Tahoma"/>
        <w:snapToGrid w:val="0"/>
        <w:sz w:val="16"/>
        <w:szCs w:val="16"/>
      </w:rPr>
      <w:tab/>
    </w:r>
    <w:r w:rsidRPr="00407848">
      <w:rPr>
        <w:rFonts w:ascii="Tahoma" w:hAnsi="Tahoma" w:cs="Tahoma"/>
        <w:snapToGrid w:val="0"/>
        <w:sz w:val="16"/>
        <w:szCs w:val="16"/>
      </w:rPr>
      <w:t xml:space="preserve"> stran </w:t>
    </w:r>
    <w:r w:rsidRPr="00407848">
      <w:rPr>
        <w:rStyle w:val="tevilkastrani"/>
        <w:rFonts w:ascii="Tahoma" w:hAnsi="Tahoma" w:cs="Tahoma"/>
        <w:sz w:val="16"/>
        <w:szCs w:val="16"/>
      </w:rPr>
      <w:fldChar w:fldCharType="begin"/>
    </w:r>
    <w:r w:rsidRPr="00407848">
      <w:rPr>
        <w:rStyle w:val="tevilkastrani"/>
        <w:rFonts w:ascii="Tahoma" w:hAnsi="Tahoma" w:cs="Tahoma"/>
        <w:sz w:val="16"/>
        <w:szCs w:val="16"/>
      </w:rPr>
      <w:instrText xml:space="preserve"> PAGE </w:instrText>
    </w:r>
    <w:r w:rsidRPr="00407848">
      <w:rPr>
        <w:rStyle w:val="tevilkastrani"/>
        <w:rFonts w:ascii="Tahoma" w:hAnsi="Tahoma" w:cs="Tahoma"/>
        <w:sz w:val="16"/>
        <w:szCs w:val="16"/>
      </w:rPr>
      <w:fldChar w:fldCharType="separate"/>
    </w:r>
    <w:r>
      <w:rPr>
        <w:rStyle w:val="tevilkastrani"/>
        <w:rFonts w:ascii="Tahoma" w:hAnsi="Tahoma" w:cs="Tahoma"/>
        <w:noProof/>
        <w:sz w:val="16"/>
        <w:szCs w:val="16"/>
      </w:rPr>
      <w:t>24</w:t>
    </w:r>
    <w:r w:rsidRPr="00407848">
      <w:rPr>
        <w:rStyle w:val="tevilkastrani"/>
        <w:rFonts w:ascii="Tahoma" w:hAnsi="Tahoma" w:cs="Tahoma"/>
        <w:sz w:val="16"/>
        <w:szCs w:val="16"/>
      </w:rPr>
      <w:fldChar w:fldCharType="end"/>
    </w:r>
    <w:r w:rsidRPr="00407848">
      <w:rPr>
        <w:rStyle w:val="tevilkastrani"/>
        <w:rFonts w:ascii="Tahoma" w:hAnsi="Tahoma" w:cs="Tahoma"/>
        <w:sz w:val="16"/>
        <w:szCs w:val="16"/>
      </w:rPr>
      <w:t xml:space="preserve"> </w:t>
    </w:r>
    <w:r w:rsidRPr="00407848">
      <w:rPr>
        <w:rFonts w:ascii="Tahoma" w:hAnsi="Tahoma" w:cs="Tahoma"/>
        <w:snapToGrid w:val="0"/>
        <w:sz w:val="16"/>
        <w:szCs w:val="16"/>
      </w:rPr>
      <w:t xml:space="preserve">od </w:t>
    </w:r>
    <w:r w:rsidRPr="00407848">
      <w:rPr>
        <w:rStyle w:val="tevilkastrani"/>
        <w:rFonts w:ascii="Tahoma" w:hAnsi="Tahoma" w:cs="Tahoma"/>
        <w:sz w:val="16"/>
        <w:szCs w:val="16"/>
      </w:rPr>
      <w:fldChar w:fldCharType="begin"/>
    </w:r>
    <w:r w:rsidRPr="00407848">
      <w:rPr>
        <w:rStyle w:val="tevilkastrani"/>
        <w:rFonts w:ascii="Tahoma" w:hAnsi="Tahoma" w:cs="Tahoma"/>
        <w:sz w:val="16"/>
        <w:szCs w:val="16"/>
      </w:rPr>
      <w:instrText xml:space="preserve"> NUMPAGES </w:instrText>
    </w:r>
    <w:r w:rsidRPr="00407848">
      <w:rPr>
        <w:rStyle w:val="tevilkastrani"/>
        <w:rFonts w:ascii="Tahoma" w:hAnsi="Tahoma" w:cs="Tahoma"/>
        <w:sz w:val="16"/>
        <w:szCs w:val="16"/>
      </w:rPr>
      <w:fldChar w:fldCharType="separate"/>
    </w:r>
    <w:r>
      <w:rPr>
        <w:rStyle w:val="tevilkastrani"/>
        <w:rFonts w:ascii="Tahoma" w:hAnsi="Tahoma" w:cs="Tahoma"/>
        <w:noProof/>
        <w:sz w:val="16"/>
        <w:szCs w:val="16"/>
      </w:rPr>
      <w:t>53</w:t>
    </w:r>
    <w:r w:rsidRPr="00407848">
      <w:rPr>
        <w:rStyle w:val="tevilkastrani"/>
        <w:rFonts w:ascii="Tahoma" w:hAnsi="Tahoma" w:cs="Tahoma"/>
        <w:sz w:val="16"/>
        <w:szCs w:val="16"/>
      </w:rPr>
      <w:fldChar w:fldCharType="end"/>
    </w:r>
  </w:p>
  <w:p w14:paraId="20719D9E" w14:textId="77777777" w:rsidR="00986970" w:rsidRPr="00407848" w:rsidRDefault="00986970" w:rsidP="002E6DA4">
    <w:pPr>
      <w:pStyle w:val="Noga"/>
      <w:jc w:val="center"/>
      <w:rPr>
        <w:rStyle w:val="tevilkastrani"/>
        <w:rFonts w:ascii="Tahoma" w:hAnsi="Tahoma" w:cs="Tahoma"/>
        <w:sz w:val="16"/>
        <w:szCs w:val="16"/>
      </w:rPr>
    </w:pPr>
  </w:p>
  <w:p w14:paraId="41B886B9" w14:textId="77777777" w:rsidR="00986970" w:rsidRPr="00407848" w:rsidRDefault="00986970" w:rsidP="002E6DA4">
    <w:pPr>
      <w:jc w:val="center"/>
      <w:rPr>
        <w:rFonts w:ascii="Tahoma" w:hAnsi="Tahoma" w:cs="Tahoma"/>
        <w:snapToGrid w:val="0"/>
        <w:sz w:val="16"/>
        <w:szCs w:val="16"/>
      </w:rPr>
    </w:pPr>
  </w:p>
  <w:p w14:paraId="5F153641" w14:textId="77777777" w:rsidR="00986970" w:rsidRPr="00102BE1" w:rsidRDefault="00986970">
    <w:pPr>
      <w:pStyle w:val="Noga"/>
      <w:rPr>
        <w:sz w:val="18"/>
        <w:szCs w:val="18"/>
      </w:rPr>
    </w:pPr>
  </w:p>
  <w:p w14:paraId="4BCF4DA7" w14:textId="77777777" w:rsidR="00986970" w:rsidRDefault="0098697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7FDBF6" w14:textId="77777777" w:rsidR="008C4392" w:rsidRDefault="008C4392"/>
  </w:footnote>
  <w:footnote w:type="continuationSeparator" w:id="0">
    <w:p w14:paraId="7D0C26C8" w14:textId="77777777" w:rsidR="008C4392" w:rsidRDefault="008C43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747F1" w14:textId="77777777" w:rsidR="00986970" w:rsidRPr="00A9387B" w:rsidRDefault="00986970" w:rsidP="00576B06">
    <w:pPr>
      <w:spacing w:after="120"/>
      <w:ind w:right="-991"/>
      <w:jc w:val="right"/>
      <w:rPr>
        <w:rFonts w:ascii="Tahoma" w:hAnsi="Tahoma" w:cs="Tahoma"/>
        <w:b/>
        <w:iCs/>
      </w:rPr>
    </w:pPr>
    <w:r>
      <w:rPr>
        <w:noProof/>
      </w:rPr>
      <w:drawing>
        <wp:inline distT="0" distB="0" distL="0" distR="0" wp14:anchorId="5AE1185C" wp14:editId="08705A97">
          <wp:extent cx="3438525" cy="1823085"/>
          <wp:effectExtent l="0" t="0" r="9525" b="5715"/>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7A7FA876" w14:textId="77777777" w:rsidR="00986970" w:rsidRDefault="00986970">
    <w:pPr>
      <w:pStyle w:val="Glava"/>
      <w:rPr>
        <w:sz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528AA" w14:textId="7F000D33" w:rsidR="00986970" w:rsidRPr="00001A3E" w:rsidRDefault="00A0097F" w:rsidP="00CD1524">
    <w:pPr>
      <w:pStyle w:val="Glava"/>
      <w:tabs>
        <w:tab w:val="clear" w:pos="4536"/>
        <w:tab w:val="clear" w:pos="9072"/>
      </w:tabs>
      <w:spacing w:after="120"/>
      <w:jc w:val="right"/>
      <w:rPr>
        <w:sz w:val="20"/>
      </w:rPr>
    </w:pPr>
    <w:r>
      <w:rPr>
        <w:noProof/>
      </w:rPr>
      <w:drawing>
        <wp:inline distT="0" distB="0" distL="0" distR="0" wp14:anchorId="0E91C20A" wp14:editId="08CDA745">
          <wp:extent cx="3438525" cy="1823085"/>
          <wp:effectExtent l="0" t="0" r="9525" b="5715"/>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59D90" w14:textId="77777777" w:rsidR="00986970" w:rsidRDefault="00986970" w:rsidP="00CE01D8">
    <w:pPr>
      <w:spacing w:after="120"/>
      <w:jc w:val="center"/>
    </w:pPr>
    <w:r>
      <w:rPr>
        <w:noProof/>
      </w:rPr>
      <w:drawing>
        <wp:inline distT="0" distB="0" distL="0" distR="0" wp14:anchorId="1485C8BA" wp14:editId="6B724A68">
          <wp:extent cx="831215" cy="615315"/>
          <wp:effectExtent l="0" t="0" r="0" b="0"/>
          <wp:docPr id="1" name="Slika 1"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15315"/>
                  </a:xfrm>
                  <a:prstGeom prst="rect">
                    <a:avLst/>
                  </a:prstGeom>
                  <a:noFill/>
                  <a:ln>
                    <a:noFill/>
                  </a:ln>
                </pic:spPr>
              </pic:pic>
            </a:graphicData>
          </a:graphic>
        </wp:inline>
      </w:drawing>
    </w:r>
  </w:p>
  <w:p w14:paraId="357A6206" w14:textId="77777777" w:rsidR="00986970" w:rsidRPr="00CE01D8" w:rsidRDefault="00986970" w:rsidP="00CE01D8">
    <w:pPr>
      <w:spacing w:after="120"/>
      <w:jc w:val="center"/>
      <w:rPr>
        <w:sz w:val="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C4053" w14:textId="77777777" w:rsidR="00986970" w:rsidRDefault="00986970" w:rsidP="00CD1524">
    <w:pPr>
      <w:pStyle w:val="Glava"/>
      <w:spacing w:after="120"/>
      <w:jc w:val="center"/>
    </w:pPr>
    <w:r>
      <w:rPr>
        <w:noProof/>
      </w:rPr>
      <w:drawing>
        <wp:inline distT="0" distB="0" distL="0" distR="0" wp14:anchorId="1A9D6986" wp14:editId="23E60955">
          <wp:extent cx="831215" cy="615315"/>
          <wp:effectExtent l="0" t="0" r="0" b="0"/>
          <wp:docPr id="2" name="Slika 2"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15315"/>
                  </a:xfrm>
                  <a:prstGeom prst="rect">
                    <a:avLst/>
                  </a:prstGeom>
                  <a:noFill/>
                  <a:ln>
                    <a:noFill/>
                  </a:ln>
                </pic:spPr>
              </pic:pic>
            </a:graphicData>
          </a:graphic>
        </wp:inline>
      </w:drawing>
    </w:r>
  </w:p>
  <w:p w14:paraId="75BCAE2E" w14:textId="77777777" w:rsidR="00986970" w:rsidRPr="00001A3E" w:rsidRDefault="00986970" w:rsidP="00CD1524">
    <w:pPr>
      <w:pStyle w:val="Glava"/>
      <w:spacing w:after="120"/>
      <w:jc w:val="center"/>
      <w:rPr>
        <w:sz w:val="20"/>
      </w:rPr>
    </w:pPr>
  </w:p>
  <w:p w14:paraId="627308A1" w14:textId="77777777" w:rsidR="00986970" w:rsidRDefault="0098697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singleLevel"/>
    <w:tmpl w:val="00000004"/>
    <w:name w:val="WW8Num9"/>
    <w:lvl w:ilvl="0">
      <w:start w:val="1"/>
      <w:numFmt w:val="upperRoman"/>
      <w:lvlText w:val="%1."/>
      <w:lvlJc w:val="left"/>
      <w:pPr>
        <w:tabs>
          <w:tab w:val="num" w:pos="0"/>
        </w:tabs>
        <w:ind w:left="1080" w:hanging="720"/>
      </w:pPr>
    </w:lvl>
  </w:abstractNum>
  <w:abstractNum w:abstractNumId="1"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Symbol" w:hAnsi="Symbol"/>
      </w:rPr>
    </w:lvl>
  </w:abstractNum>
  <w:abstractNum w:abstractNumId="2" w15:restartNumberingAfterBreak="0">
    <w:nsid w:val="00000007"/>
    <w:multiLevelType w:val="multilevel"/>
    <w:tmpl w:val="00000007"/>
    <w:name w:val="WW8Num7"/>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3"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4"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5" w15:restartNumberingAfterBreak="0">
    <w:nsid w:val="0000000B"/>
    <w:multiLevelType w:val="singleLevel"/>
    <w:tmpl w:val="0000000B"/>
    <w:name w:val="WW8Num11"/>
    <w:lvl w:ilvl="0">
      <w:start w:val="1"/>
      <w:numFmt w:val="upperRoman"/>
      <w:lvlText w:val="%1."/>
      <w:lvlJc w:val="left"/>
      <w:pPr>
        <w:tabs>
          <w:tab w:val="num" w:pos="0"/>
        </w:tabs>
        <w:ind w:left="1440" w:hanging="1080"/>
      </w:pPr>
    </w:lvl>
  </w:abstractNum>
  <w:abstractNum w:abstractNumId="6"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Symbol" w:hAnsi="Symbol"/>
        <w:b/>
      </w:rPr>
    </w:lvl>
  </w:abstractNum>
  <w:abstractNum w:abstractNumId="7" w15:restartNumberingAfterBreak="0">
    <w:nsid w:val="00000012"/>
    <w:multiLevelType w:val="multilevel"/>
    <w:tmpl w:val="00000012"/>
    <w:name w:val="WW8Num18"/>
    <w:lvl w:ilvl="0">
      <w:start w:val="3"/>
      <w:numFmt w:val="bullet"/>
      <w:lvlText w:val="-"/>
      <w:lvlJc w:val="left"/>
      <w:pPr>
        <w:tabs>
          <w:tab w:val="num" w:pos="720"/>
        </w:tabs>
        <w:ind w:left="720" w:hanging="360"/>
      </w:pPr>
      <w:rPr>
        <w:rFonts w:ascii="Arial" w:hAnsi="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9" w15:restartNumberingAfterBreak="0">
    <w:nsid w:val="016D5012"/>
    <w:multiLevelType w:val="hybridMultilevel"/>
    <w:tmpl w:val="1096C96E"/>
    <w:lvl w:ilvl="0" w:tplc="9D8C90FA">
      <w:numFmt w:val="bullet"/>
      <w:lvlText w:val="-"/>
      <w:lvlJc w:val="left"/>
      <w:pPr>
        <w:ind w:left="1080" w:hanging="360"/>
      </w:pPr>
      <w:rPr>
        <w:rFonts w:ascii="Times New Roman" w:hAnsi="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0" w15:restartNumberingAfterBreak="0">
    <w:nsid w:val="05A77793"/>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11" w15:restartNumberingAfterBreak="0">
    <w:nsid w:val="070F090A"/>
    <w:multiLevelType w:val="multilevel"/>
    <w:tmpl w:val="BEF8B718"/>
    <w:lvl w:ilvl="0">
      <w:start w:val="3"/>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08152EDF"/>
    <w:multiLevelType w:val="hybridMultilevel"/>
    <w:tmpl w:val="9A02B9B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08D2087F"/>
    <w:multiLevelType w:val="hybridMultilevel"/>
    <w:tmpl w:val="1288641E"/>
    <w:lvl w:ilvl="0" w:tplc="4C9455F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0A8960D2"/>
    <w:multiLevelType w:val="hybridMultilevel"/>
    <w:tmpl w:val="279CD27A"/>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1">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10734EFD"/>
    <w:multiLevelType w:val="hybridMultilevel"/>
    <w:tmpl w:val="E80486F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16556995"/>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8" w15:restartNumberingAfterBreak="0">
    <w:nsid w:val="16C52A2B"/>
    <w:multiLevelType w:val="hybridMultilevel"/>
    <w:tmpl w:val="DFC62FDA"/>
    <w:lvl w:ilvl="0" w:tplc="CB8C2F60">
      <w:start w:val="1"/>
      <w:numFmt w:val="bullet"/>
      <w:lvlText w:val="⃞"/>
      <w:lvlJc w:val="left"/>
      <w:pPr>
        <w:ind w:left="1440" w:hanging="360"/>
      </w:pPr>
      <w:rPr>
        <w:rFonts w:ascii="Arial Unicode MS" w:eastAsia="Arial Unicode MS" w:hAnsi="Arial Unicode MS" w:hint="eastAsia"/>
        <w:sz w:val="30"/>
        <w:szCs w:val="30"/>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9" w15:restartNumberingAfterBreak="0">
    <w:nsid w:val="18593D0D"/>
    <w:multiLevelType w:val="multilevel"/>
    <w:tmpl w:val="FDCE84B8"/>
    <w:lvl w:ilvl="0">
      <w:start w:val="6"/>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19516705"/>
    <w:multiLevelType w:val="hybridMultilevel"/>
    <w:tmpl w:val="F626BDE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1FAC480D"/>
    <w:multiLevelType w:val="multilevel"/>
    <w:tmpl w:val="44303AB0"/>
    <w:lvl w:ilvl="0">
      <w:start w:val="1"/>
      <w:numFmt w:val="decimal"/>
      <w:lvlText w:val="%1."/>
      <w:lvlJc w:val="left"/>
      <w:pPr>
        <w:tabs>
          <w:tab w:val="num" w:pos="0"/>
        </w:tabs>
      </w:pPr>
    </w:lvl>
    <w:lvl w:ilvl="1">
      <w:start w:val="1"/>
      <w:numFmt w:val="upperLetter"/>
      <w:lvlText w:val="%2."/>
      <w:lvlJc w:val="left"/>
      <w:pPr>
        <w:tabs>
          <w:tab w:val="num" w:pos="0"/>
        </w:tabs>
      </w:pPr>
    </w:lvl>
    <w:lvl w:ilvl="2">
      <w:start w:val="1"/>
      <w:numFmt w:val="lowerRoman"/>
      <w:lvlText w:val="%3."/>
      <w:lvlJc w:val="right"/>
      <w:pPr>
        <w:tabs>
          <w:tab w:val="num" w:pos="0"/>
        </w:tabs>
      </w:pPr>
    </w:lvl>
    <w:lvl w:ilvl="3">
      <w:start w:val="12"/>
      <w:numFmt w:val="decimal"/>
      <w:lvlText w:val="%4"/>
      <w:lvlJc w:val="left"/>
      <w:pPr>
        <w:tabs>
          <w:tab w:val="num" w:pos="0"/>
        </w:tabs>
      </w:pPr>
      <w:rPr>
        <w:rFonts w:ascii="Times New Roman" w:hAnsi="Times New Roman" w:cs="Times New Roman"/>
      </w:r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23" w15:restartNumberingAfterBreak="0">
    <w:nsid w:val="20116F4F"/>
    <w:multiLevelType w:val="multilevel"/>
    <w:tmpl w:val="49140FD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4" w15:restartNumberingAfterBreak="0">
    <w:nsid w:val="2232000C"/>
    <w:multiLevelType w:val="multilevel"/>
    <w:tmpl w:val="D1288E3A"/>
    <w:lvl w:ilvl="0">
      <w:start w:val="3"/>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22815A31"/>
    <w:multiLevelType w:val="hybridMultilevel"/>
    <w:tmpl w:val="0472FA6E"/>
    <w:lvl w:ilvl="0" w:tplc="B6624FA0">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22F66F22"/>
    <w:multiLevelType w:val="hybridMultilevel"/>
    <w:tmpl w:val="97EE03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23861561"/>
    <w:multiLevelType w:val="multilevel"/>
    <w:tmpl w:val="A8FE9038"/>
    <w:lvl w:ilvl="0">
      <w:start w:val="1"/>
      <w:numFmt w:val="decimal"/>
      <w:lvlText w:val="%1."/>
      <w:lvlJc w:val="left"/>
      <w:pPr>
        <w:ind w:left="480" w:hanging="480"/>
      </w:pPr>
      <w:rPr>
        <w:rFonts w:hint="default"/>
      </w:rPr>
    </w:lvl>
    <w:lvl w:ilvl="1">
      <w:start w:val="15"/>
      <w:numFmt w:val="decimal"/>
      <w:lvlText w:val="%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8" w15:restartNumberingAfterBreak="0">
    <w:nsid w:val="24CE3D69"/>
    <w:multiLevelType w:val="multilevel"/>
    <w:tmpl w:val="E36A047A"/>
    <w:lvl w:ilvl="0">
      <w:start w:val="1"/>
      <w:numFmt w:val="bullet"/>
      <w:lvlText w:val=""/>
      <w:lvlJc w:val="left"/>
      <w:pPr>
        <w:ind w:left="720" w:hanging="720"/>
      </w:pPr>
      <w:rPr>
        <w:rFonts w:ascii="Symbol" w:hAnsi="Symbol"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24E23A56"/>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30" w15:restartNumberingAfterBreak="0">
    <w:nsid w:val="277978FE"/>
    <w:multiLevelType w:val="multilevel"/>
    <w:tmpl w:val="E36A047A"/>
    <w:lvl w:ilvl="0">
      <w:start w:val="1"/>
      <w:numFmt w:val="bullet"/>
      <w:lvlText w:val=""/>
      <w:lvlJc w:val="left"/>
      <w:pPr>
        <w:ind w:left="720" w:hanging="720"/>
      </w:pPr>
      <w:rPr>
        <w:rFonts w:ascii="Symbol" w:hAnsi="Symbol"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2D9A2A91"/>
    <w:multiLevelType w:val="hybridMultilevel"/>
    <w:tmpl w:val="B23E91A2"/>
    <w:lvl w:ilvl="0" w:tplc="9D8C90FA">
      <w:numFmt w:val="bullet"/>
      <w:lvlText w:val="-"/>
      <w:lvlJc w:val="left"/>
      <w:pPr>
        <w:ind w:left="930" w:hanging="570"/>
      </w:pPr>
      <w:rPr>
        <w:rFonts w:ascii="Times New Roman" w:hAnsi="Times New Roman"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2DED2B2C"/>
    <w:multiLevelType w:val="hybridMultilevel"/>
    <w:tmpl w:val="17A69D88"/>
    <w:lvl w:ilvl="0" w:tplc="87648A60">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2F89520C"/>
    <w:multiLevelType w:val="hybridMultilevel"/>
    <w:tmpl w:val="6DEA4C70"/>
    <w:lvl w:ilvl="0" w:tplc="FFFFFFFF">
      <w:start w:val="1000"/>
      <w:numFmt w:val="bullet"/>
      <w:lvlText w:val="-"/>
      <w:lvlJc w:val="left"/>
      <w:pPr>
        <w:tabs>
          <w:tab w:val="num" w:pos="350"/>
        </w:tabs>
        <w:ind w:left="350" w:hanging="360"/>
      </w:pPr>
      <w:rPr>
        <w:rFonts w:ascii="Arial" w:eastAsia="Times New Roman" w:hAnsi="Arial" w:hint="default"/>
      </w:rPr>
    </w:lvl>
    <w:lvl w:ilvl="1" w:tplc="FFFFFFFF">
      <w:start w:val="1"/>
      <w:numFmt w:val="bullet"/>
      <w:lvlText w:val="o"/>
      <w:lvlJc w:val="left"/>
      <w:pPr>
        <w:tabs>
          <w:tab w:val="num" w:pos="1070"/>
        </w:tabs>
        <w:ind w:left="1070" w:hanging="360"/>
      </w:pPr>
      <w:rPr>
        <w:rFonts w:ascii="Courier New" w:hAnsi="Courier New" w:cs="Courier New" w:hint="default"/>
      </w:rPr>
    </w:lvl>
    <w:lvl w:ilvl="2" w:tplc="FFFFFFFF">
      <w:start w:val="1"/>
      <w:numFmt w:val="bullet"/>
      <w:lvlText w:val=""/>
      <w:lvlJc w:val="left"/>
      <w:pPr>
        <w:tabs>
          <w:tab w:val="num" w:pos="1790"/>
        </w:tabs>
        <w:ind w:left="1790" w:hanging="360"/>
      </w:pPr>
      <w:rPr>
        <w:rFonts w:ascii="Wingdings" w:hAnsi="Wingdings" w:cs="Times New Roman" w:hint="default"/>
      </w:rPr>
    </w:lvl>
    <w:lvl w:ilvl="3" w:tplc="FFFFFFFF">
      <w:start w:val="1"/>
      <w:numFmt w:val="bullet"/>
      <w:lvlText w:val=""/>
      <w:lvlJc w:val="left"/>
      <w:pPr>
        <w:tabs>
          <w:tab w:val="num" w:pos="2510"/>
        </w:tabs>
        <w:ind w:left="2510" w:hanging="360"/>
      </w:pPr>
      <w:rPr>
        <w:rFonts w:ascii="Symbol" w:hAnsi="Symbol" w:cs="Times New Roman" w:hint="default"/>
      </w:rPr>
    </w:lvl>
    <w:lvl w:ilvl="4" w:tplc="FFFFFFFF">
      <w:start w:val="1"/>
      <w:numFmt w:val="bullet"/>
      <w:lvlText w:val="o"/>
      <w:lvlJc w:val="left"/>
      <w:pPr>
        <w:tabs>
          <w:tab w:val="num" w:pos="3230"/>
        </w:tabs>
        <w:ind w:left="3230" w:hanging="360"/>
      </w:pPr>
      <w:rPr>
        <w:rFonts w:ascii="Courier New" w:hAnsi="Courier New" w:cs="Courier New" w:hint="default"/>
      </w:rPr>
    </w:lvl>
    <w:lvl w:ilvl="5" w:tplc="FFFFFFFF">
      <w:start w:val="1"/>
      <w:numFmt w:val="bullet"/>
      <w:lvlText w:val=""/>
      <w:lvlJc w:val="left"/>
      <w:pPr>
        <w:tabs>
          <w:tab w:val="num" w:pos="3950"/>
        </w:tabs>
        <w:ind w:left="3950" w:hanging="360"/>
      </w:pPr>
      <w:rPr>
        <w:rFonts w:ascii="Wingdings" w:hAnsi="Wingdings" w:cs="Times New Roman" w:hint="default"/>
      </w:rPr>
    </w:lvl>
    <w:lvl w:ilvl="6" w:tplc="FFFFFFFF">
      <w:start w:val="1"/>
      <w:numFmt w:val="bullet"/>
      <w:lvlText w:val=""/>
      <w:lvlJc w:val="left"/>
      <w:pPr>
        <w:tabs>
          <w:tab w:val="num" w:pos="4670"/>
        </w:tabs>
        <w:ind w:left="4670" w:hanging="360"/>
      </w:pPr>
      <w:rPr>
        <w:rFonts w:ascii="Symbol" w:hAnsi="Symbol" w:cs="Times New Roman" w:hint="default"/>
      </w:rPr>
    </w:lvl>
    <w:lvl w:ilvl="7" w:tplc="FFFFFFFF">
      <w:start w:val="1"/>
      <w:numFmt w:val="bullet"/>
      <w:lvlText w:val="o"/>
      <w:lvlJc w:val="left"/>
      <w:pPr>
        <w:tabs>
          <w:tab w:val="num" w:pos="5390"/>
        </w:tabs>
        <w:ind w:left="5390" w:hanging="360"/>
      </w:pPr>
      <w:rPr>
        <w:rFonts w:ascii="Courier New" w:hAnsi="Courier New" w:cs="Courier New" w:hint="default"/>
      </w:rPr>
    </w:lvl>
    <w:lvl w:ilvl="8" w:tplc="FFFFFFFF">
      <w:start w:val="1"/>
      <w:numFmt w:val="bullet"/>
      <w:lvlText w:val=""/>
      <w:lvlJc w:val="left"/>
      <w:pPr>
        <w:tabs>
          <w:tab w:val="num" w:pos="6110"/>
        </w:tabs>
        <w:ind w:left="6110" w:hanging="360"/>
      </w:pPr>
      <w:rPr>
        <w:rFonts w:ascii="Wingdings" w:hAnsi="Wingdings" w:cs="Times New Roman" w:hint="default"/>
      </w:rPr>
    </w:lvl>
  </w:abstractNum>
  <w:abstractNum w:abstractNumId="34" w15:restartNumberingAfterBreak="0">
    <w:nsid w:val="345F5A10"/>
    <w:multiLevelType w:val="hybridMultilevel"/>
    <w:tmpl w:val="337C6E02"/>
    <w:lvl w:ilvl="0" w:tplc="B4084098">
      <w:start w:val="1"/>
      <w:numFmt w:val="bullet"/>
      <w:lvlText w:val="⃞"/>
      <w:lvlJc w:val="left"/>
      <w:pPr>
        <w:ind w:left="720" w:hanging="360"/>
      </w:pPr>
      <w:rPr>
        <w:rFonts w:ascii="Arial Unicode MS" w:eastAsia="Arial Unicode MS" w:hAnsi="Arial Unicode MS" w:hint="eastAsia"/>
        <w:sz w:val="24"/>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37BC59C7"/>
    <w:multiLevelType w:val="hybridMultilevel"/>
    <w:tmpl w:val="AEE07486"/>
    <w:lvl w:ilvl="0" w:tplc="802CB8AE">
      <w:start w:val="1"/>
      <w:numFmt w:val="bullet"/>
      <w:lvlText w:val=""/>
      <w:lvlJc w:val="left"/>
      <w:pPr>
        <w:ind w:left="720" w:hanging="360"/>
      </w:pPr>
      <w:rPr>
        <w:rFonts w:ascii="Symbol" w:hAnsi="Symbol" w:hint="default"/>
      </w:rPr>
    </w:lvl>
    <w:lvl w:ilvl="1" w:tplc="A026442E">
      <w:numFmt w:val="bullet"/>
      <w:lvlText w:val="-"/>
      <w:lvlJc w:val="left"/>
      <w:pPr>
        <w:ind w:left="1440" w:hanging="360"/>
      </w:pPr>
      <w:rPr>
        <w:rFonts w:ascii="Arial" w:eastAsia="Times New Roman"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3A657E2D"/>
    <w:multiLevelType w:val="hybridMultilevel"/>
    <w:tmpl w:val="CDF0F1F6"/>
    <w:name w:val="WW8Num42"/>
    <w:lvl w:ilvl="0" w:tplc="1480BFD0">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3E6F5ED6"/>
    <w:multiLevelType w:val="hybridMultilevel"/>
    <w:tmpl w:val="29C2676C"/>
    <w:lvl w:ilvl="0" w:tplc="0C20A0BC">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3E992B6E"/>
    <w:multiLevelType w:val="multilevel"/>
    <w:tmpl w:val="737CC77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9"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448A1583"/>
    <w:multiLevelType w:val="hybridMultilevel"/>
    <w:tmpl w:val="DDFE1714"/>
    <w:lvl w:ilvl="0" w:tplc="639E2088">
      <w:start w:val="2"/>
      <w:numFmt w:val="upperRoman"/>
      <w:lvlText w:val="%1."/>
      <w:lvlJc w:val="left"/>
      <w:pPr>
        <w:tabs>
          <w:tab w:val="num" w:pos="1440"/>
        </w:tabs>
        <w:ind w:left="1440" w:hanging="1080"/>
      </w:pPr>
      <w:rPr>
        <w:rFonts w:hint="default"/>
        <w:b/>
      </w:rPr>
    </w:lvl>
    <w:lvl w:ilvl="1" w:tplc="FD66BF4A">
      <w:start w:val="1"/>
      <w:numFmt w:val="upp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1" w15:restartNumberingAfterBreak="0">
    <w:nsid w:val="4AC709B4"/>
    <w:multiLevelType w:val="hybridMultilevel"/>
    <w:tmpl w:val="BF304496"/>
    <w:name w:val="WW8Num11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4BF9513B"/>
    <w:multiLevelType w:val="hybridMultilevel"/>
    <w:tmpl w:val="1044795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4E067A63"/>
    <w:multiLevelType w:val="hybridMultilevel"/>
    <w:tmpl w:val="EF786720"/>
    <w:lvl w:ilvl="0" w:tplc="F2FE9BDC">
      <w:start w:val="1"/>
      <w:numFmt w:val="bullet"/>
      <w:lvlText w:val=""/>
      <w:lvlJc w:val="left"/>
      <w:pPr>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44" w15:restartNumberingAfterBreak="0">
    <w:nsid w:val="501870B8"/>
    <w:multiLevelType w:val="hybridMultilevel"/>
    <w:tmpl w:val="44A6F138"/>
    <w:lvl w:ilvl="0" w:tplc="F2FE9BDC">
      <w:start w:val="1"/>
      <w:numFmt w:val="bullet"/>
      <w:lvlText w:val=""/>
      <w:lvlJc w:val="left"/>
      <w:pPr>
        <w:ind w:left="36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59DA56F4"/>
    <w:multiLevelType w:val="hybridMultilevel"/>
    <w:tmpl w:val="247AD1B8"/>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5ABA4CFA"/>
    <w:multiLevelType w:val="hybridMultilevel"/>
    <w:tmpl w:val="14649134"/>
    <w:lvl w:ilvl="0" w:tplc="6164959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5E8B51CA"/>
    <w:multiLevelType w:val="hybridMultilevel"/>
    <w:tmpl w:val="EBACCAF6"/>
    <w:lvl w:ilvl="0" w:tplc="802CB8AE">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66842502"/>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68166D8F"/>
    <w:multiLevelType w:val="hybridMultilevel"/>
    <w:tmpl w:val="963E6C9C"/>
    <w:lvl w:ilvl="0" w:tplc="FFFFFFFF">
      <w:start w:val="1"/>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50"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51" w15:restartNumberingAfterBreak="0">
    <w:nsid w:val="72C40CA6"/>
    <w:multiLevelType w:val="hybridMultilevel"/>
    <w:tmpl w:val="66FEBCEE"/>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52" w15:restartNumberingAfterBreak="0">
    <w:nsid w:val="75E94CA9"/>
    <w:multiLevelType w:val="multilevel"/>
    <w:tmpl w:val="62500C06"/>
    <w:lvl w:ilvl="0">
      <w:start w:val="3"/>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3" w15:restartNumberingAfterBreak="0">
    <w:nsid w:val="7C6E52FA"/>
    <w:multiLevelType w:val="hybridMultilevel"/>
    <w:tmpl w:val="14F458F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4" w15:restartNumberingAfterBreak="0">
    <w:nsid w:val="7DF16751"/>
    <w:multiLevelType w:val="multilevel"/>
    <w:tmpl w:val="8AD20806"/>
    <w:lvl w:ilvl="0">
      <w:start w:val="1"/>
      <w:numFmt w:val="decimal"/>
      <w:lvlText w:val="%1."/>
      <w:lvlJc w:val="left"/>
      <w:pPr>
        <w:ind w:left="480" w:hanging="480"/>
      </w:pPr>
      <w:rPr>
        <w:rFonts w:hint="default"/>
      </w:rPr>
    </w:lvl>
    <w:lvl w:ilvl="1">
      <w:start w:val="1"/>
      <w:numFmt w:val="decimal"/>
      <w:lvlText w:val="%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15"/>
  </w:num>
  <w:num w:numId="2">
    <w:abstractNumId w:val="23"/>
  </w:num>
  <w:num w:numId="3">
    <w:abstractNumId w:val="35"/>
  </w:num>
  <w:num w:numId="4">
    <w:abstractNumId w:val="50"/>
  </w:num>
  <w:num w:numId="5">
    <w:abstractNumId w:val="34"/>
  </w:num>
  <w:num w:numId="6">
    <w:abstractNumId w:val="49"/>
  </w:num>
  <w:num w:numId="7">
    <w:abstractNumId w:val="12"/>
  </w:num>
  <w:num w:numId="8">
    <w:abstractNumId w:val="53"/>
  </w:num>
  <w:num w:numId="9">
    <w:abstractNumId w:val="26"/>
  </w:num>
  <w:num w:numId="10">
    <w:abstractNumId w:val="37"/>
  </w:num>
  <w:num w:numId="11">
    <w:abstractNumId w:val="11"/>
  </w:num>
  <w:num w:numId="12">
    <w:abstractNumId w:val="19"/>
  </w:num>
  <w:num w:numId="13">
    <w:abstractNumId w:val="38"/>
  </w:num>
  <w:num w:numId="14">
    <w:abstractNumId w:val="39"/>
  </w:num>
  <w:num w:numId="15">
    <w:abstractNumId w:val="21"/>
  </w:num>
  <w:num w:numId="16">
    <w:abstractNumId w:val="42"/>
  </w:num>
  <w:num w:numId="17">
    <w:abstractNumId w:val="52"/>
  </w:num>
  <w:num w:numId="18">
    <w:abstractNumId w:val="48"/>
  </w:num>
  <w:num w:numId="19">
    <w:abstractNumId w:val="24"/>
  </w:num>
  <w:num w:numId="20">
    <w:abstractNumId w:val="14"/>
  </w:num>
  <w:num w:numId="21">
    <w:abstractNumId w:val="29"/>
  </w:num>
  <w:num w:numId="22">
    <w:abstractNumId w:val="31"/>
  </w:num>
  <w:num w:numId="23">
    <w:abstractNumId w:val="17"/>
  </w:num>
  <w:num w:numId="24">
    <w:abstractNumId w:val="47"/>
  </w:num>
  <w:num w:numId="25">
    <w:abstractNumId w:val="40"/>
  </w:num>
  <w:num w:numId="26">
    <w:abstractNumId w:val="20"/>
  </w:num>
  <w:num w:numId="27">
    <w:abstractNumId w:val="33"/>
  </w:num>
  <w:num w:numId="28">
    <w:abstractNumId w:val="6"/>
  </w:num>
  <w:num w:numId="29">
    <w:abstractNumId w:val="30"/>
  </w:num>
  <w:num w:numId="30">
    <w:abstractNumId w:val="28"/>
  </w:num>
  <w:num w:numId="31">
    <w:abstractNumId w:val="22"/>
  </w:num>
  <w:num w:numId="32">
    <w:abstractNumId w:val="32"/>
  </w:num>
  <w:num w:numId="33">
    <w:abstractNumId w:val="43"/>
  </w:num>
  <w:num w:numId="34">
    <w:abstractNumId w:val="46"/>
  </w:num>
  <w:num w:numId="35">
    <w:abstractNumId w:val="16"/>
  </w:num>
  <w:num w:numId="36">
    <w:abstractNumId w:val="25"/>
  </w:num>
  <w:num w:numId="37">
    <w:abstractNumId w:val="18"/>
  </w:num>
  <w:num w:numId="38">
    <w:abstractNumId w:val="44"/>
  </w:num>
  <w:num w:numId="39">
    <w:abstractNumId w:val="10"/>
  </w:num>
  <w:num w:numId="40">
    <w:abstractNumId w:val="0"/>
  </w:num>
  <w:num w:numId="41">
    <w:abstractNumId w:val="13"/>
  </w:num>
  <w:num w:numId="42">
    <w:abstractNumId w:val="54"/>
  </w:num>
  <w:num w:numId="43">
    <w:abstractNumId w:val="27"/>
  </w:num>
  <w:num w:numId="44">
    <w:abstractNumId w:val="45"/>
  </w:num>
  <w:num w:numId="45">
    <w:abstractNumId w:val="51"/>
  </w:num>
  <w:num w:numId="46">
    <w:abstractNumId w:val="9"/>
  </w:num>
  <w:numIdMacAtCleanup w:val="4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ana Nahtigal">
    <w15:presenceInfo w15:providerId="AD" w15:userId="S-1-5-21-3276175991-2128578656-3475652450-15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7"/>
  <w:proofState w:spelling="clean" w:grammar="clean"/>
  <w:trackRevisions/>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0A1"/>
    <w:rsid w:val="00000A76"/>
    <w:rsid w:val="00001A3E"/>
    <w:rsid w:val="00001FB6"/>
    <w:rsid w:val="000025F2"/>
    <w:rsid w:val="00002BAA"/>
    <w:rsid w:val="00002EFB"/>
    <w:rsid w:val="00003E01"/>
    <w:rsid w:val="0000409D"/>
    <w:rsid w:val="00004294"/>
    <w:rsid w:val="00004387"/>
    <w:rsid w:val="00004FD3"/>
    <w:rsid w:val="00005DED"/>
    <w:rsid w:val="00006D06"/>
    <w:rsid w:val="00007190"/>
    <w:rsid w:val="00007C20"/>
    <w:rsid w:val="000105DF"/>
    <w:rsid w:val="00010DAD"/>
    <w:rsid w:val="0001153E"/>
    <w:rsid w:val="00011E98"/>
    <w:rsid w:val="000129E9"/>
    <w:rsid w:val="000131F5"/>
    <w:rsid w:val="00014249"/>
    <w:rsid w:val="000145A5"/>
    <w:rsid w:val="000154B1"/>
    <w:rsid w:val="000165B3"/>
    <w:rsid w:val="0001712F"/>
    <w:rsid w:val="00017595"/>
    <w:rsid w:val="0002142C"/>
    <w:rsid w:val="000216FB"/>
    <w:rsid w:val="000224E7"/>
    <w:rsid w:val="0002269B"/>
    <w:rsid w:val="0002284B"/>
    <w:rsid w:val="00023758"/>
    <w:rsid w:val="00025F23"/>
    <w:rsid w:val="0002654B"/>
    <w:rsid w:val="00027A1D"/>
    <w:rsid w:val="00030866"/>
    <w:rsid w:val="0003242B"/>
    <w:rsid w:val="00032DDB"/>
    <w:rsid w:val="000339B9"/>
    <w:rsid w:val="000349DD"/>
    <w:rsid w:val="000352A1"/>
    <w:rsid w:val="00037259"/>
    <w:rsid w:val="0003739B"/>
    <w:rsid w:val="000377D1"/>
    <w:rsid w:val="00037AB0"/>
    <w:rsid w:val="00037EDC"/>
    <w:rsid w:val="00040F61"/>
    <w:rsid w:val="00042051"/>
    <w:rsid w:val="00042354"/>
    <w:rsid w:val="00043940"/>
    <w:rsid w:val="00044523"/>
    <w:rsid w:val="000457D6"/>
    <w:rsid w:val="0004599E"/>
    <w:rsid w:val="00045E2C"/>
    <w:rsid w:val="00046126"/>
    <w:rsid w:val="000478FE"/>
    <w:rsid w:val="00050715"/>
    <w:rsid w:val="0005108A"/>
    <w:rsid w:val="000514D8"/>
    <w:rsid w:val="00051E9C"/>
    <w:rsid w:val="00052092"/>
    <w:rsid w:val="00052145"/>
    <w:rsid w:val="000521F5"/>
    <w:rsid w:val="0005276B"/>
    <w:rsid w:val="00052CD8"/>
    <w:rsid w:val="00053AC1"/>
    <w:rsid w:val="00054A38"/>
    <w:rsid w:val="00054D28"/>
    <w:rsid w:val="00055B38"/>
    <w:rsid w:val="00056374"/>
    <w:rsid w:val="00056CCD"/>
    <w:rsid w:val="00056E07"/>
    <w:rsid w:val="0005783B"/>
    <w:rsid w:val="0005794B"/>
    <w:rsid w:val="000611F7"/>
    <w:rsid w:val="00061399"/>
    <w:rsid w:val="000614DC"/>
    <w:rsid w:val="00061DD2"/>
    <w:rsid w:val="0006224C"/>
    <w:rsid w:val="000627F5"/>
    <w:rsid w:val="00063115"/>
    <w:rsid w:val="000639B9"/>
    <w:rsid w:val="00064525"/>
    <w:rsid w:val="0006460E"/>
    <w:rsid w:val="00065A16"/>
    <w:rsid w:val="00065E5B"/>
    <w:rsid w:val="00066CBF"/>
    <w:rsid w:val="00067163"/>
    <w:rsid w:val="00067C41"/>
    <w:rsid w:val="00070ACA"/>
    <w:rsid w:val="000718B1"/>
    <w:rsid w:val="000718C7"/>
    <w:rsid w:val="00071F91"/>
    <w:rsid w:val="00072712"/>
    <w:rsid w:val="00072EB8"/>
    <w:rsid w:val="0007392D"/>
    <w:rsid w:val="00074B25"/>
    <w:rsid w:val="00075A5E"/>
    <w:rsid w:val="00076A57"/>
    <w:rsid w:val="00076A62"/>
    <w:rsid w:val="00077C17"/>
    <w:rsid w:val="0008135B"/>
    <w:rsid w:val="0008150C"/>
    <w:rsid w:val="00081CAC"/>
    <w:rsid w:val="000822AE"/>
    <w:rsid w:val="00082460"/>
    <w:rsid w:val="00082786"/>
    <w:rsid w:val="00082C37"/>
    <w:rsid w:val="00083BE8"/>
    <w:rsid w:val="00083FD8"/>
    <w:rsid w:val="00084431"/>
    <w:rsid w:val="0008533C"/>
    <w:rsid w:val="00085633"/>
    <w:rsid w:val="000859B8"/>
    <w:rsid w:val="00086947"/>
    <w:rsid w:val="00087D1D"/>
    <w:rsid w:val="00090777"/>
    <w:rsid w:val="00091206"/>
    <w:rsid w:val="00091F0E"/>
    <w:rsid w:val="00092EA6"/>
    <w:rsid w:val="0009313B"/>
    <w:rsid w:val="00094E7D"/>
    <w:rsid w:val="00095340"/>
    <w:rsid w:val="000974DA"/>
    <w:rsid w:val="00097A0B"/>
    <w:rsid w:val="000A076D"/>
    <w:rsid w:val="000A1E9E"/>
    <w:rsid w:val="000A201C"/>
    <w:rsid w:val="000A3EF5"/>
    <w:rsid w:val="000A4281"/>
    <w:rsid w:val="000A511B"/>
    <w:rsid w:val="000A5614"/>
    <w:rsid w:val="000A62C5"/>
    <w:rsid w:val="000A6E22"/>
    <w:rsid w:val="000A77E6"/>
    <w:rsid w:val="000A790A"/>
    <w:rsid w:val="000A7B70"/>
    <w:rsid w:val="000A7CA1"/>
    <w:rsid w:val="000B0B4C"/>
    <w:rsid w:val="000B0DB6"/>
    <w:rsid w:val="000B123F"/>
    <w:rsid w:val="000B124C"/>
    <w:rsid w:val="000B1581"/>
    <w:rsid w:val="000B1A56"/>
    <w:rsid w:val="000B2B5E"/>
    <w:rsid w:val="000B59CE"/>
    <w:rsid w:val="000B5C6E"/>
    <w:rsid w:val="000B6BB1"/>
    <w:rsid w:val="000B712D"/>
    <w:rsid w:val="000B7ED8"/>
    <w:rsid w:val="000C0EBE"/>
    <w:rsid w:val="000C0FD2"/>
    <w:rsid w:val="000C13D0"/>
    <w:rsid w:val="000C1F50"/>
    <w:rsid w:val="000C2ED9"/>
    <w:rsid w:val="000C3BB9"/>
    <w:rsid w:val="000C3C65"/>
    <w:rsid w:val="000C3CC6"/>
    <w:rsid w:val="000C4236"/>
    <w:rsid w:val="000C4374"/>
    <w:rsid w:val="000C4A9E"/>
    <w:rsid w:val="000C4B27"/>
    <w:rsid w:val="000C51A7"/>
    <w:rsid w:val="000C66AC"/>
    <w:rsid w:val="000C723E"/>
    <w:rsid w:val="000C7ABE"/>
    <w:rsid w:val="000D024C"/>
    <w:rsid w:val="000D0D1F"/>
    <w:rsid w:val="000D1988"/>
    <w:rsid w:val="000D2299"/>
    <w:rsid w:val="000D52AC"/>
    <w:rsid w:val="000D5520"/>
    <w:rsid w:val="000D55CA"/>
    <w:rsid w:val="000D5B40"/>
    <w:rsid w:val="000D5DF5"/>
    <w:rsid w:val="000D7C76"/>
    <w:rsid w:val="000D7E09"/>
    <w:rsid w:val="000E0371"/>
    <w:rsid w:val="000E1066"/>
    <w:rsid w:val="000E1C4B"/>
    <w:rsid w:val="000E2191"/>
    <w:rsid w:val="000E2A4F"/>
    <w:rsid w:val="000E2CE9"/>
    <w:rsid w:val="000E30C0"/>
    <w:rsid w:val="000E39CE"/>
    <w:rsid w:val="000E40E8"/>
    <w:rsid w:val="000E4141"/>
    <w:rsid w:val="000E4361"/>
    <w:rsid w:val="000E4A63"/>
    <w:rsid w:val="000E4EDD"/>
    <w:rsid w:val="000E553E"/>
    <w:rsid w:val="000E6558"/>
    <w:rsid w:val="000E6EE3"/>
    <w:rsid w:val="000E72AB"/>
    <w:rsid w:val="000E7388"/>
    <w:rsid w:val="000E7721"/>
    <w:rsid w:val="000F0259"/>
    <w:rsid w:val="000F02A7"/>
    <w:rsid w:val="000F0438"/>
    <w:rsid w:val="000F06BF"/>
    <w:rsid w:val="000F0D50"/>
    <w:rsid w:val="000F0D5A"/>
    <w:rsid w:val="000F0FF6"/>
    <w:rsid w:val="000F16C8"/>
    <w:rsid w:val="000F23F7"/>
    <w:rsid w:val="000F3CA0"/>
    <w:rsid w:val="000F4148"/>
    <w:rsid w:val="000F522B"/>
    <w:rsid w:val="000F52D1"/>
    <w:rsid w:val="000F5AE8"/>
    <w:rsid w:val="000F5BF6"/>
    <w:rsid w:val="000F5EC6"/>
    <w:rsid w:val="000F6570"/>
    <w:rsid w:val="000F687B"/>
    <w:rsid w:val="000F6BD3"/>
    <w:rsid w:val="000F779A"/>
    <w:rsid w:val="001002BA"/>
    <w:rsid w:val="00100D6D"/>
    <w:rsid w:val="00101BBD"/>
    <w:rsid w:val="00102BE1"/>
    <w:rsid w:val="00102C5F"/>
    <w:rsid w:val="00102E3A"/>
    <w:rsid w:val="0010307D"/>
    <w:rsid w:val="0010312E"/>
    <w:rsid w:val="00103F6A"/>
    <w:rsid w:val="0010469D"/>
    <w:rsid w:val="00104E2A"/>
    <w:rsid w:val="001056A8"/>
    <w:rsid w:val="001060E9"/>
    <w:rsid w:val="0010616B"/>
    <w:rsid w:val="0010683B"/>
    <w:rsid w:val="00106D61"/>
    <w:rsid w:val="00106FB8"/>
    <w:rsid w:val="001103AA"/>
    <w:rsid w:val="00110BE2"/>
    <w:rsid w:val="0011169A"/>
    <w:rsid w:val="00111C44"/>
    <w:rsid w:val="00111DEB"/>
    <w:rsid w:val="00112CD5"/>
    <w:rsid w:val="0011388A"/>
    <w:rsid w:val="00113F65"/>
    <w:rsid w:val="00113FA5"/>
    <w:rsid w:val="00114333"/>
    <w:rsid w:val="0011453B"/>
    <w:rsid w:val="001147C1"/>
    <w:rsid w:val="0011510C"/>
    <w:rsid w:val="00115167"/>
    <w:rsid w:val="00115472"/>
    <w:rsid w:val="00115CF1"/>
    <w:rsid w:val="00116520"/>
    <w:rsid w:val="001177B2"/>
    <w:rsid w:val="00122595"/>
    <w:rsid w:val="00122CD3"/>
    <w:rsid w:val="00122FA0"/>
    <w:rsid w:val="00123A3A"/>
    <w:rsid w:val="00123B12"/>
    <w:rsid w:val="00123CE3"/>
    <w:rsid w:val="00125955"/>
    <w:rsid w:val="001260E4"/>
    <w:rsid w:val="001262C3"/>
    <w:rsid w:val="0012665E"/>
    <w:rsid w:val="00127B6B"/>
    <w:rsid w:val="00127B82"/>
    <w:rsid w:val="00130A26"/>
    <w:rsid w:val="00131522"/>
    <w:rsid w:val="00131545"/>
    <w:rsid w:val="00132761"/>
    <w:rsid w:val="00135157"/>
    <w:rsid w:val="001367A7"/>
    <w:rsid w:val="00136DA0"/>
    <w:rsid w:val="0013720E"/>
    <w:rsid w:val="001372AD"/>
    <w:rsid w:val="00137BF1"/>
    <w:rsid w:val="00141D57"/>
    <w:rsid w:val="00142DF4"/>
    <w:rsid w:val="001431FA"/>
    <w:rsid w:val="001432CF"/>
    <w:rsid w:val="001435EB"/>
    <w:rsid w:val="00143764"/>
    <w:rsid w:val="00143A31"/>
    <w:rsid w:val="00143AEF"/>
    <w:rsid w:val="0014456D"/>
    <w:rsid w:val="00145AB9"/>
    <w:rsid w:val="00146889"/>
    <w:rsid w:val="001469AF"/>
    <w:rsid w:val="00146B00"/>
    <w:rsid w:val="00146BBB"/>
    <w:rsid w:val="00146E76"/>
    <w:rsid w:val="00147C1E"/>
    <w:rsid w:val="00150489"/>
    <w:rsid w:val="0015078D"/>
    <w:rsid w:val="00151673"/>
    <w:rsid w:val="0015213D"/>
    <w:rsid w:val="00152154"/>
    <w:rsid w:val="00152346"/>
    <w:rsid w:val="00152643"/>
    <w:rsid w:val="00152E99"/>
    <w:rsid w:val="00154049"/>
    <w:rsid w:val="001551CB"/>
    <w:rsid w:val="001559A4"/>
    <w:rsid w:val="00156AC3"/>
    <w:rsid w:val="00156E91"/>
    <w:rsid w:val="00157002"/>
    <w:rsid w:val="0015756F"/>
    <w:rsid w:val="0015778A"/>
    <w:rsid w:val="0015785A"/>
    <w:rsid w:val="00157FD8"/>
    <w:rsid w:val="0016041E"/>
    <w:rsid w:val="00160530"/>
    <w:rsid w:val="00160987"/>
    <w:rsid w:val="001609DB"/>
    <w:rsid w:val="0016154A"/>
    <w:rsid w:val="001623A1"/>
    <w:rsid w:val="00162CAC"/>
    <w:rsid w:val="00163534"/>
    <w:rsid w:val="00164099"/>
    <w:rsid w:val="00164EFE"/>
    <w:rsid w:val="00165361"/>
    <w:rsid w:val="00165BD5"/>
    <w:rsid w:val="00165C5E"/>
    <w:rsid w:val="00166E7E"/>
    <w:rsid w:val="0017110F"/>
    <w:rsid w:val="001711EA"/>
    <w:rsid w:val="0017124B"/>
    <w:rsid w:val="00171998"/>
    <w:rsid w:val="0017221E"/>
    <w:rsid w:val="0017227E"/>
    <w:rsid w:val="00172D28"/>
    <w:rsid w:val="00172D51"/>
    <w:rsid w:val="00173909"/>
    <w:rsid w:val="00174499"/>
    <w:rsid w:val="00175395"/>
    <w:rsid w:val="001766F8"/>
    <w:rsid w:val="00176BCE"/>
    <w:rsid w:val="00176E8D"/>
    <w:rsid w:val="00177340"/>
    <w:rsid w:val="001775D4"/>
    <w:rsid w:val="00177FF0"/>
    <w:rsid w:val="00180C5C"/>
    <w:rsid w:val="00182268"/>
    <w:rsid w:val="00182663"/>
    <w:rsid w:val="00182975"/>
    <w:rsid w:val="00183392"/>
    <w:rsid w:val="001833B6"/>
    <w:rsid w:val="00184183"/>
    <w:rsid w:val="00185105"/>
    <w:rsid w:val="00185BEA"/>
    <w:rsid w:val="00185F8E"/>
    <w:rsid w:val="001863A5"/>
    <w:rsid w:val="001872DC"/>
    <w:rsid w:val="00191571"/>
    <w:rsid w:val="00191A01"/>
    <w:rsid w:val="00191D71"/>
    <w:rsid w:val="00191DBE"/>
    <w:rsid w:val="001933ED"/>
    <w:rsid w:val="001934C5"/>
    <w:rsid w:val="00193548"/>
    <w:rsid w:val="00193A1E"/>
    <w:rsid w:val="00193DCE"/>
    <w:rsid w:val="00193F40"/>
    <w:rsid w:val="00193FFB"/>
    <w:rsid w:val="00194133"/>
    <w:rsid w:val="0019466F"/>
    <w:rsid w:val="00194F64"/>
    <w:rsid w:val="00196AB6"/>
    <w:rsid w:val="00196FBB"/>
    <w:rsid w:val="00197D1A"/>
    <w:rsid w:val="00197DF7"/>
    <w:rsid w:val="001A0701"/>
    <w:rsid w:val="001A1BF9"/>
    <w:rsid w:val="001A2EB4"/>
    <w:rsid w:val="001A3967"/>
    <w:rsid w:val="001A4258"/>
    <w:rsid w:val="001A4B04"/>
    <w:rsid w:val="001A58AB"/>
    <w:rsid w:val="001A5C69"/>
    <w:rsid w:val="001A722E"/>
    <w:rsid w:val="001A7558"/>
    <w:rsid w:val="001B0125"/>
    <w:rsid w:val="001B0207"/>
    <w:rsid w:val="001B10C8"/>
    <w:rsid w:val="001B13F2"/>
    <w:rsid w:val="001B1F0E"/>
    <w:rsid w:val="001B2785"/>
    <w:rsid w:val="001B2D3E"/>
    <w:rsid w:val="001B379B"/>
    <w:rsid w:val="001B3B0F"/>
    <w:rsid w:val="001B420D"/>
    <w:rsid w:val="001B5C83"/>
    <w:rsid w:val="001B5FDE"/>
    <w:rsid w:val="001B660E"/>
    <w:rsid w:val="001B7961"/>
    <w:rsid w:val="001B7E06"/>
    <w:rsid w:val="001C0505"/>
    <w:rsid w:val="001C178B"/>
    <w:rsid w:val="001C24AB"/>
    <w:rsid w:val="001C2CC6"/>
    <w:rsid w:val="001C36E4"/>
    <w:rsid w:val="001C58E1"/>
    <w:rsid w:val="001C6509"/>
    <w:rsid w:val="001C7160"/>
    <w:rsid w:val="001C7C6B"/>
    <w:rsid w:val="001D0107"/>
    <w:rsid w:val="001D17C9"/>
    <w:rsid w:val="001D205E"/>
    <w:rsid w:val="001D288E"/>
    <w:rsid w:val="001D3915"/>
    <w:rsid w:val="001D3C5E"/>
    <w:rsid w:val="001D4065"/>
    <w:rsid w:val="001D4B89"/>
    <w:rsid w:val="001D4BF8"/>
    <w:rsid w:val="001D567C"/>
    <w:rsid w:val="001D5712"/>
    <w:rsid w:val="001D5D2A"/>
    <w:rsid w:val="001D675E"/>
    <w:rsid w:val="001D67EB"/>
    <w:rsid w:val="001E0012"/>
    <w:rsid w:val="001E003B"/>
    <w:rsid w:val="001E02D1"/>
    <w:rsid w:val="001E12FA"/>
    <w:rsid w:val="001E163B"/>
    <w:rsid w:val="001E2AB3"/>
    <w:rsid w:val="001E2B42"/>
    <w:rsid w:val="001E2CB6"/>
    <w:rsid w:val="001E2E49"/>
    <w:rsid w:val="001E3D58"/>
    <w:rsid w:val="001E3FE6"/>
    <w:rsid w:val="001E44C5"/>
    <w:rsid w:val="001E5931"/>
    <w:rsid w:val="001E6327"/>
    <w:rsid w:val="001E69D6"/>
    <w:rsid w:val="001E7641"/>
    <w:rsid w:val="001E7A3F"/>
    <w:rsid w:val="001F0720"/>
    <w:rsid w:val="001F1157"/>
    <w:rsid w:val="001F12AA"/>
    <w:rsid w:val="001F13AD"/>
    <w:rsid w:val="001F1589"/>
    <w:rsid w:val="001F1DD9"/>
    <w:rsid w:val="001F3845"/>
    <w:rsid w:val="001F3ADB"/>
    <w:rsid w:val="001F6CEA"/>
    <w:rsid w:val="001F6EA2"/>
    <w:rsid w:val="001F7D65"/>
    <w:rsid w:val="001F7EAF"/>
    <w:rsid w:val="0020043F"/>
    <w:rsid w:val="00200A24"/>
    <w:rsid w:val="00200B2E"/>
    <w:rsid w:val="0020103A"/>
    <w:rsid w:val="002019A9"/>
    <w:rsid w:val="00201C6F"/>
    <w:rsid w:val="00202E82"/>
    <w:rsid w:val="00203567"/>
    <w:rsid w:val="00203863"/>
    <w:rsid w:val="00203B91"/>
    <w:rsid w:val="00203C40"/>
    <w:rsid w:val="00204750"/>
    <w:rsid w:val="002048E6"/>
    <w:rsid w:val="0020520B"/>
    <w:rsid w:val="00206071"/>
    <w:rsid w:val="00206796"/>
    <w:rsid w:val="002069C6"/>
    <w:rsid w:val="00206A96"/>
    <w:rsid w:val="00206E8D"/>
    <w:rsid w:val="00207B9C"/>
    <w:rsid w:val="00210686"/>
    <w:rsid w:val="00210757"/>
    <w:rsid w:val="00211345"/>
    <w:rsid w:val="00211751"/>
    <w:rsid w:val="00211CA1"/>
    <w:rsid w:val="00213A48"/>
    <w:rsid w:val="00213E93"/>
    <w:rsid w:val="002145A0"/>
    <w:rsid w:val="00214B08"/>
    <w:rsid w:val="002156EE"/>
    <w:rsid w:val="002156F1"/>
    <w:rsid w:val="0021668E"/>
    <w:rsid w:val="00216FD3"/>
    <w:rsid w:val="002205A9"/>
    <w:rsid w:val="0022078B"/>
    <w:rsid w:val="00220AA8"/>
    <w:rsid w:val="002218F5"/>
    <w:rsid w:val="00223473"/>
    <w:rsid w:val="00224252"/>
    <w:rsid w:val="002249BC"/>
    <w:rsid w:val="00224CD9"/>
    <w:rsid w:val="00224E7E"/>
    <w:rsid w:val="00227A0B"/>
    <w:rsid w:val="00230C90"/>
    <w:rsid w:val="00230D93"/>
    <w:rsid w:val="002312B9"/>
    <w:rsid w:val="00232BD4"/>
    <w:rsid w:val="00233723"/>
    <w:rsid w:val="00233963"/>
    <w:rsid w:val="00233C56"/>
    <w:rsid w:val="00236770"/>
    <w:rsid w:val="00236E38"/>
    <w:rsid w:val="00237162"/>
    <w:rsid w:val="002376F1"/>
    <w:rsid w:val="00237730"/>
    <w:rsid w:val="0023782F"/>
    <w:rsid w:val="00237975"/>
    <w:rsid w:val="002405D2"/>
    <w:rsid w:val="00240925"/>
    <w:rsid w:val="00241082"/>
    <w:rsid w:val="0024125C"/>
    <w:rsid w:val="00241846"/>
    <w:rsid w:val="00241EA6"/>
    <w:rsid w:val="00242264"/>
    <w:rsid w:val="00244456"/>
    <w:rsid w:val="002446C4"/>
    <w:rsid w:val="002458D7"/>
    <w:rsid w:val="00245AA7"/>
    <w:rsid w:val="00245B59"/>
    <w:rsid w:val="00245CB8"/>
    <w:rsid w:val="002463BF"/>
    <w:rsid w:val="002465E8"/>
    <w:rsid w:val="0024670B"/>
    <w:rsid w:val="002470E1"/>
    <w:rsid w:val="00247759"/>
    <w:rsid w:val="00247E58"/>
    <w:rsid w:val="0025013C"/>
    <w:rsid w:val="00250249"/>
    <w:rsid w:val="002505DE"/>
    <w:rsid w:val="00251386"/>
    <w:rsid w:val="00251BD1"/>
    <w:rsid w:val="00252839"/>
    <w:rsid w:val="002532B0"/>
    <w:rsid w:val="00253AD0"/>
    <w:rsid w:val="00253C1A"/>
    <w:rsid w:val="00253C31"/>
    <w:rsid w:val="00253DF8"/>
    <w:rsid w:val="00255586"/>
    <w:rsid w:val="002556C5"/>
    <w:rsid w:val="002563B4"/>
    <w:rsid w:val="002563BC"/>
    <w:rsid w:val="002602EA"/>
    <w:rsid w:val="002607F6"/>
    <w:rsid w:val="00260B21"/>
    <w:rsid w:val="00260E4B"/>
    <w:rsid w:val="00261B16"/>
    <w:rsid w:val="00261BAE"/>
    <w:rsid w:val="00262F5E"/>
    <w:rsid w:val="00264130"/>
    <w:rsid w:val="002649DA"/>
    <w:rsid w:val="002657B7"/>
    <w:rsid w:val="00266214"/>
    <w:rsid w:val="00266EAA"/>
    <w:rsid w:val="00267A10"/>
    <w:rsid w:val="00267F19"/>
    <w:rsid w:val="00270093"/>
    <w:rsid w:val="0027040F"/>
    <w:rsid w:val="0027124E"/>
    <w:rsid w:val="002712C2"/>
    <w:rsid w:val="00275626"/>
    <w:rsid w:val="002767F1"/>
    <w:rsid w:val="002768C9"/>
    <w:rsid w:val="0027692E"/>
    <w:rsid w:val="002770AD"/>
    <w:rsid w:val="002802A5"/>
    <w:rsid w:val="002813CB"/>
    <w:rsid w:val="00281870"/>
    <w:rsid w:val="0028217E"/>
    <w:rsid w:val="00282773"/>
    <w:rsid w:val="002827FE"/>
    <w:rsid w:val="00282E6D"/>
    <w:rsid w:val="00283191"/>
    <w:rsid w:val="0028392D"/>
    <w:rsid w:val="00283A7D"/>
    <w:rsid w:val="00283C70"/>
    <w:rsid w:val="002845B5"/>
    <w:rsid w:val="0028487A"/>
    <w:rsid w:val="00284D2B"/>
    <w:rsid w:val="002854BE"/>
    <w:rsid w:val="00286C9E"/>
    <w:rsid w:val="0028738E"/>
    <w:rsid w:val="0029076C"/>
    <w:rsid w:val="00291BCA"/>
    <w:rsid w:val="00291E18"/>
    <w:rsid w:val="00291E2C"/>
    <w:rsid w:val="002935C7"/>
    <w:rsid w:val="0029407B"/>
    <w:rsid w:val="00295037"/>
    <w:rsid w:val="00295D3C"/>
    <w:rsid w:val="002960CA"/>
    <w:rsid w:val="0029692E"/>
    <w:rsid w:val="00296B3C"/>
    <w:rsid w:val="00296D77"/>
    <w:rsid w:val="002974FF"/>
    <w:rsid w:val="00297815"/>
    <w:rsid w:val="002978E3"/>
    <w:rsid w:val="002A0BD6"/>
    <w:rsid w:val="002A0CD5"/>
    <w:rsid w:val="002A0E37"/>
    <w:rsid w:val="002A2762"/>
    <w:rsid w:val="002A2825"/>
    <w:rsid w:val="002A295F"/>
    <w:rsid w:val="002A3077"/>
    <w:rsid w:val="002A40D3"/>
    <w:rsid w:val="002A4DF3"/>
    <w:rsid w:val="002A589E"/>
    <w:rsid w:val="002A68A0"/>
    <w:rsid w:val="002A6D78"/>
    <w:rsid w:val="002A7A07"/>
    <w:rsid w:val="002B0A14"/>
    <w:rsid w:val="002B0AA0"/>
    <w:rsid w:val="002B0B8A"/>
    <w:rsid w:val="002B1A86"/>
    <w:rsid w:val="002B1C5B"/>
    <w:rsid w:val="002B1EFE"/>
    <w:rsid w:val="002B1FCE"/>
    <w:rsid w:val="002B212F"/>
    <w:rsid w:val="002B2B25"/>
    <w:rsid w:val="002B2B95"/>
    <w:rsid w:val="002B3292"/>
    <w:rsid w:val="002B3383"/>
    <w:rsid w:val="002B3693"/>
    <w:rsid w:val="002B407F"/>
    <w:rsid w:val="002B4554"/>
    <w:rsid w:val="002B4C55"/>
    <w:rsid w:val="002B4CB2"/>
    <w:rsid w:val="002B60C8"/>
    <w:rsid w:val="002B61EA"/>
    <w:rsid w:val="002B688D"/>
    <w:rsid w:val="002B7648"/>
    <w:rsid w:val="002C08B5"/>
    <w:rsid w:val="002C093A"/>
    <w:rsid w:val="002C13CE"/>
    <w:rsid w:val="002C21F5"/>
    <w:rsid w:val="002C38C0"/>
    <w:rsid w:val="002C484E"/>
    <w:rsid w:val="002C4E05"/>
    <w:rsid w:val="002C5F4F"/>
    <w:rsid w:val="002C5F95"/>
    <w:rsid w:val="002C6872"/>
    <w:rsid w:val="002C6FEF"/>
    <w:rsid w:val="002C716B"/>
    <w:rsid w:val="002C78AF"/>
    <w:rsid w:val="002C79EF"/>
    <w:rsid w:val="002D03F0"/>
    <w:rsid w:val="002D1B94"/>
    <w:rsid w:val="002D2681"/>
    <w:rsid w:val="002D405C"/>
    <w:rsid w:val="002D47BB"/>
    <w:rsid w:val="002D507B"/>
    <w:rsid w:val="002D5487"/>
    <w:rsid w:val="002D5C5A"/>
    <w:rsid w:val="002D5D6D"/>
    <w:rsid w:val="002D69BC"/>
    <w:rsid w:val="002D7460"/>
    <w:rsid w:val="002D7FA2"/>
    <w:rsid w:val="002E0785"/>
    <w:rsid w:val="002E07C4"/>
    <w:rsid w:val="002E0908"/>
    <w:rsid w:val="002E132A"/>
    <w:rsid w:val="002E2CB7"/>
    <w:rsid w:val="002E2E0A"/>
    <w:rsid w:val="002E2E75"/>
    <w:rsid w:val="002E38AB"/>
    <w:rsid w:val="002E45B3"/>
    <w:rsid w:val="002E5268"/>
    <w:rsid w:val="002E69DE"/>
    <w:rsid w:val="002E6B4A"/>
    <w:rsid w:val="002E6DA4"/>
    <w:rsid w:val="002E72B7"/>
    <w:rsid w:val="002E757A"/>
    <w:rsid w:val="002F248B"/>
    <w:rsid w:val="002F2785"/>
    <w:rsid w:val="002F2A46"/>
    <w:rsid w:val="002F3875"/>
    <w:rsid w:val="002F39BF"/>
    <w:rsid w:val="002F45A6"/>
    <w:rsid w:val="002F4980"/>
    <w:rsid w:val="002F509F"/>
    <w:rsid w:val="002F5C09"/>
    <w:rsid w:val="002F5C6C"/>
    <w:rsid w:val="002F6350"/>
    <w:rsid w:val="002F6E5F"/>
    <w:rsid w:val="002F7195"/>
    <w:rsid w:val="002F78A5"/>
    <w:rsid w:val="00300984"/>
    <w:rsid w:val="003012CF"/>
    <w:rsid w:val="003017C5"/>
    <w:rsid w:val="00301B64"/>
    <w:rsid w:val="00302094"/>
    <w:rsid w:val="003023BE"/>
    <w:rsid w:val="00302CAD"/>
    <w:rsid w:val="00303930"/>
    <w:rsid w:val="003042D4"/>
    <w:rsid w:val="003046DC"/>
    <w:rsid w:val="00304ABD"/>
    <w:rsid w:val="003066F1"/>
    <w:rsid w:val="003079AB"/>
    <w:rsid w:val="00307B78"/>
    <w:rsid w:val="003104DC"/>
    <w:rsid w:val="003109E4"/>
    <w:rsid w:val="00311AF6"/>
    <w:rsid w:val="00312079"/>
    <w:rsid w:val="00312FFE"/>
    <w:rsid w:val="003130ED"/>
    <w:rsid w:val="00313EDA"/>
    <w:rsid w:val="003154A2"/>
    <w:rsid w:val="00315743"/>
    <w:rsid w:val="00316474"/>
    <w:rsid w:val="00316787"/>
    <w:rsid w:val="0031772A"/>
    <w:rsid w:val="00317F3E"/>
    <w:rsid w:val="0032091F"/>
    <w:rsid w:val="00320A1B"/>
    <w:rsid w:val="00320E86"/>
    <w:rsid w:val="003214AE"/>
    <w:rsid w:val="0032256F"/>
    <w:rsid w:val="0032280E"/>
    <w:rsid w:val="00322BBD"/>
    <w:rsid w:val="0032377C"/>
    <w:rsid w:val="0032404C"/>
    <w:rsid w:val="00324A99"/>
    <w:rsid w:val="00324BDA"/>
    <w:rsid w:val="00325128"/>
    <w:rsid w:val="00325548"/>
    <w:rsid w:val="00325ED9"/>
    <w:rsid w:val="00326382"/>
    <w:rsid w:val="003275C6"/>
    <w:rsid w:val="00327FC7"/>
    <w:rsid w:val="003310C9"/>
    <w:rsid w:val="00331106"/>
    <w:rsid w:val="0033141A"/>
    <w:rsid w:val="00331DF6"/>
    <w:rsid w:val="0033243A"/>
    <w:rsid w:val="003341FB"/>
    <w:rsid w:val="00335949"/>
    <w:rsid w:val="003369BA"/>
    <w:rsid w:val="00336E98"/>
    <w:rsid w:val="00337464"/>
    <w:rsid w:val="0034044D"/>
    <w:rsid w:val="00340787"/>
    <w:rsid w:val="00342141"/>
    <w:rsid w:val="003429BB"/>
    <w:rsid w:val="00343B42"/>
    <w:rsid w:val="00343DCF"/>
    <w:rsid w:val="003447D8"/>
    <w:rsid w:val="00344CE0"/>
    <w:rsid w:val="0034521A"/>
    <w:rsid w:val="00345843"/>
    <w:rsid w:val="003461DD"/>
    <w:rsid w:val="003470A3"/>
    <w:rsid w:val="003478BC"/>
    <w:rsid w:val="0035006D"/>
    <w:rsid w:val="0035061C"/>
    <w:rsid w:val="003506D6"/>
    <w:rsid w:val="00352074"/>
    <w:rsid w:val="003522C2"/>
    <w:rsid w:val="003526B4"/>
    <w:rsid w:val="00352782"/>
    <w:rsid w:val="00352EA1"/>
    <w:rsid w:val="003538CC"/>
    <w:rsid w:val="00354E6C"/>
    <w:rsid w:val="003552D6"/>
    <w:rsid w:val="00355386"/>
    <w:rsid w:val="00355745"/>
    <w:rsid w:val="003561F0"/>
    <w:rsid w:val="0035655E"/>
    <w:rsid w:val="00357BC9"/>
    <w:rsid w:val="003605CB"/>
    <w:rsid w:val="003608A2"/>
    <w:rsid w:val="00360982"/>
    <w:rsid w:val="00361B36"/>
    <w:rsid w:val="00361C09"/>
    <w:rsid w:val="00362905"/>
    <w:rsid w:val="00363745"/>
    <w:rsid w:val="003647A7"/>
    <w:rsid w:val="003662AE"/>
    <w:rsid w:val="00367433"/>
    <w:rsid w:val="0037044D"/>
    <w:rsid w:val="003705CC"/>
    <w:rsid w:val="00370F41"/>
    <w:rsid w:val="00372531"/>
    <w:rsid w:val="003727E4"/>
    <w:rsid w:val="00373040"/>
    <w:rsid w:val="003734F0"/>
    <w:rsid w:val="00373535"/>
    <w:rsid w:val="00373550"/>
    <w:rsid w:val="00373556"/>
    <w:rsid w:val="00373D83"/>
    <w:rsid w:val="0037702C"/>
    <w:rsid w:val="003772AA"/>
    <w:rsid w:val="00377375"/>
    <w:rsid w:val="0038033D"/>
    <w:rsid w:val="00380912"/>
    <w:rsid w:val="00380E96"/>
    <w:rsid w:val="0038147D"/>
    <w:rsid w:val="00381539"/>
    <w:rsid w:val="00381695"/>
    <w:rsid w:val="00382035"/>
    <w:rsid w:val="0038396E"/>
    <w:rsid w:val="00384220"/>
    <w:rsid w:val="00384AE8"/>
    <w:rsid w:val="0038513D"/>
    <w:rsid w:val="00385649"/>
    <w:rsid w:val="00386385"/>
    <w:rsid w:val="00386A85"/>
    <w:rsid w:val="00386EE2"/>
    <w:rsid w:val="0038717B"/>
    <w:rsid w:val="0038773D"/>
    <w:rsid w:val="0038776E"/>
    <w:rsid w:val="00387B04"/>
    <w:rsid w:val="003900DD"/>
    <w:rsid w:val="00390C7E"/>
    <w:rsid w:val="00391627"/>
    <w:rsid w:val="00392098"/>
    <w:rsid w:val="003920DD"/>
    <w:rsid w:val="0039239F"/>
    <w:rsid w:val="00392BB1"/>
    <w:rsid w:val="00392CD1"/>
    <w:rsid w:val="0039334F"/>
    <w:rsid w:val="003940EE"/>
    <w:rsid w:val="00394789"/>
    <w:rsid w:val="00394B30"/>
    <w:rsid w:val="00394E2A"/>
    <w:rsid w:val="003950ED"/>
    <w:rsid w:val="00395702"/>
    <w:rsid w:val="00395842"/>
    <w:rsid w:val="00395A03"/>
    <w:rsid w:val="00395BE7"/>
    <w:rsid w:val="0039618F"/>
    <w:rsid w:val="003961D0"/>
    <w:rsid w:val="00396291"/>
    <w:rsid w:val="00396CDD"/>
    <w:rsid w:val="00397CC1"/>
    <w:rsid w:val="003A2822"/>
    <w:rsid w:val="003A2E38"/>
    <w:rsid w:val="003A3A49"/>
    <w:rsid w:val="003A3B08"/>
    <w:rsid w:val="003A425D"/>
    <w:rsid w:val="003A458C"/>
    <w:rsid w:val="003A48E1"/>
    <w:rsid w:val="003A4D5C"/>
    <w:rsid w:val="003A54D6"/>
    <w:rsid w:val="003A573E"/>
    <w:rsid w:val="003A6535"/>
    <w:rsid w:val="003A6E33"/>
    <w:rsid w:val="003A706B"/>
    <w:rsid w:val="003A7275"/>
    <w:rsid w:val="003B02B3"/>
    <w:rsid w:val="003B0A46"/>
    <w:rsid w:val="003B176A"/>
    <w:rsid w:val="003B1DAF"/>
    <w:rsid w:val="003B1ED8"/>
    <w:rsid w:val="003B25A3"/>
    <w:rsid w:val="003B31B8"/>
    <w:rsid w:val="003B36DC"/>
    <w:rsid w:val="003B38A4"/>
    <w:rsid w:val="003B6810"/>
    <w:rsid w:val="003B68EC"/>
    <w:rsid w:val="003B71F5"/>
    <w:rsid w:val="003B7644"/>
    <w:rsid w:val="003C06CE"/>
    <w:rsid w:val="003C07D6"/>
    <w:rsid w:val="003C0A21"/>
    <w:rsid w:val="003C1290"/>
    <w:rsid w:val="003C1E11"/>
    <w:rsid w:val="003C2FE6"/>
    <w:rsid w:val="003C31A3"/>
    <w:rsid w:val="003C4BA3"/>
    <w:rsid w:val="003C4CD0"/>
    <w:rsid w:val="003C4F3B"/>
    <w:rsid w:val="003C5F1F"/>
    <w:rsid w:val="003C68CA"/>
    <w:rsid w:val="003D1610"/>
    <w:rsid w:val="003D3E73"/>
    <w:rsid w:val="003D4D96"/>
    <w:rsid w:val="003D5117"/>
    <w:rsid w:val="003E06B4"/>
    <w:rsid w:val="003E07B7"/>
    <w:rsid w:val="003E1040"/>
    <w:rsid w:val="003E2910"/>
    <w:rsid w:val="003E29CB"/>
    <w:rsid w:val="003E3489"/>
    <w:rsid w:val="003E36B8"/>
    <w:rsid w:val="003E3B57"/>
    <w:rsid w:val="003E475E"/>
    <w:rsid w:val="003E48AC"/>
    <w:rsid w:val="003E514D"/>
    <w:rsid w:val="003E5CE6"/>
    <w:rsid w:val="003E66FA"/>
    <w:rsid w:val="003E73F0"/>
    <w:rsid w:val="003E76AE"/>
    <w:rsid w:val="003F0281"/>
    <w:rsid w:val="003F0757"/>
    <w:rsid w:val="003F08F5"/>
    <w:rsid w:val="003F10A9"/>
    <w:rsid w:val="003F2417"/>
    <w:rsid w:val="003F2ADC"/>
    <w:rsid w:val="003F2BC5"/>
    <w:rsid w:val="003F3466"/>
    <w:rsid w:val="003F38C2"/>
    <w:rsid w:val="003F480B"/>
    <w:rsid w:val="003F4F7F"/>
    <w:rsid w:val="003F5E5C"/>
    <w:rsid w:val="003F6578"/>
    <w:rsid w:val="003F7683"/>
    <w:rsid w:val="003F7B79"/>
    <w:rsid w:val="003F7BBF"/>
    <w:rsid w:val="003F7DEC"/>
    <w:rsid w:val="00400584"/>
    <w:rsid w:val="00400676"/>
    <w:rsid w:val="00400A10"/>
    <w:rsid w:val="00400A6C"/>
    <w:rsid w:val="00401CEB"/>
    <w:rsid w:val="00402150"/>
    <w:rsid w:val="004024B1"/>
    <w:rsid w:val="00402E6E"/>
    <w:rsid w:val="004031B9"/>
    <w:rsid w:val="004031D0"/>
    <w:rsid w:val="00404661"/>
    <w:rsid w:val="00404E08"/>
    <w:rsid w:val="0040526A"/>
    <w:rsid w:val="00405576"/>
    <w:rsid w:val="004055E7"/>
    <w:rsid w:val="00405AEA"/>
    <w:rsid w:val="00405CFC"/>
    <w:rsid w:val="00405EE5"/>
    <w:rsid w:val="0040711D"/>
    <w:rsid w:val="00407140"/>
    <w:rsid w:val="00407848"/>
    <w:rsid w:val="00407B90"/>
    <w:rsid w:val="0041027D"/>
    <w:rsid w:val="00410345"/>
    <w:rsid w:val="00411688"/>
    <w:rsid w:val="004118F5"/>
    <w:rsid w:val="00411AFE"/>
    <w:rsid w:val="00413199"/>
    <w:rsid w:val="00413341"/>
    <w:rsid w:val="00413E74"/>
    <w:rsid w:val="0041451D"/>
    <w:rsid w:val="0041536A"/>
    <w:rsid w:val="00416214"/>
    <w:rsid w:val="004163AF"/>
    <w:rsid w:val="00417078"/>
    <w:rsid w:val="00417253"/>
    <w:rsid w:val="004172A5"/>
    <w:rsid w:val="00417CD5"/>
    <w:rsid w:val="00417E04"/>
    <w:rsid w:val="00417E0C"/>
    <w:rsid w:val="00420641"/>
    <w:rsid w:val="00420CA7"/>
    <w:rsid w:val="004219C8"/>
    <w:rsid w:val="00421BD0"/>
    <w:rsid w:val="0042223E"/>
    <w:rsid w:val="00422290"/>
    <w:rsid w:val="00422341"/>
    <w:rsid w:val="0042264A"/>
    <w:rsid w:val="00422F56"/>
    <w:rsid w:val="004244F8"/>
    <w:rsid w:val="00425018"/>
    <w:rsid w:val="00425857"/>
    <w:rsid w:val="00426ADD"/>
    <w:rsid w:val="00426D1B"/>
    <w:rsid w:val="00426E3D"/>
    <w:rsid w:val="00427D3C"/>
    <w:rsid w:val="004306F6"/>
    <w:rsid w:val="00430F49"/>
    <w:rsid w:val="00431101"/>
    <w:rsid w:val="004320E0"/>
    <w:rsid w:val="0043293C"/>
    <w:rsid w:val="00432E2E"/>
    <w:rsid w:val="00433B3A"/>
    <w:rsid w:val="00433D26"/>
    <w:rsid w:val="00436E2E"/>
    <w:rsid w:val="00437037"/>
    <w:rsid w:val="00437672"/>
    <w:rsid w:val="0043778B"/>
    <w:rsid w:val="00437F9A"/>
    <w:rsid w:val="00440010"/>
    <w:rsid w:val="0044012B"/>
    <w:rsid w:val="00440598"/>
    <w:rsid w:val="004406D2"/>
    <w:rsid w:val="004414DE"/>
    <w:rsid w:val="00441782"/>
    <w:rsid w:val="004418AD"/>
    <w:rsid w:val="00441C1C"/>
    <w:rsid w:val="00442DD1"/>
    <w:rsid w:val="00443251"/>
    <w:rsid w:val="00443729"/>
    <w:rsid w:val="0044526C"/>
    <w:rsid w:val="0044597D"/>
    <w:rsid w:val="00445A9A"/>
    <w:rsid w:val="00445FFF"/>
    <w:rsid w:val="004466E2"/>
    <w:rsid w:val="00446AD2"/>
    <w:rsid w:val="00447349"/>
    <w:rsid w:val="0044772D"/>
    <w:rsid w:val="004502BD"/>
    <w:rsid w:val="00450446"/>
    <w:rsid w:val="004510E3"/>
    <w:rsid w:val="0045217E"/>
    <w:rsid w:val="00452415"/>
    <w:rsid w:val="0045341C"/>
    <w:rsid w:val="004544CF"/>
    <w:rsid w:val="0045453F"/>
    <w:rsid w:val="004554AE"/>
    <w:rsid w:val="004567CD"/>
    <w:rsid w:val="00456B65"/>
    <w:rsid w:val="00457354"/>
    <w:rsid w:val="00457DE9"/>
    <w:rsid w:val="00460FE8"/>
    <w:rsid w:val="0046129D"/>
    <w:rsid w:val="00461414"/>
    <w:rsid w:val="00461C76"/>
    <w:rsid w:val="0046282C"/>
    <w:rsid w:val="00462AAE"/>
    <w:rsid w:val="00462CA5"/>
    <w:rsid w:val="00463637"/>
    <w:rsid w:val="004636C6"/>
    <w:rsid w:val="00463BEB"/>
    <w:rsid w:val="004640CF"/>
    <w:rsid w:val="0046509B"/>
    <w:rsid w:val="0046576E"/>
    <w:rsid w:val="004664DA"/>
    <w:rsid w:val="004669B1"/>
    <w:rsid w:val="00467B48"/>
    <w:rsid w:val="004706BD"/>
    <w:rsid w:val="00470913"/>
    <w:rsid w:val="00470CDD"/>
    <w:rsid w:val="00470F81"/>
    <w:rsid w:val="004710C1"/>
    <w:rsid w:val="00471652"/>
    <w:rsid w:val="00472177"/>
    <w:rsid w:val="004723AE"/>
    <w:rsid w:val="004728BA"/>
    <w:rsid w:val="004729E8"/>
    <w:rsid w:val="00472AC9"/>
    <w:rsid w:val="00472C7A"/>
    <w:rsid w:val="00472EA5"/>
    <w:rsid w:val="00472F00"/>
    <w:rsid w:val="00473F90"/>
    <w:rsid w:val="00474527"/>
    <w:rsid w:val="00475828"/>
    <w:rsid w:val="0047610A"/>
    <w:rsid w:val="00476307"/>
    <w:rsid w:val="0047723E"/>
    <w:rsid w:val="0048085B"/>
    <w:rsid w:val="00480E70"/>
    <w:rsid w:val="004819D5"/>
    <w:rsid w:val="00481BF0"/>
    <w:rsid w:val="00482B6B"/>
    <w:rsid w:val="004844E7"/>
    <w:rsid w:val="0048450B"/>
    <w:rsid w:val="00484BB9"/>
    <w:rsid w:val="00485625"/>
    <w:rsid w:val="00485A4A"/>
    <w:rsid w:val="00485DCC"/>
    <w:rsid w:val="0048738F"/>
    <w:rsid w:val="004876C4"/>
    <w:rsid w:val="0049040B"/>
    <w:rsid w:val="004912A0"/>
    <w:rsid w:val="00491C7C"/>
    <w:rsid w:val="004944A7"/>
    <w:rsid w:val="00494A2F"/>
    <w:rsid w:val="00494BE5"/>
    <w:rsid w:val="00495496"/>
    <w:rsid w:val="004959DE"/>
    <w:rsid w:val="004960BE"/>
    <w:rsid w:val="00496691"/>
    <w:rsid w:val="00496C6C"/>
    <w:rsid w:val="00496C74"/>
    <w:rsid w:val="00497638"/>
    <w:rsid w:val="004978F0"/>
    <w:rsid w:val="00497DD1"/>
    <w:rsid w:val="004A03FC"/>
    <w:rsid w:val="004A1311"/>
    <w:rsid w:val="004A16BE"/>
    <w:rsid w:val="004A1868"/>
    <w:rsid w:val="004A2656"/>
    <w:rsid w:val="004A4212"/>
    <w:rsid w:val="004A4A50"/>
    <w:rsid w:val="004A595E"/>
    <w:rsid w:val="004A6023"/>
    <w:rsid w:val="004A6048"/>
    <w:rsid w:val="004A6600"/>
    <w:rsid w:val="004A7004"/>
    <w:rsid w:val="004A767C"/>
    <w:rsid w:val="004B0184"/>
    <w:rsid w:val="004B02C3"/>
    <w:rsid w:val="004B0687"/>
    <w:rsid w:val="004B0C79"/>
    <w:rsid w:val="004B20E1"/>
    <w:rsid w:val="004B2A90"/>
    <w:rsid w:val="004B44DF"/>
    <w:rsid w:val="004B4B96"/>
    <w:rsid w:val="004B53F1"/>
    <w:rsid w:val="004B5CE9"/>
    <w:rsid w:val="004B780B"/>
    <w:rsid w:val="004B7FFA"/>
    <w:rsid w:val="004C08E6"/>
    <w:rsid w:val="004C09C9"/>
    <w:rsid w:val="004C1133"/>
    <w:rsid w:val="004C11B3"/>
    <w:rsid w:val="004C1721"/>
    <w:rsid w:val="004C22FF"/>
    <w:rsid w:val="004C345A"/>
    <w:rsid w:val="004C4D7E"/>
    <w:rsid w:val="004C5C6E"/>
    <w:rsid w:val="004C6210"/>
    <w:rsid w:val="004C6E2B"/>
    <w:rsid w:val="004D0482"/>
    <w:rsid w:val="004D0F26"/>
    <w:rsid w:val="004D191E"/>
    <w:rsid w:val="004D2541"/>
    <w:rsid w:val="004D2B25"/>
    <w:rsid w:val="004D3377"/>
    <w:rsid w:val="004D3F45"/>
    <w:rsid w:val="004D48A4"/>
    <w:rsid w:val="004D5201"/>
    <w:rsid w:val="004D541F"/>
    <w:rsid w:val="004D625D"/>
    <w:rsid w:val="004E0373"/>
    <w:rsid w:val="004E04A5"/>
    <w:rsid w:val="004E1D54"/>
    <w:rsid w:val="004E2604"/>
    <w:rsid w:val="004E340B"/>
    <w:rsid w:val="004E3490"/>
    <w:rsid w:val="004E3709"/>
    <w:rsid w:val="004E42CC"/>
    <w:rsid w:val="004E46BC"/>
    <w:rsid w:val="004E4AF4"/>
    <w:rsid w:val="004E4BEC"/>
    <w:rsid w:val="004E4C1B"/>
    <w:rsid w:val="004E4CD9"/>
    <w:rsid w:val="004E5844"/>
    <w:rsid w:val="004E6399"/>
    <w:rsid w:val="004E65C4"/>
    <w:rsid w:val="004E6B5E"/>
    <w:rsid w:val="004F0C09"/>
    <w:rsid w:val="004F0E34"/>
    <w:rsid w:val="004F0F91"/>
    <w:rsid w:val="004F12DE"/>
    <w:rsid w:val="004F161D"/>
    <w:rsid w:val="004F17A5"/>
    <w:rsid w:val="004F2307"/>
    <w:rsid w:val="004F272A"/>
    <w:rsid w:val="004F2E47"/>
    <w:rsid w:val="004F31B2"/>
    <w:rsid w:val="004F4038"/>
    <w:rsid w:val="004F4DE8"/>
    <w:rsid w:val="004F6098"/>
    <w:rsid w:val="004F667C"/>
    <w:rsid w:val="004F6682"/>
    <w:rsid w:val="004F6A73"/>
    <w:rsid w:val="004F7C9D"/>
    <w:rsid w:val="00502219"/>
    <w:rsid w:val="0050287F"/>
    <w:rsid w:val="00502A4A"/>
    <w:rsid w:val="00502BA8"/>
    <w:rsid w:val="00502E8E"/>
    <w:rsid w:val="00503903"/>
    <w:rsid w:val="00503EAA"/>
    <w:rsid w:val="00503FFA"/>
    <w:rsid w:val="00504187"/>
    <w:rsid w:val="00504AA6"/>
    <w:rsid w:val="00505A33"/>
    <w:rsid w:val="00507316"/>
    <w:rsid w:val="005073DB"/>
    <w:rsid w:val="005075E6"/>
    <w:rsid w:val="00507E89"/>
    <w:rsid w:val="005102AA"/>
    <w:rsid w:val="00511163"/>
    <w:rsid w:val="0051274A"/>
    <w:rsid w:val="005127D3"/>
    <w:rsid w:val="00512FB0"/>
    <w:rsid w:val="005135D4"/>
    <w:rsid w:val="00513CC4"/>
    <w:rsid w:val="005141C5"/>
    <w:rsid w:val="0051443B"/>
    <w:rsid w:val="0051464E"/>
    <w:rsid w:val="005157E8"/>
    <w:rsid w:val="0051642C"/>
    <w:rsid w:val="00517AD7"/>
    <w:rsid w:val="00520D19"/>
    <w:rsid w:val="005215DF"/>
    <w:rsid w:val="00521608"/>
    <w:rsid w:val="00521640"/>
    <w:rsid w:val="005216F5"/>
    <w:rsid w:val="00521738"/>
    <w:rsid w:val="005220BF"/>
    <w:rsid w:val="005238D2"/>
    <w:rsid w:val="00523A71"/>
    <w:rsid w:val="00524B30"/>
    <w:rsid w:val="005250B9"/>
    <w:rsid w:val="00525706"/>
    <w:rsid w:val="00525D57"/>
    <w:rsid w:val="00525E47"/>
    <w:rsid w:val="00526348"/>
    <w:rsid w:val="005265A3"/>
    <w:rsid w:val="00526E38"/>
    <w:rsid w:val="00526F03"/>
    <w:rsid w:val="00527457"/>
    <w:rsid w:val="005274CE"/>
    <w:rsid w:val="0052792E"/>
    <w:rsid w:val="00527B47"/>
    <w:rsid w:val="00527DE8"/>
    <w:rsid w:val="0053069B"/>
    <w:rsid w:val="00530978"/>
    <w:rsid w:val="00530F0D"/>
    <w:rsid w:val="00531397"/>
    <w:rsid w:val="0053192F"/>
    <w:rsid w:val="005325A1"/>
    <w:rsid w:val="00532E2B"/>
    <w:rsid w:val="005346DF"/>
    <w:rsid w:val="00534706"/>
    <w:rsid w:val="00534944"/>
    <w:rsid w:val="00534B1D"/>
    <w:rsid w:val="00534C8F"/>
    <w:rsid w:val="005350A7"/>
    <w:rsid w:val="00536746"/>
    <w:rsid w:val="005369DC"/>
    <w:rsid w:val="00536C58"/>
    <w:rsid w:val="005401EB"/>
    <w:rsid w:val="00540973"/>
    <w:rsid w:val="00540B44"/>
    <w:rsid w:val="00540D40"/>
    <w:rsid w:val="00541B55"/>
    <w:rsid w:val="00542014"/>
    <w:rsid w:val="00542462"/>
    <w:rsid w:val="0054355D"/>
    <w:rsid w:val="00544171"/>
    <w:rsid w:val="005462AB"/>
    <w:rsid w:val="00550143"/>
    <w:rsid w:val="00550B05"/>
    <w:rsid w:val="005510DA"/>
    <w:rsid w:val="00551CF2"/>
    <w:rsid w:val="0055321F"/>
    <w:rsid w:val="00553D78"/>
    <w:rsid w:val="00554169"/>
    <w:rsid w:val="00554A38"/>
    <w:rsid w:val="00554B87"/>
    <w:rsid w:val="00555417"/>
    <w:rsid w:val="00556FE5"/>
    <w:rsid w:val="00560397"/>
    <w:rsid w:val="00560621"/>
    <w:rsid w:val="0056080F"/>
    <w:rsid w:val="00560F91"/>
    <w:rsid w:val="005610BF"/>
    <w:rsid w:val="005611F6"/>
    <w:rsid w:val="00561939"/>
    <w:rsid w:val="005619A8"/>
    <w:rsid w:val="00561A33"/>
    <w:rsid w:val="00561EA2"/>
    <w:rsid w:val="0056309F"/>
    <w:rsid w:val="00563339"/>
    <w:rsid w:val="00563622"/>
    <w:rsid w:val="00563817"/>
    <w:rsid w:val="00563ADF"/>
    <w:rsid w:val="00564949"/>
    <w:rsid w:val="005649BD"/>
    <w:rsid w:val="00564EBA"/>
    <w:rsid w:val="00565C89"/>
    <w:rsid w:val="0057086B"/>
    <w:rsid w:val="005708DD"/>
    <w:rsid w:val="00570FE0"/>
    <w:rsid w:val="005710AB"/>
    <w:rsid w:val="005727D6"/>
    <w:rsid w:val="00573D90"/>
    <w:rsid w:val="005742C1"/>
    <w:rsid w:val="00575351"/>
    <w:rsid w:val="00575CF9"/>
    <w:rsid w:val="00576B06"/>
    <w:rsid w:val="005774F7"/>
    <w:rsid w:val="00577590"/>
    <w:rsid w:val="00577802"/>
    <w:rsid w:val="00580194"/>
    <w:rsid w:val="00580890"/>
    <w:rsid w:val="00580B98"/>
    <w:rsid w:val="00580EAD"/>
    <w:rsid w:val="00581ECB"/>
    <w:rsid w:val="00581F2E"/>
    <w:rsid w:val="00581FA8"/>
    <w:rsid w:val="005825A8"/>
    <w:rsid w:val="005831D3"/>
    <w:rsid w:val="0058320B"/>
    <w:rsid w:val="00583FAB"/>
    <w:rsid w:val="00585A6B"/>
    <w:rsid w:val="005876A7"/>
    <w:rsid w:val="00587930"/>
    <w:rsid w:val="00590274"/>
    <w:rsid w:val="00590E67"/>
    <w:rsid w:val="0059117B"/>
    <w:rsid w:val="00591B07"/>
    <w:rsid w:val="00591BEB"/>
    <w:rsid w:val="0059210A"/>
    <w:rsid w:val="0059245B"/>
    <w:rsid w:val="005928CE"/>
    <w:rsid w:val="00592E2E"/>
    <w:rsid w:val="00593632"/>
    <w:rsid w:val="00593CE0"/>
    <w:rsid w:val="00594276"/>
    <w:rsid w:val="005949FC"/>
    <w:rsid w:val="00594A4C"/>
    <w:rsid w:val="00594C29"/>
    <w:rsid w:val="00595587"/>
    <w:rsid w:val="00595CBD"/>
    <w:rsid w:val="005A041F"/>
    <w:rsid w:val="005A0B2E"/>
    <w:rsid w:val="005A13E4"/>
    <w:rsid w:val="005A1824"/>
    <w:rsid w:val="005A2086"/>
    <w:rsid w:val="005A23AA"/>
    <w:rsid w:val="005A3001"/>
    <w:rsid w:val="005A393C"/>
    <w:rsid w:val="005A3E7C"/>
    <w:rsid w:val="005A41C3"/>
    <w:rsid w:val="005A44E7"/>
    <w:rsid w:val="005A525F"/>
    <w:rsid w:val="005A6D86"/>
    <w:rsid w:val="005A6DFB"/>
    <w:rsid w:val="005A7C74"/>
    <w:rsid w:val="005A7E41"/>
    <w:rsid w:val="005B0149"/>
    <w:rsid w:val="005B090D"/>
    <w:rsid w:val="005B1DF3"/>
    <w:rsid w:val="005B2894"/>
    <w:rsid w:val="005B2E09"/>
    <w:rsid w:val="005B3541"/>
    <w:rsid w:val="005B3738"/>
    <w:rsid w:val="005B3FFD"/>
    <w:rsid w:val="005B4286"/>
    <w:rsid w:val="005B42F0"/>
    <w:rsid w:val="005B438E"/>
    <w:rsid w:val="005B5A19"/>
    <w:rsid w:val="005B5C20"/>
    <w:rsid w:val="005B62B2"/>
    <w:rsid w:val="005B67DD"/>
    <w:rsid w:val="005B6D79"/>
    <w:rsid w:val="005B78FE"/>
    <w:rsid w:val="005C0099"/>
    <w:rsid w:val="005C073F"/>
    <w:rsid w:val="005C302D"/>
    <w:rsid w:val="005C4182"/>
    <w:rsid w:val="005C42B8"/>
    <w:rsid w:val="005C50F0"/>
    <w:rsid w:val="005C5A5A"/>
    <w:rsid w:val="005C5A81"/>
    <w:rsid w:val="005C6C6D"/>
    <w:rsid w:val="005C7255"/>
    <w:rsid w:val="005D12CA"/>
    <w:rsid w:val="005D1D6C"/>
    <w:rsid w:val="005D258C"/>
    <w:rsid w:val="005D2618"/>
    <w:rsid w:val="005D2798"/>
    <w:rsid w:val="005D32E3"/>
    <w:rsid w:val="005D39DC"/>
    <w:rsid w:val="005D40DA"/>
    <w:rsid w:val="005D50BA"/>
    <w:rsid w:val="005D562B"/>
    <w:rsid w:val="005D56A0"/>
    <w:rsid w:val="005D5C08"/>
    <w:rsid w:val="005D6B3A"/>
    <w:rsid w:val="005E0A1C"/>
    <w:rsid w:val="005E0C95"/>
    <w:rsid w:val="005E0F93"/>
    <w:rsid w:val="005E14DE"/>
    <w:rsid w:val="005E19C1"/>
    <w:rsid w:val="005E23ED"/>
    <w:rsid w:val="005E3501"/>
    <w:rsid w:val="005E3FF2"/>
    <w:rsid w:val="005E4125"/>
    <w:rsid w:val="005E47D0"/>
    <w:rsid w:val="005E4E0E"/>
    <w:rsid w:val="005E606A"/>
    <w:rsid w:val="005E62CE"/>
    <w:rsid w:val="005F0114"/>
    <w:rsid w:val="005F043B"/>
    <w:rsid w:val="005F0A92"/>
    <w:rsid w:val="005F0B8A"/>
    <w:rsid w:val="005F14B5"/>
    <w:rsid w:val="005F18C7"/>
    <w:rsid w:val="005F19C4"/>
    <w:rsid w:val="005F28EB"/>
    <w:rsid w:val="005F2A60"/>
    <w:rsid w:val="005F43F1"/>
    <w:rsid w:val="005F5630"/>
    <w:rsid w:val="005F5EB1"/>
    <w:rsid w:val="005F6C33"/>
    <w:rsid w:val="005F6ECD"/>
    <w:rsid w:val="005F78A9"/>
    <w:rsid w:val="00600663"/>
    <w:rsid w:val="00600B00"/>
    <w:rsid w:val="006023E7"/>
    <w:rsid w:val="00603123"/>
    <w:rsid w:val="00603901"/>
    <w:rsid w:val="00604583"/>
    <w:rsid w:val="00604A98"/>
    <w:rsid w:val="006050D3"/>
    <w:rsid w:val="00605760"/>
    <w:rsid w:val="00605AA0"/>
    <w:rsid w:val="00606D23"/>
    <w:rsid w:val="00607A8F"/>
    <w:rsid w:val="00607E11"/>
    <w:rsid w:val="00610267"/>
    <w:rsid w:val="00610F70"/>
    <w:rsid w:val="0061128C"/>
    <w:rsid w:val="00611FB2"/>
    <w:rsid w:val="00613438"/>
    <w:rsid w:val="00613CF9"/>
    <w:rsid w:val="0061485D"/>
    <w:rsid w:val="00614F80"/>
    <w:rsid w:val="0061518B"/>
    <w:rsid w:val="0061562F"/>
    <w:rsid w:val="00616042"/>
    <w:rsid w:val="0061758D"/>
    <w:rsid w:val="00617F10"/>
    <w:rsid w:val="00620102"/>
    <w:rsid w:val="00621688"/>
    <w:rsid w:val="00621DBB"/>
    <w:rsid w:val="006229C2"/>
    <w:rsid w:val="006230FB"/>
    <w:rsid w:val="0062343E"/>
    <w:rsid w:val="00623DAF"/>
    <w:rsid w:val="006241E2"/>
    <w:rsid w:val="0062423C"/>
    <w:rsid w:val="00624303"/>
    <w:rsid w:val="0062476A"/>
    <w:rsid w:val="00624862"/>
    <w:rsid w:val="00624877"/>
    <w:rsid w:val="00624C30"/>
    <w:rsid w:val="00625C56"/>
    <w:rsid w:val="00626187"/>
    <w:rsid w:val="006266F4"/>
    <w:rsid w:val="00626917"/>
    <w:rsid w:val="00626A22"/>
    <w:rsid w:val="0062733A"/>
    <w:rsid w:val="00627881"/>
    <w:rsid w:val="00630109"/>
    <w:rsid w:val="006303B4"/>
    <w:rsid w:val="00632CAB"/>
    <w:rsid w:val="00633562"/>
    <w:rsid w:val="006342AC"/>
    <w:rsid w:val="00634ABD"/>
    <w:rsid w:val="0063510D"/>
    <w:rsid w:val="00635681"/>
    <w:rsid w:val="00635765"/>
    <w:rsid w:val="00635FEE"/>
    <w:rsid w:val="00636143"/>
    <w:rsid w:val="00636E1D"/>
    <w:rsid w:val="00636EAA"/>
    <w:rsid w:val="006372F5"/>
    <w:rsid w:val="00637A2C"/>
    <w:rsid w:val="00637EF8"/>
    <w:rsid w:val="006402A9"/>
    <w:rsid w:val="0064050E"/>
    <w:rsid w:val="00640D45"/>
    <w:rsid w:val="00640DEB"/>
    <w:rsid w:val="00640F3C"/>
    <w:rsid w:val="006413AA"/>
    <w:rsid w:val="00643053"/>
    <w:rsid w:val="00643338"/>
    <w:rsid w:val="0064381A"/>
    <w:rsid w:val="006439BF"/>
    <w:rsid w:val="00643BC6"/>
    <w:rsid w:val="00643F2A"/>
    <w:rsid w:val="006444C6"/>
    <w:rsid w:val="00645132"/>
    <w:rsid w:val="006452C8"/>
    <w:rsid w:val="0064590F"/>
    <w:rsid w:val="006463EB"/>
    <w:rsid w:val="00646998"/>
    <w:rsid w:val="006477BC"/>
    <w:rsid w:val="006505DC"/>
    <w:rsid w:val="00650EEB"/>
    <w:rsid w:val="006520DB"/>
    <w:rsid w:val="0065272B"/>
    <w:rsid w:val="0065291C"/>
    <w:rsid w:val="00652A4F"/>
    <w:rsid w:val="006530D6"/>
    <w:rsid w:val="00653A32"/>
    <w:rsid w:val="00654286"/>
    <w:rsid w:val="00654864"/>
    <w:rsid w:val="006550D2"/>
    <w:rsid w:val="006602BB"/>
    <w:rsid w:val="00661177"/>
    <w:rsid w:val="00661254"/>
    <w:rsid w:val="00662CEB"/>
    <w:rsid w:val="0066496A"/>
    <w:rsid w:val="00664A10"/>
    <w:rsid w:val="00664E64"/>
    <w:rsid w:val="00666B86"/>
    <w:rsid w:val="006670A0"/>
    <w:rsid w:val="006674A2"/>
    <w:rsid w:val="006675CE"/>
    <w:rsid w:val="00667628"/>
    <w:rsid w:val="00670283"/>
    <w:rsid w:val="00671B7C"/>
    <w:rsid w:val="00671DC7"/>
    <w:rsid w:val="00672215"/>
    <w:rsid w:val="0067238B"/>
    <w:rsid w:val="006735CD"/>
    <w:rsid w:val="00673894"/>
    <w:rsid w:val="006739E9"/>
    <w:rsid w:val="00673B33"/>
    <w:rsid w:val="0067438D"/>
    <w:rsid w:val="00674E1C"/>
    <w:rsid w:val="006755FC"/>
    <w:rsid w:val="0067582A"/>
    <w:rsid w:val="00676427"/>
    <w:rsid w:val="006765A5"/>
    <w:rsid w:val="0067667F"/>
    <w:rsid w:val="00677250"/>
    <w:rsid w:val="00677F71"/>
    <w:rsid w:val="00680C07"/>
    <w:rsid w:val="00680C5F"/>
    <w:rsid w:val="0068211D"/>
    <w:rsid w:val="00682320"/>
    <w:rsid w:val="006826A5"/>
    <w:rsid w:val="006826BB"/>
    <w:rsid w:val="0068304C"/>
    <w:rsid w:val="00683D2B"/>
    <w:rsid w:val="00684189"/>
    <w:rsid w:val="006844FF"/>
    <w:rsid w:val="00686234"/>
    <w:rsid w:val="00686279"/>
    <w:rsid w:val="00686E27"/>
    <w:rsid w:val="0068719E"/>
    <w:rsid w:val="0069099D"/>
    <w:rsid w:val="006927EB"/>
    <w:rsid w:val="00692D18"/>
    <w:rsid w:val="00693851"/>
    <w:rsid w:val="00694633"/>
    <w:rsid w:val="00694D75"/>
    <w:rsid w:val="00695813"/>
    <w:rsid w:val="00695CDC"/>
    <w:rsid w:val="00696719"/>
    <w:rsid w:val="00696B38"/>
    <w:rsid w:val="0069729F"/>
    <w:rsid w:val="006974D4"/>
    <w:rsid w:val="00697970"/>
    <w:rsid w:val="006A0A90"/>
    <w:rsid w:val="006A0C4D"/>
    <w:rsid w:val="006A11B5"/>
    <w:rsid w:val="006A1AC5"/>
    <w:rsid w:val="006A22C4"/>
    <w:rsid w:val="006A26C6"/>
    <w:rsid w:val="006A2A58"/>
    <w:rsid w:val="006A32E5"/>
    <w:rsid w:val="006A368E"/>
    <w:rsid w:val="006A46B6"/>
    <w:rsid w:val="006A4EE5"/>
    <w:rsid w:val="006A6DD2"/>
    <w:rsid w:val="006A7FE8"/>
    <w:rsid w:val="006B036B"/>
    <w:rsid w:val="006B069D"/>
    <w:rsid w:val="006B0D89"/>
    <w:rsid w:val="006B1468"/>
    <w:rsid w:val="006B2947"/>
    <w:rsid w:val="006B361D"/>
    <w:rsid w:val="006B6A9E"/>
    <w:rsid w:val="006B6E4E"/>
    <w:rsid w:val="006B771D"/>
    <w:rsid w:val="006B7E62"/>
    <w:rsid w:val="006B7FF9"/>
    <w:rsid w:val="006C0BCC"/>
    <w:rsid w:val="006C1AB4"/>
    <w:rsid w:val="006C1ABE"/>
    <w:rsid w:val="006C239D"/>
    <w:rsid w:val="006C2FC7"/>
    <w:rsid w:val="006C3805"/>
    <w:rsid w:val="006C4C1B"/>
    <w:rsid w:val="006C6277"/>
    <w:rsid w:val="006C6FAB"/>
    <w:rsid w:val="006C76D2"/>
    <w:rsid w:val="006C7F46"/>
    <w:rsid w:val="006D00B8"/>
    <w:rsid w:val="006D03DC"/>
    <w:rsid w:val="006D0668"/>
    <w:rsid w:val="006D08B7"/>
    <w:rsid w:val="006D0E7A"/>
    <w:rsid w:val="006D1108"/>
    <w:rsid w:val="006D2071"/>
    <w:rsid w:val="006D2369"/>
    <w:rsid w:val="006D3A0C"/>
    <w:rsid w:val="006D3CFD"/>
    <w:rsid w:val="006D3E35"/>
    <w:rsid w:val="006D49FD"/>
    <w:rsid w:val="006D4D60"/>
    <w:rsid w:val="006D4D6E"/>
    <w:rsid w:val="006D5AE8"/>
    <w:rsid w:val="006D5E3D"/>
    <w:rsid w:val="006D62DC"/>
    <w:rsid w:val="006D6854"/>
    <w:rsid w:val="006D6DC7"/>
    <w:rsid w:val="006E0216"/>
    <w:rsid w:val="006E0A56"/>
    <w:rsid w:val="006E0C76"/>
    <w:rsid w:val="006E1D0C"/>
    <w:rsid w:val="006E211C"/>
    <w:rsid w:val="006E25F2"/>
    <w:rsid w:val="006E3F6B"/>
    <w:rsid w:val="006E3FD9"/>
    <w:rsid w:val="006E4290"/>
    <w:rsid w:val="006E4740"/>
    <w:rsid w:val="006E54FA"/>
    <w:rsid w:val="006E5894"/>
    <w:rsid w:val="006E5AF6"/>
    <w:rsid w:val="006E6871"/>
    <w:rsid w:val="006E7E39"/>
    <w:rsid w:val="006F1BCC"/>
    <w:rsid w:val="006F46C5"/>
    <w:rsid w:val="006F4C08"/>
    <w:rsid w:val="006F4E50"/>
    <w:rsid w:val="006F53DE"/>
    <w:rsid w:val="006F5B34"/>
    <w:rsid w:val="006F617F"/>
    <w:rsid w:val="006F68F1"/>
    <w:rsid w:val="006F7284"/>
    <w:rsid w:val="00700636"/>
    <w:rsid w:val="00701161"/>
    <w:rsid w:val="00701C68"/>
    <w:rsid w:val="00702137"/>
    <w:rsid w:val="00702223"/>
    <w:rsid w:val="0070227C"/>
    <w:rsid w:val="007023E8"/>
    <w:rsid w:val="00702D1B"/>
    <w:rsid w:val="007031A5"/>
    <w:rsid w:val="007038BC"/>
    <w:rsid w:val="00703B00"/>
    <w:rsid w:val="00703B47"/>
    <w:rsid w:val="0070430B"/>
    <w:rsid w:val="00704807"/>
    <w:rsid w:val="00706F0F"/>
    <w:rsid w:val="00710B6F"/>
    <w:rsid w:val="00711A44"/>
    <w:rsid w:val="00711F76"/>
    <w:rsid w:val="00712029"/>
    <w:rsid w:val="0071207D"/>
    <w:rsid w:val="007124F0"/>
    <w:rsid w:val="00712C35"/>
    <w:rsid w:val="00712EF3"/>
    <w:rsid w:val="0071533A"/>
    <w:rsid w:val="007159BA"/>
    <w:rsid w:val="00715BF5"/>
    <w:rsid w:val="00715E61"/>
    <w:rsid w:val="00715FDB"/>
    <w:rsid w:val="0071654E"/>
    <w:rsid w:val="00716BEF"/>
    <w:rsid w:val="00716F57"/>
    <w:rsid w:val="00716FAD"/>
    <w:rsid w:val="00717058"/>
    <w:rsid w:val="00717C2A"/>
    <w:rsid w:val="00720389"/>
    <w:rsid w:val="00720908"/>
    <w:rsid w:val="007209B7"/>
    <w:rsid w:val="00722852"/>
    <w:rsid w:val="00722876"/>
    <w:rsid w:val="00722A5B"/>
    <w:rsid w:val="00722E68"/>
    <w:rsid w:val="0072339B"/>
    <w:rsid w:val="00723558"/>
    <w:rsid w:val="007236FA"/>
    <w:rsid w:val="007238D6"/>
    <w:rsid w:val="00723B76"/>
    <w:rsid w:val="00723B9D"/>
    <w:rsid w:val="00724A88"/>
    <w:rsid w:val="00725074"/>
    <w:rsid w:val="0072515F"/>
    <w:rsid w:val="00725277"/>
    <w:rsid w:val="007255A4"/>
    <w:rsid w:val="0072630D"/>
    <w:rsid w:val="00727416"/>
    <w:rsid w:val="00727A3A"/>
    <w:rsid w:val="00727E48"/>
    <w:rsid w:val="00727E4A"/>
    <w:rsid w:val="007307E7"/>
    <w:rsid w:val="00731846"/>
    <w:rsid w:val="00732720"/>
    <w:rsid w:val="007327C8"/>
    <w:rsid w:val="00732E53"/>
    <w:rsid w:val="00732EC3"/>
    <w:rsid w:val="00733C52"/>
    <w:rsid w:val="00734EFB"/>
    <w:rsid w:val="007354C1"/>
    <w:rsid w:val="00735A38"/>
    <w:rsid w:val="00736F73"/>
    <w:rsid w:val="00740329"/>
    <w:rsid w:val="007403E3"/>
    <w:rsid w:val="0074280A"/>
    <w:rsid w:val="00743BE1"/>
    <w:rsid w:val="0074416F"/>
    <w:rsid w:val="00744297"/>
    <w:rsid w:val="007446EE"/>
    <w:rsid w:val="00744808"/>
    <w:rsid w:val="0074569C"/>
    <w:rsid w:val="0074597A"/>
    <w:rsid w:val="007464D7"/>
    <w:rsid w:val="00746757"/>
    <w:rsid w:val="00746CE8"/>
    <w:rsid w:val="007471E0"/>
    <w:rsid w:val="00750063"/>
    <w:rsid w:val="00750AE3"/>
    <w:rsid w:val="0075233B"/>
    <w:rsid w:val="007523AD"/>
    <w:rsid w:val="00752573"/>
    <w:rsid w:val="007525A4"/>
    <w:rsid w:val="0075292D"/>
    <w:rsid w:val="00752B81"/>
    <w:rsid w:val="00754122"/>
    <w:rsid w:val="00754B1D"/>
    <w:rsid w:val="00755D14"/>
    <w:rsid w:val="0075744A"/>
    <w:rsid w:val="00757D6F"/>
    <w:rsid w:val="00757ECC"/>
    <w:rsid w:val="00760498"/>
    <w:rsid w:val="00761F99"/>
    <w:rsid w:val="00762B2D"/>
    <w:rsid w:val="00762D0D"/>
    <w:rsid w:val="00764D21"/>
    <w:rsid w:val="00765770"/>
    <w:rsid w:val="0076719B"/>
    <w:rsid w:val="007671F3"/>
    <w:rsid w:val="0077042B"/>
    <w:rsid w:val="007708C7"/>
    <w:rsid w:val="00770B17"/>
    <w:rsid w:val="00770BA7"/>
    <w:rsid w:val="00771571"/>
    <w:rsid w:val="007717F3"/>
    <w:rsid w:val="00771C69"/>
    <w:rsid w:val="00772553"/>
    <w:rsid w:val="007732AE"/>
    <w:rsid w:val="00773686"/>
    <w:rsid w:val="0077389B"/>
    <w:rsid w:val="007741EB"/>
    <w:rsid w:val="00774A0F"/>
    <w:rsid w:val="007751A2"/>
    <w:rsid w:val="00775F77"/>
    <w:rsid w:val="007762AD"/>
    <w:rsid w:val="00776B33"/>
    <w:rsid w:val="007775F9"/>
    <w:rsid w:val="007777F4"/>
    <w:rsid w:val="00780B5F"/>
    <w:rsid w:val="007813E2"/>
    <w:rsid w:val="00782065"/>
    <w:rsid w:val="007824BD"/>
    <w:rsid w:val="007827C9"/>
    <w:rsid w:val="00783690"/>
    <w:rsid w:val="00783936"/>
    <w:rsid w:val="0078410A"/>
    <w:rsid w:val="00784304"/>
    <w:rsid w:val="00784676"/>
    <w:rsid w:val="0078500A"/>
    <w:rsid w:val="00787046"/>
    <w:rsid w:val="0078756D"/>
    <w:rsid w:val="00787A19"/>
    <w:rsid w:val="00787A91"/>
    <w:rsid w:val="00787B05"/>
    <w:rsid w:val="00787F76"/>
    <w:rsid w:val="00791E1E"/>
    <w:rsid w:val="0079245A"/>
    <w:rsid w:val="00792B66"/>
    <w:rsid w:val="00792D07"/>
    <w:rsid w:val="00793E06"/>
    <w:rsid w:val="007946A6"/>
    <w:rsid w:val="0079587F"/>
    <w:rsid w:val="00796176"/>
    <w:rsid w:val="007968D7"/>
    <w:rsid w:val="00796B37"/>
    <w:rsid w:val="0079772C"/>
    <w:rsid w:val="007A0354"/>
    <w:rsid w:val="007A0F7D"/>
    <w:rsid w:val="007A1AE0"/>
    <w:rsid w:val="007A25F7"/>
    <w:rsid w:val="007A4E8D"/>
    <w:rsid w:val="007A572E"/>
    <w:rsid w:val="007A64F9"/>
    <w:rsid w:val="007A7F20"/>
    <w:rsid w:val="007B05C5"/>
    <w:rsid w:val="007B0981"/>
    <w:rsid w:val="007B10D0"/>
    <w:rsid w:val="007B14FF"/>
    <w:rsid w:val="007B1AA3"/>
    <w:rsid w:val="007B1E7C"/>
    <w:rsid w:val="007B3B84"/>
    <w:rsid w:val="007B46DC"/>
    <w:rsid w:val="007B56B9"/>
    <w:rsid w:val="007B5725"/>
    <w:rsid w:val="007B58A7"/>
    <w:rsid w:val="007B592F"/>
    <w:rsid w:val="007B6BD0"/>
    <w:rsid w:val="007B6C39"/>
    <w:rsid w:val="007B6ED8"/>
    <w:rsid w:val="007B7082"/>
    <w:rsid w:val="007B73A6"/>
    <w:rsid w:val="007B7641"/>
    <w:rsid w:val="007C088F"/>
    <w:rsid w:val="007C08E9"/>
    <w:rsid w:val="007C1282"/>
    <w:rsid w:val="007C1A68"/>
    <w:rsid w:val="007C1F65"/>
    <w:rsid w:val="007C2267"/>
    <w:rsid w:val="007C2765"/>
    <w:rsid w:val="007C294E"/>
    <w:rsid w:val="007C2A43"/>
    <w:rsid w:val="007C30D4"/>
    <w:rsid w:val="007C30D7"/>
    <w:rsid w:val="007C345A"/>
    <w:rsid w:val="007C4532"/>
    <w:rsid w:val="007C4E65"/>
    <w:rsid w:val="007C5762"/>
    <w:rsid w:val="007C633A"/>
    <w:rsid w:val="007C63A1"/>
    <w:rsid w:val="007C64FD"/>
    <w:rsid w:val="007C6955"/>
    <w:rsid w:val="007C7038"/>
    <w:rsid w:val="007C705A"/>
    <w:rsid w:val="007C70A1"/>
    <w:rsid w:val="007C7890"/>
    <w:rsid w:val="007C798B"/>
    <w:rsid w:val="007C7DE5"/>
    <w:rsid w:val="007D1052"/>
    <w:rsid w:val="007D10C0"/>
    <w:rsid w:val="007D1FBE"/>
    <w:rsid w:val="007D2518"/>
    <w:rsid w:val="007D29C0"/>
    <w:rsid w:val="007D342A"/>
    <w:rsid w:val="007D4465"/>
    <w:rsid w:val="007D4FB8"/>
    <w:rsid w:val="007D510A"/>
    <w:rsid w:val="007D5843"/>
    <w:rsid w:val="007D5E16"/>
    <w:rsid w:val="007D62E3"/>
    <w:rsid w:val="007D7486"/>
    <w:rsid w:val="007D7739"/>
    <w:rsid w:val="007E00E3"/>
    <w:rsid w:val="007E0207"/>
    <w:rsid w:val="007E02A3"/>
    <w:rsid w:val="007E02BF"/>
    <w:rsid w:val="007E03D0"/>
    <w:rsid w:val="007E0D26"/>
    <w:rsid w:val="007E0F49"/>
    <w:rsid w:val="007E1365"/>
    <w:rsid w:val="007E1A47"/>
    <w:rsid w:val="007E1CAF"/>
    <w:rsid w:val="007E3627"/>
    <w:rsid w:val="007E4171"/>
    <w:rsid w:val="007E4C68"/>
    <w:rsid w:val="007E53E3"/>
    <w:rsid w:val="007E59D7"/>
    <w:rsid w:val="007E5BA7"/>
    <w:rsid w:val="007E5C2A"/>
    <w:rsid w:val="007E5FCB"/>
    <w:rsid w:val="007E605A"/>
    <w:rsid w:val="007E6D96"/>
    <w:rsid w:val="007E7738"/>
    <w:rsid w:val="007F0673"/>
    <w:rsid w:val="007F0E64"/>
    <w:rsid w:val="007F1FF6"/>
    <w:rsid w:val="007F20BE"/>
    <w:rsid w:val="007F2BB2"/>
    <w:rsid w:val="007F2FF3"/>
    <w:rsid w:val="007F3003"/>
    <w:rsid w:val="007F33C8"/>
    <w:rsid w:val="007F3A0A"/>
    <w:rsid w:val="007F4041"/>
    <w:rsid w:val="007F60DA"/>
    <w:rsid w:val="007F6E1C"/>
    <w:rsid w:val="007F7062"/>
    <w:rsid w:val="00800594"/>
    <w:rsid w:val="0080133D"/>
    <w:rsid w:val="0080191F"/>
    <w:rsid w:val="00801A77"/>
    <w:rsid w:val="008022D2"/>
    <w:rsid w:val="008025EB"/>
    <w:rsid w:val="00802B3B"/>
    <w:rsid w:val="00803144"/>
    <w:rsid w:val="00803310"/>
    <w:rsid w:val="00803504"/>
    <w:rsid w:val="008035EA"/>
    <w:rsid w:val="00804576"/>
    <w:rsid w:val="00806258"/>
    <w:rsid w:val="00806ABF"/>
    <w:rsid w:val="00806CF6"/>
    <w:rsid w:val="0080705D"/>
    <w:rsid w:val="00807D4C"/>
    <w:rsid w:val="00810469"/>
    <w:rsid w:val="00810905"/>
    <w:rsid w:val="00810EF3"/>
    <w:rsid w:val="00812C13"/>
    <w:rsid w:val="00812E13"/>
    <w:rsid w:val="00813412"/>
    <w:rsid w:val="00813992"/>
    <w:rsid w:val="0081422A"/>
    <w:rsid w:val="008142B8"/>
    <w:rsid w:val="008143A3"/>
    <w:rsid w:val="00814588"/>
    <w:rsid w:val="00814E81"/>
    <w:rsid w:val="00815E20"/>
    <w:rsid w:val="00815E58"/>
    <w:rsid w:val="00816122"/>
    <w:rsid w:val="008167D8"/>
    <w:rsid w:val="008174E7"/>
    <w:rsid w:val="00820B2C"/>
    <w:rsid w:val="00822993"/>
    <w:rsid w:val="008229D9"/>
    <w:rsid w:val="00822F53"/>
    <w:rsid w:val="008232FA"/>
    <w:rsid w:val="008245B4"/>
    <w:rsid w:val="008246CC"/>
    <w:rsid w:val="00827AB1"/>
    <w:rsid w:val="00827E06"/>
    <w:rsid w:val="00830B2F"/>
    <w:rsid w:val="00830E0B"/>
    <w:rsid w:val="008310D3"/>
    <w:rsid w:val="008312D7"/>
    <w:rsid w:val="0083130E"/>
    <w:rsid w:val="0083139E"/>
    <w:rsid w:val="008317D6"/>
    <w:rsid w:val="008320BC"/>
    <w:rsid w:val="00832A7F"/>
    <w:rsid w:val="008338BB"/>
    <w:rsid w:val="00833B55"/>
    <w:rsid w:val="00833D19"/>
    <w:rsid w:val="00833D8A"/>
    <w:rsid w:val="008342ED"/>
    <w:rsid w:val="00835029"/>
    <w:rsid w:val="00835261"/>
    <w:rsid w:val="008359E0"/>
    <w:rsid w:val="00835AC3"/>
    <w:rsid w:val="00835AE7"/>
    <w:rsid w:val="00835BDF"/>
    <w:rsid w:val="0083700F"/>
    <w:rsid w:val="00837243"/>
    <w:rsid w:val="00837427"/>
    <w:rsid w:val="0084005E"/>
    <w:rsid w:val="008402AE"/>
    <w:rsid w:val="0084087E"/>
    <w:rsid w:val="00840A47"/>
    <w:rsid w:val="00840F4B"/>
    <w:rsid w:val="008415F9"/>
    <w:rsid w:val="00841CB1"/>
    <w:rsid w:val="008430D1"/>
    <w:rsid w:val="008439F8"/>
    <w:rsid w:val="00845E28"/>
    <w:rsid w:val="00846421"/>
    <w:rsid w:val="00846D66"/>
    <w:rsid w:val="0084768E"/>
    <w:rsid w:val="008504D6"/>
    <w:rsid w:val="008506C5"/>
    <w:rsid w:val="008507AA"/>
    <w:rsid w:val="008509FC"/>
    <w:rsid w:val="008512CC"/>
    <w:rsid w:val="00851617"/>
    <w:rsid w:val="0085166A"/>
    <w:rsid w:val="0085218F"/>
    <w:rsid w:val="00852CB9"/>
    <w:rsid w:val="00852E15"/>
    <w:rsid w:val="00852F91"/>
    <w:rsid w:val="0085381D"/>
    <w:rsid w:val="008538D3"/>
    <w:rsid w:val="00853E91"/>
    <w:rsid w:val="00854BD9"/>
    <w:rsid w:val="008553B3"/>
    <w:rsid w:val="00855AE9"/>
    <w:rsid w:val="00855D79"/>
    <w:rsid w:val="00856375"/>
    <w:rsid w:val="008566BD"/>
    <w:rsid w:val="008568F4"/>
    <w:rsid w:val="00856E14"/>
    <w:rsid w:val="00856F7B"/>
    <w:rsid w:val="00857B7F"/>
    <w:rsid w:val="00860AEC"/>
    <w:rsid w:val="00860F9E"/>
    <w:rsid w:val="008616F3"/>
    <w:rsid w:val="008619FC"/>
    <w:rsid w:val="00861B06"/>
    <w:rsid w:val="008622B3"/>
    <w:rsid w:val="008624A5"/>
    <w:rsid w:val="008637D9"/>
    <w:rsid w:val="00863D45"/>
    <w:rsid w:val="00863DB7"/>
    <w:rsid w:val="008640C3"/>
    <w:rsid w:val="008640E2"/>
    <w:rsid w:val="00864585"/>
    <w:rsid w:val="008645E0"/>
    <w:rsid w:val="0086504A"/>
    <w:rsid w:val="00865937"/>
    <w:rsid w:val="00865D92"/>
    <w:rsid w:val="008662B4"/>
    <w:rsid w:val="0086757F"/>
    <w:rsid w:val="00867760"/>
    <w:rsid w:val="008679E6"/>
    <w:rsid w:val="00867F72"/>
    <w:rsid w:val="00870205"/>
    <w:rsid w:val="0087171A"/>
    <w:rsid w:val="008720E4"/>
    <w:rsid w:val="008723A0"/>
    <w:rsid w:val="008734B6"/>
    <w:rsid w:val="00873A32"/>
    <w:rsid w:val="00874E3E"/>
    <w:rsid w:val="0087586A"/>
    <w:rsid w:val="00876905"/>
    <w:rsid w:val="00880435"/>
    <w:rsid w:val="00880BD9"/>
    <w:rsid w:val="00880DC8"/>
    <w:rsid w:val="00881035"/>
    <w:rsid w:val="0088204C"/>
    <w:rsid w:val="0088212F"/>
    <w:rsid w:val="008823DE"/>
    <w:rsid w:val="008828B8"/>
    <w:rsid w:val="0088353E"/>
    <w:rsid w:val="008837AA"/>
    <w:rsid w:val="00883B5B"/>
    <w:rsid w:val="00883C05"/>
    <w:rsid w:val="00883D7D"/>
    <w:rsid w:val="00883E91"/>
    <w:rsid w:val="0088639E"/>
    <w:rsid w:val="008873D9"/>
    <w:rsid w:val="008873E7"/>
    <w:rsid w:val="0089006C"/>
    <w:rsid w:val="00890FA5"/>
    <w:rsid w:val="00891B39"/>
    <w:rsid w:val="00891B75"/>
    <w:rsid w:val="00891C8E"/>
    <w:rsid w:val="00891CB4"/>
    <w:rsid w:val="00891D8B"/>
    <w:rsid w:val="00891D96"/>
    <w:rsid w:val="00891EC5"/>
    <w:rsid w:val="00892203"/>
    <w:rsid w:val="008928B9"/>
    <w:rsid w:val="008928E0"/>
    <w:rsid w:val="00893758"/>
    <w:rsid w:val="00893D22"/>
    <w:rsid w:val="00893E3A"/>
    <w:rsid w:val="0089492B"/>
    <w:rsid w:val="0089511A"/>
    <w:rsid w:val="00897D48"/>
    <w:rsid w:val="00897F1A"/>
    <w:rsid w:val="008A093E"/>
    <w:rsid w:val="008A0B34"/>
    <w:rsid w:val="008A0D6E"/>
    <w:rsid w:val="008A1AF3"/>
    <w:rsid w:val="008A22E1"/>
    <w:rsid w:val="008A2CEF"/>
    <w:rsid w:val="008A2EB0"/>
    <w:rsid w:val="008A3CC8"/>
    <w:rsid w:val="008A3E4B"/>
    <w:rsid w:val="008A41A1"/>
    <w:rsid w:val="008A4D45"/>
    <w:rsid w:val="008A5257"/>
    <w:rsid w:val="008A5E83"/>
    <w:rsid w:val="008A5E9D"/>
    <w:rsid w:val="008A5FA6"/>
    <w:rsid w:val="008A6A8D"/>
    <w:rsid w:val="008A78DB"/>
    <w:rsid w:val="008B0819"/>
    <w:rsid w:val="008B148A"/>
    <w:rsid w:val="008B1537"/>
    <w:rsid w:val="008B15FE"/>
    <w:rsid w:val="008B1863"/>
    <w:rsid w:val="008B2383"/>
    <w:rsid w:val="008B238F"/>
    <w:rsid w:val="008B2407"/>
    <w:rsid w:val="008B2BF5"/>
    <w:rsid w:val="008B35FE"/>
    <w:rsid w:val="008B363A"/>
    <w:rsid w:val="008B517D"/>
    <w:rsid w:val="008B544A"/>
    <w:rsid w:val="008B68BB"/>
    <w:rsid w:val="008B68DA"/>
    <w:rsid w:val="008B6A6E"/>
    <w:rsid w:val="008B6BA5"/>
    <w:rsid w:val="008B6C39"/>
    <w:rsid w:val="008B6CF4"/>
    <w:rsid w:val="008B7059"/>
    <w:rsid w:val="008B7482"/>
    <w:rsid w:val="008B7D08"/>
    <w:rsid w:val="008C0C62"/>
    <w:rsid w:val="008C2293"/>
    <w:rsid w:val="008C2C7B"/>
    <w:rsid w:val="008C2F90"/>
    <w:rsid w:val="008C2FE1"/>
    <w:rsid w:val="008C31A7"/>
    <w:rsid w:val="008C4392"/>
    <w:rsid w:val="008C471A"/>
    <w:rsid w:val="008C4DE2"/>
    <w:rsid w:val="008C6559"/>
    <w:rsid w:val="008C6803"/>
    <w:rsid w:val="008C697B"/>
    <w:rsid w:val="008C7494"/>
    <w:rsid w:val="008C7792"/>
    <w:rsid w:val="008C7A21"/>
    <w:rsid w:val="008C7F90"/>
    <w:rsid w:val="008D0CBD"/>
    <w:rsid w:val="008D12DD"/>
    <w:rsid w:val="008D1719"/>
    <w:rsid w:val="008D1D3C"/>
    <w:rsid w:val="008D2C80"/>
    <w:rsid w:val="008D31FA"/>
    <w:rsid w:val="008D424B"/>
    <w:rsid w:val="008D4F52"/>
    <w:rsid w:val="008D501F"/>
    <w:rsid w:val="008D50DC"/>
    <w:rsid w:val="008D6B1B"/>
    <w:rsid w:val="008D768C"/>
    <w:rsid w:val="008D7BCC"/>
    <w:rsid w:val="008E0203"/>
    <w:rsid w:val="008E02F0"/>
    <w:rsid w:val="008E0CAD"/>
    <w:rsid w:val="008E0D87"/>
    <w:rsid w:val="008E15B2"/>
    <w:rsid w:val="008E1646"/>
    <w:rsid w:val="008E1992"/>
    <w:rsid w:val="008E1FA0"/>
    <w:rsid w:val="008E2E51"/>
    <w:rsid w:val="008E3126"/>
    <w:rsid w:val="008E3548"/>
    <w:rsid w:val="008E4095"/>
    <w:rsid w:val="008E40D0"/>
    <w:rsid w:val="008E429D"/>
    <w:rsid w:val="008E4CF5"/>
    <w:rsid w:val="008E4D27"/>
    <w:rsid w:val="008E4EE7"/>
    <w:rsid w:val="008E5296"/>
    <w:rsid w:val="008E6207"/>
    <w:rsid w:val="008E6B79"/>
    <w:rsid w:val="008E7CED"/>
    <w:rsid w:val="008F0519"/>
    <w:rsid w:val="008F052C"/>
    <w:rsid w:val="008F06B5"/>
    <w:rsid w:val="008F0E33"/>
    <w:rsid w:val="008F1565"/>
    <w:rsid w:val="008F1782"/>
    <w:rsid w:val="008F187F"/>
    <w:rsid w:val="008F1D01"/>
    <w:rsid w:val="008F1D5B"/>
    <w:rsid w:val="008F2BFB"/>
    <w:rsid w:val="008F2DE0"/>
    <w:rsid w:val="008F3DFA"/>
    <w:rsid w:val="008F46CC"/>
    <w:rsid w:val="008F48C6"/>
    <w:rsid w:val="008F4A49"/>
    <w:rsid w:val="008F67CA"/>
    <w:rsid w:val="008F6863"/>
    <w:rsid w:val="008F6C64"/>
    <w:rsid w:val="008F7375"/>
    <w:rsid w:val="008F7933"/>
    <w:rsid w:val="009000ED"/>
    <w:rsid w:val="009000F9"/>
    <w:rsid w:val="0090095D"/>
    <w:rsid w:val="00901C17"/>
    <w:rsid w:val="0090236C"/>
    <w:rsid w:val="00902C1A"/>
    <w:rsid w:val="0090331F"/>
    <w:rsid w:val="00904308"/>
    <w:rsid w:val="00904443"/>
    <w:rsid w:val="00905A92"/>
    <w:rsid w:val="00906266"/>
    <w:rsid w:val="009071B3"/>
    <w:rsid w:val="00910D5B"/>
    <w:rsid w:val="00910E0F"/>
    <w:rsid w:val="00911048"/>
    <w:rsid w:val="00912130"/>
    <w:rsid w:val="00912529"/>
    <w:rsid w:val="00912E6D"/>
    <w:rsid w:val="00912E90"/>
    <w:rsid w:val="0091308F"/>
    <w:rsid w:val="00913139"/>
    <w:rsid w:val="00913947"/>
    <w:rsid w:val="009147A2"/>
    <w:rsid w:val="00915FE0"/>
    <w:rsid w:val="009175A7"/>
    <w:rsid w:val="0092063C"/>
    <w:rsid w:val="00920821"/>
    <w:rsid w:val="009219F8"/>
    <w:rsid w:val="0092288B"/>
    <w:rsid w:val="0092422A"/>
    <w:rsid w:val="009243B6"/>
    <w:rsid w:val="00925D65"/>
    <w:rsid w:val="0092636F"/>
    <w:rsid w:val="009265E0"/>
    <w:rsid w:val="009267E6"/>
    <w:rsid w:val="009271EF"/>
    <w:rsid w:val="00927671"/>
    <w:rsid w:val="00927B2B"/>
    <w:rsid w:val="009313FB"/>
    <w:rsid w:val="00931F2A"/>
    <w:rsid w:val="009320D2"/>
    <w:rsid w:val="009325A3"/>
    <w:rsid w:val="00932798"/>
    <w:rsid w:val="00932B81"/>
    <w:rsid w:val="00932DA3"/>
    <w:rsid w:val="00933DD1"/>
    <w:rsid w:val="00934311"/>
    <w:rsid w:val="00935808"/>
    <w:rsid w:val="00936254"/>
    <w:rsid w:val="00936A33"/>
    <w:rsid w:val="00936A56"/>
    <w:rsid w:val="0093787F"/>
    <w:rsid w:val="009409AE"/>
    <w:rsid w:val="00941517"/>
    <w:rsid w:val="00941715"/>
    <w:rsid w:val="009421BC"/>
    <w:rsid w:val="009424ED"/>
    <w:rsid w:val="009431C7"/>
    <w:rsid w:val="009458F1"/>
    <w:rsid w:val="00945B55"/>
    <w:rsid w:val="00945D8F"/>
    <w:rsid w:val="00946F19"/>
    <w:rsid w:val="0094769A"/>
    <w:rsid w:val="00947D31"/>
    <w:rsid w:val="0095010C"/>
    <w:rsid w:val="00950116"/>
    <w:rsid w:val="00951A13"/>
    <w:rsid w:val="009527BF"/>
    <w:rsid w:val="00952AF1"/>
    <w:rsid w:val="00953474"/>
    <w:rsid w:val="0095451E"/>
    <w:rsid w:val="00954A2B"/>
    <w:rsid w:val="00955497"/>
    <w:rsid w:val="00957534"/>
    <w:rsid w:val="00957F65"/>
    <w:rsid w:val="009601C3"/>
    <w:rsid w:val="00961192"/>
    <w:rsid w:val="0096120B"/>
    <w:rsid w:val="0096172D"/>
    <w:rsid w:val="00964B80"/>
    <w:rsid w:val="00965025"/>
    <w:rsid w:val="009653D8"/>
    <w:rsid w:val="009658B9"/>
    <w:rsid w:val="00965A0B"/>
    <w:rsid w:val="00965EB7"/>
    <w:rsid w:val="00965F6A"/>
    <w:rsid w:val="00966D0C"/>
    <w:rsid w:val="0096722B"/>
    <w:rsid w:val="00967582"/>
    <w:rsid w:val="00967A91"/>
    <w:rsid w:val="009701DE"/>
    <w:rsid w:val="009705B0"/>
    <w:rsid w:val="00970C7A"/>
    <w:rsid w:val="0097128D"/>
    <w:rsid w:val="00971AE7"/>
    <w:rsid w:val="00971CCA"/>
    <w:rsid w:val="0097226F"/>
    <w:rsid w:val="00972A47"/>
    <w:rsid w:val="00973490"/>
    <w:rsid w:val="00973A0B"/>
    <w:rsid w:val="00973B21"/>
    <w:rsid w:val="0097415F"/>
    <w:rsid w:val="00974522"/>
    <w:rsid w:val="0097464F"/>
    <w:rsid w:val="00976E2A"/>
    <w:rsid w:val="0097716C"/>
    <w:rsid w:val="00977247"/>
    <w:rsid w:val="0098002D"/>
    <w:rsid w:val="009805F0"/>
    <w:rsid w:val="00981D18"/>
    <w:rsid w:val="009827E5"/>
    <w:rsid w:val="00984123"/>
    <w:rsid w:val="0098653A"/>
    <w:rsid w:val="00986970"/>
    <w:rsid w:val="009869A3"/>
    <w:rsid w:val="00986F06"/>
    <w:rsid w:val="009875DC"/>
    <w:rsid w:val="009876E3"/>
    <w:rsid w:val="0098798F"/>
    <w:rsid w:val="009879F9"/>
    <w:rsid w:val="009902DC"/>
    <w:rsid w:val="0099170C"/>
    <w:rsid w:val="00991DC0"/>
    <w:rsid w:val="0099282F"/>
    <w:rsid w:val="009935BB"/>
    <w:rsid w:val="009936D7"/>
    <w:rsid w:val="00993A15"/>
    <w:rsid w:val="009945E0"/>
    <w:rsid w:val="00994647"/>
    <w:rsid w:val="0099466C"/>
    <w:rsid w:val="0099553B"/>
    <w:rsid w:val="009961F4"/>
    <w:rsid w:val="0099636E"/>
    <w:rsid w:val="00996F8F"/>
    <w:rsid w:val="009A1B51"/>
    <w:rsid w:val="009A27B4"/>
    <w:rsid w:val="009A36B3"/>
    <w:rsid w:val="009A3997"/>
    <w:rsid w:val="009A3DC9"/>
    <w:rsid w:val="009A5003"/>
    <w:rsid w:val="009A50E7"/>
    <w:rsid w:val="009A5802"/>
    <w:rsid w:val="009A5CF0"/>
    <w:rsid w:val="009A7115"/>
    <w:rsid w:val="009B111D"/>
    <w:rsid w:val="009B2A4E"/>
    <w:rsid w:val="009B315C"/>
    <w:rsid w:val="009B3489"/>
    <w:rsid w:val="009B38F4"/>
    <w:rsid w:val="009B3C20"/>
    <w:rsid w:val="009B568F"/>
    <w:rsid w:val="009B5CB9"/>
    <w:rsid w:val="009B61A6"/>
    <w:rsid w:val="009B6288"/>
    <w:rsid w:val="009B6560"/>
    <w:rsid w:val="009B6B51"/>
    <w:rsid w:val="009C01E2"/>
    <w:rsid w:val="009C063A"/>
    <w:rsid w:val="009C089D"/>
    <w:rsid w:val="009C0AB7"/>
    <w:rsid w:val="009C11B9"/>
    <w:rsid w:val="009C14A5"/>
    <w:rsid w:val="009C1947"/>
    <w:rsid w:val="009C19F5"/>
    <w:rsid w:val="009C2B01"/>
    <w:rsid w:val="009C2BE6"/>
    <w:rsid w:val="009C2E6A"/>
    <w:rsid w:val="009C2F6B"/>
    <w:rsid w:val="009C3191"/>
    <w:rsid w:val="009C3230"/>
    <w:rsid w:val="009C4189"/>
    <w:rsid w:val="009C45AF"/>
    <w:rsid w:val="009C5D74"/>
    <w:rsid w:val="009C631F"/>
    <w:rsid w:val="009C64B4"/>
    <w:rsid w:val="009C6B02"/>
    <w:rsid w:val="009C7809"/>
    <w:rsid w:val="009C7B2C"/>
    <w:rsid w:val="009D017A"/>
    <w:rsid w:val="009D04C9"/>
    <w:rsid w:val="009D0A77"/>
    <w:rsid w:val="009D0C52"/>
    <w:rsid w:val="009D16E0"/>
    <w:rsid w:val="009D18E0"/>
    <w:rsid w:val="009D1966"/>
    <w:rsid w:val="009D2056"/>
    <w:rsid w:val="009D212E"/>
    <w:rsid w:val="009D21FC"/>
    <w:rsid w:val="009D24C1"/>
    <w:rsid w:val="009D25C1"/>
    <w:rsid w:val="009D38AE"/>
    <w:rsid w:val="009D4418"/>
    <w:rsid w:val="009D4B84"/>
    <w:rsid w:val="009D4CF7"/>
    <w:rsid w:val="009D59E5"/>
    <w:rsid w:val="009D6655"/>
    <w:rsid w:val="009D7091"/>
    <w:rsid w:val="009D77AF"/>
    <w:rsid w:val="009D7914"/>
    <w:rsid w:val="009D7C3B"/>
    <w:rsid w:val="009E01BA"/>
    <w:rsid w:val="009E01F2"/>
    <w:rsid w:val="009E0DB2"/>
    <w:rsid w:val="009E1058"/>
    <w:rsid w:val="009E1AED"/>
    <w:rsid w:val="009E1C45"/>
    <w:rsid w:val="009E40ED"/>
    <w:rsid w:val="009E427B"/>
    <w:rsid w:val="009E4383"/>
    <w:rsid w:val="009E4A10"/>
    <w:rsid w:val="009E5312"/>
    <w:rsid w:val="009E573B"/>
    <w:rsid w:val="009E5DFB"/>
    <w:rsid w:val="009F004D"/>
    <w:rsid w:val="009F02A8"/>
    <w:rsid w:val="009F0DB0"/>
    <w:rsid w:val="009F1832"/>
    <w:rsid w:val="009F1A1C"/>
    <w:rsid w:val="009F2802"/>
    <w:rsid w:val="009F3035"/>
    <w:rsid w:val="009F3C54"/>
    <w:rsid w:val="009F4929"/>
    <w:rsid w:val="009F4AC7"/>
    <w:rsid w:val="009F4E76"/>
    <w:rsid w:val="009F5086"/>
    <w:rsid w:val="009F77A3"/>
    <w:rsid w:val="00A008A6"/>
    <w:rsid w:val="00A0097F"/>
    <w:rsid w:val="00A010A4"/>
    <w:rsid w:val="00A01436"/>
    <w:rsid w:val="00A0168B"/>
    <w:rsid w:val="00A01EBA"/>
    <w:rsid w:val="00A035BC"/>
    <w:rsid w:val="00A0397E"/>
    <w:rsid w:val="00A03EA1"/>
    <w:rsid w:val="00A04160"/>
    <w:rsid w:val="00A0548A"/>
    <w:rsid w:val="00A05796"/>
    <w:rsid w:val="00A05AD7"/>
    <w:rsid w:val="00A05B91"/>
    <w:rsid w:val="00A05F2A"/>
    <w:rsid w:val="00A07236"/>
    <w:rsid w:val="00A07E47"/>
    <w:rsid w:val="00A10A27"/>
    <w:rsid w:val="00A10B9A"/>
    <w:rsid w:val="00A11E90"/>
    <w:rsid w:val="00A13412"/>
    <w:rsid w:val="00A1407D"/>
    <w:rsid w:val="00A143E9"/>
    <w:rsid w:val="00A14AF0"/>
    <w:rsid w:val="00A150AF"/>
    <w:rsid w:val="00A1586A"/>
    <w:rsid w:val="00A15890"/>
    <w:rsid w:val="00A16273"/>
    <w:rsid w:val="00A165EB"/>
    <w:rsid w:val="00A167A0"/>
    <w:rsid w:val="00A177FE"/>
    <w:rsid w:val="00A1784D"/>
    <w:rsid w:val="00A2097D"/>
    <w:rsid w:val="00A20B0A"/>
    <w:rsid w:val="00A20DC2"/>
    <w:rsid w:val="00A2292D"/>
    <w:rsid w:val="00A238B7"/>
    <w:rsid w:val="00A238FA"/>
    <w:rsid w:val="00A23A42"/>
    <w:rsid w:val="00A23BA5"/>
    <w:rsid w:val="00A2431F"/>
    <w:rsid w:val="00A245B1"/>
    <w:rsid w:val="00A24E9D"/>
    <w:rsid w:val="00A253A7"/>
    <w:rsid w:val="00A254D0"/>
    <w:rsid w:val="00A25CE2"/>
    <w:rsid w:val="00A27963"/>
    <w:rsid w:val="00A279B0"/>
    <w:rsid w:val="00A3059D"/>
    <w:rsid w:val="00A306E8"/>
    <w:rsid w:val="00A30F92"/>
    <w:rsid w:val="00A31A57"/>
    <w:rsid w:val="00A31BF2"/>
    <w:rsid w:val="00A32B78"/>
    <w:rsid w:val="00A330BD"/>
    <w:rsid w:val="00A334F4"/>
    <w:rsid w:val="00A34D1B"/>
    <w:rsid w:val="00A36257"/>
    <w:rsid w:val="00A36913"/>
    <w:rsid w:val="00A404E5"/>
    <w:rsid w:val="00A40A85"/>
    <w:rsid w:val="00A41003"/>
    <w:rsid w:val="00A4100A"/>
    <w:rsid w:val="00A416B8"/>
    <w:rsid w:val="00A41E48"/>
    <w:rsid w:val="00A43BA5"/>
    <w:rsid w:val="00A43EED"/>
    <w:rsid w:val="00A44079"/>
    <w:rsid w:val="00A44C82"/>
    <w:rsid w:val="00A44FA3"/>
    <w:rsid w:val="00A45A80"/>
    <w:rsid w:val="00A45EB2"/>
    <w:rsid w:val="00A4608D"/>
    <w:rsid w:val="00A4638B"/>
    <w:rsid w:val="00A473FB"/>
    <w:rsid w:val="00A51300"/>
    <w:rsid w:val="00A513BC"/>
    <w:rsid w:val="00A51832"/>
    <w:rsid w:val="00A5224D"/>
    <w:rsid w:val="00A52824"/>
    <w:rsid w:val="00A5360F"/>
    <w:rsid w:val="00A53676"/>
    <w:rsid w:val="00A53866"/>
    <w:rsid w:val="00A5405B"/>
    <w:rsid w:val="00A552F6"/>
    <w:rsid w:val="00A5763C"/>
    <w:rsid w:val="00A57A92"/>
    <w:rsid w:val="00A57E4F"/>
    <w:rsid w:val="00A600C0"/>
    <w:rsid w:val="00A602C3"/>
    <w:rsid w:val="00A61FA3"/>
    <w:rsid w:val="00A634DC"/>
    <w:rsid w:val="00A64196"/>
    <w:rsid w:val="00A65417"/>
    <w:rsid w:val="00A65725"/>
    <w:rsid w:val="00A658F3"/>
    <w:rsid w:val="00A65CE9"/>
    <w:rsid w:val="00A65DC2"/>
    <w:rsid w:val="00A66565"/>
    <w:rsid w:val="00A66F07"/>
    <w:rsid w:val="00A67070"/>
    <w:rsid w:val="00A678C8"/>
    <w:rsid w:val="00A67E8A"/>
    <w:rsid w:val="00A7057D"/>
    <w:rsid w:val="00A70A40"/>
    <w:rsid w:val="00A717D4"/>
    <w:rsid w:val="00A71BA9"/>
    <w:rsid w:val="00A71CBF"/>
    <w:rsid w:val="00A71E2C"/>
    <w:rsid w:val="00A73018"/>
    <w:rsid w:val="00A7327B"/>
    <w:rsid w:val="00A73B4F"/>
    <w:rsid w:val="00A73C63"/>
    <w:rsid w:val="00A742C3"/>
    <w:rsid w:val="00A75832"/>
    <w:rsid w:val="00A75C58"/>
    <w:rsid w:val="00A7669B"/>
    <w:rsid w:val="00A76B65"/>
    <w:rsid w:val="00A76C93"/>
    <w:rsid w:val="00A76D16"/>
    <w:rsid w:val="00A776F8"/>
    <w:rsid w:val="00A817AC"/>
    <w:rsid w:val="00A81A8D"/>
    <w:rsid w:val="00A81CE3"/>
    <w:rsid w:val="00A821F3"/>
    <w:rsid w:val="00A835A2"/>
    <w:rsid w:val="00A84169"/>
    <w:rsid w:val="00A8474E"/>
    <w:rsid w:val="00A84F56"/>
    <w:rsid w:val="00A85E4E"/>
    <w:rsid w:val="00A86180"/>
    <w:rsid w:val="00A8720F"/>
    <w:rsid w:val="00A87858"/>
    <w:rsid w:val="00A90F6F"/>
    <w:rsid w:val="00A91805"/>
    <w:rsid w:val="00A91BB4"/>
    <w:rsid w:val="00A92C2F"/>
    <w:rsid w:val="00A92D60"/>
    <w:rsid w:val="00A9342D"/>
    <w:rsid w:val="00A9387B"/>
    <w:rsid w:val="00A94552"/>
    <w:rsid w:val="00A94977"/>
    <w:rsid w:val="00A9575F"/>
    <w:rsid w:val="00A96998"/>
    <w:rsid w:val="00A96E9A"/>
    <w:rsid w:val="00A977A3"/>
    <w:rsid w:val="00AA082E"/>
    <w:rsid w:val="00AA08F3"/>
    <w:rsid w:val="00AA12AA"/>
    <w:rsid w:val="00AA1347"/>
    <w:rsid w:val="00AA323A"/>
    <w:rsid w:val="00AA35F4"/>
    <w:rsid w:val="00AA379E"/>
    <w:rsid w:val="00AA39DE"/>
    <w:rsid w:val="00AA42B4"/>
    <w:rsid w:val="00AA4720"/>
    <w:rsid w:val="00AA6334"/>
    <w:rsid w:val="00AA682C"/>
    <w:rsid w:val="00AA7227"/>
    <w:rsid w:val="00AA7AED"/>
    <w:rsid w:val="00AB04EB"/>
    <w:rsid w:val="00AB0678"/>
    <w:rsid w:val="00AB0C8E"/>
    <w:rsid w:val="00AB0EDA"/>
    <w:rsid w:val="00AB153D"/>
    <w:rsid w:val="00AB1ABF"/>
    <w:rsid w:val="00AB22BA"/>
    <w:rsid w:val="00AB29EE"/>
    <w:rsid w:val="00AB2AA0"/>
    <w:rsid w:val="00AB31FE"/>
    <w:rsid w:val="00AB40B4"/>
    <w:rsid w:val="00AB4848"/>
    <w:rsid w:val="00AB5EB8"/>
    <w:rsid w:val="00AB6239"/>
    <w:rsid w:val="00AB62AB"/>
    <w:rsid w:val="00AB6376"/>
    <w:rsid w:val="00AB7109"/>
    <w:rsid w:val="00AB775E"/>
    <w:rsid w:val="00AC0264"/>
    <w:rsid w:val="00AC056D"/>
    <w:rsid w:val="00AC0665"/>
    <w:rsid w:val="00AC1137"/>
    <w:rsid w:val="00AC1D05"/>
    <w:rsid w:val="00AC2114"/>
    <w:rsid w:val="00AC2635"/>
    <w:rsid w:val="00AC2A9B"/>
    <w:rsid w:val="00AC2BC4"/>
    <w:rsid w:val="00AC30C9"/>
    <w:rsid w:val="00AC31F5"/>
    <w:rsid w:val="00AC4259"/>
    <w:rsid w:val="00AC44A6"/>
    <w:rsid w:val="00AC48C7"/>
    <w:rsid w:val="00AC49AC"/>
    <w:rsid w:val="00AC527C"/>
    <w:rsid w:val="00AC5D78"/>
    <w:rsid w:val="00AC604A"/>
    <w:rsid w:val="00AC695C"/>
    <w:rsid w:val="00AD0273"/>
    <w:rsid w:val="00AD053B"/>
    <w:rsid w:val="00AD0E4B"/>
    <w:rsid w:val="00AD203F"/>
    <w:rsid w:val="00AD2110"/>
    <w:rsid w:val="00AD214B"/>
    <w:rsid w:val="00AD214F"/>
    <w:rsid w:val="00AD2C58"/>
    <w:rsid w:val="00AD2DBD"/>
    <w:rsid w:val="00AD3074"/>
    <w:rsid w:val="00AD483C"/>
    <w:rsid w:val="00AD5909"/>
    <w:rsid w:val="00AD6853"/>
    <w:rsid w:val="00AD6EB3"/>
    <w:rsid w:val="00AD6ECC"/>
    <w:rsid w:val="00AD71FF"/>
    <w:rsid w:val="00AD73E3"/>
    <w:rsid w:val="00AD742E"/>
    <w:rsid w:val="00AD7D2C"/>
    <w:rsid w:val="00AE0517"/>
    <w:rsid w:val="00AE0C69"/>
    <w:rsid w:val="00AE1C8A"/>
    <w:rsid w:val="00AE1D15"/>
    <w:rsid w:val="00AE2472"/>
    <w:rsid w:val="00AE24E6"/>
    <w:rsid w:val="00AE251D"/>
    <w:rsid w:val="00AE2865"/>
    <w:rsid w:val="00AE2A68"/>
    <w:rsid w:val="00AE2AA7"/>
    <w:rsid w:val="00AE2F39"/>
    <w:rsid w:val="00AE3D60"/>
    <w:rsid w:val="00AE4223"/>
    <w:rsid w:val="00AE4503"/>
    <w:rsid w:val="00AE4609"/>
    <w:rsid w:val="00AE46A7"/>
    <w:rsid w:val="00AE5795"/>
    <w:rsid w:val="00AE5D27"/>
    <w:rsid w:val="00AE633D"/>
    <w:rsid w:val="00AE6594"/>
    <w:rsid w:val="00AE7947"/>
    <w:rsid w:val="00AE794C"/>
    <w:rsid w:val="00AE7D77"/>
    <w:rsid w:val="00AF1242"/>
    <w:rsid w:val="00AF14C4"/>
    <w:rsid w:val="00AF22EC"/>
    <w:rsid w:val="00AF32C4"/>
    <w:rsid w:val="00AF3610"/>
    <w:rsid w:val="00AF43F9"/>
    <w:rsid w:val="00AF48DA"/>
    <w:rsid w:val="00AF5ABB"/>
    <w:rsid w:val="00AF6D7B"/>
    <w:rsid w:val="00AF701D"/>
    <w:rsid w:val="00AF7561"/>
    <w:rsid w:val="00AF756C"/>
    <w:rsid w:val="00B01250"/>
    <w:rsid w:val="00B019E4"/>
    <w:rsid w:val="00B01BB3"/>
    <w:rsid w:val="00B02A7B"/>
    <w:rsid w:val="00B03BBE"/>
    <w:rsid w:val="00B03F7F"/>
    <w:rsid w:val="00B065C2"/>
    <w:rsid w:val="00B0672B"/>
    <w:rsid w:val="00B0695E"/>
    <w:rsid w:val="00B06EF8"/>
    <w:rsid w:val="00B07EA4"/>
    <w:rsid w:val="00B102BF"/>
    <w:rsid w:val="00B107EA"/>
    <w:rsid w:val="00B10921"/>
    <w:rsid w:val="00B10DE2"/>
    <w:rsid w:val="00B113F8"/>
    <w:rsid w:val="00B13192"/>
    <w:rsid w:val="00B1406B"/>
    <w:rsid w:val="00B1438C"/>
    <w:rsid w:val="00B14766"/>
    <w:rsid w:val="00B1591A"/>
    <w:rsid w:val="00B170AA"/>
    <w:rsid w:val="00B175F8"/>
    <w:rsid w:val="00B2025B"/>
    <w:rsid w:val="00B2094E"/>
    <w:rsid w:val="00B2250A"/>
    <w:rsid w:val="00B22730"/>
    <w:rsid w:val="00B23D5F"/>
    <w:rsid w:val="00B2427A"/>
    <w:rsid w:val="00B247BD"/>
    <w:rsid w:val="00B257B0"/>
    <w:rsid w:val="00B26B5C"/>
    <w:rsid w:val="00B26C9E"/>
    <w:rsid w:val="00B30BDB"/>
    <w:rsid w:val="00B30F8D"/>
    <w:rsid w:val="00B316C2"/>
    <w:rsid w:val="00B32220"/>
    <w:rsid w:val="00B32226"/>
    <w:rsid w:val="00B32B27"/>
    <w:rsid w:val="00B33D4A"/>
    <w:rsid w:val="00B343B1"/>
    <w:rsid w:val="00B3452F"/>
    <w:rsid w:val="00B34CB2"/>
    <w:rsid w:val="00B35120"/>
    <w:rsid w:val="00B40220"/>
    <w:rsid w:val="00B40E18"/>
    <w:rsid w:val="00B43C85"/>
    <w:rsid w:val="00B440A9"/>
    <w:rsid w:val="00B477B2"/>
    <w:rsid w:val="00B479E8"/>
    <w:rsid w:val="00B51147"/>
    <w:rsid w:val="00B51895"/>
    <w:rsid w:val="00B51CE7"/>
    <w:rsid w:val="00B521E6"/>
    <w:rsid w:val="00B530A4"/>
    <w:rsid w:val="00B533BF"/>
    <w:rsid w:val="00B53916"/>
    <w:rsid w:val="00B53E52"/>
    <w:rsid w:val="00B5432F"/>
    <w:rsid w:val="00B55059"/>
    <w:rsid w:val="00B5523E"/>
    <w:rsid w:val="00B55D4A"/>
    <w:rsid w:val="00B562FE"/>
    <w:rsid w:val="00B5661E"/>
    <w:rsid w:val="00B6072B"/>
    <w:rsid w:val="00B618B1"/>
    <w:rsid w:val="00B62185"/>
    <w:rsid w:val="00B62851"/>
    <w:rsid w:val="00B62DCA"/>
    <w:rsid w:val="00B638BE"/>
    <w:rsid w:val="00B63B96"/>
    <w:rsid w:val="00B64DA5"/>
    <w:rsid w:val="00B65167"/>
    <w:rsid w:val="00B6571F"/>
    <w:rsid w:val="00B65EBF"/>
    <w:rsid w:val="00B6640D"/>
    <w:rsid w:val="00B66D90"/>
    <w:rsid w:val="00B67454"/>
    <w:rsid w:val="00B675F7"/>
    <w:rsid w:val="00B702AB"/>
    <w:rsid w:val="00B70781"/>
    <w:rsid w:val="00B70F5A"/>
    <w:rsid w:val="00B71338"/>
    <w:rsid w:val="00B716C6"/>
    <w:rsid w:val="00B71D8B"/>
    <w:rsid w:val="00B729A8"/>
    <w:rsid w:val="00B729E5"/>
    <w:rsid w:val="00B732EA"/>
    <w:rsid w:val="00B73354"/>
    <w:rsid w:val="00B7340A"/>
    <w:rsid w:val="00B73639"/>
    <w:rsid w:val="00B736EF"/>
    <w:rsid w:val="00B73822"/>
    <w:rsid w:val="00B74317"/>
    <w:rsid w:val="00B74340"/>
    <w:rsid w:val="00B753E8"/>
    <w:rsid w:val="00B75402"/>
    <w:rsid w:val="00B755FC"/>
    <w:rsid w:val="00B75E4B"/>
    <w:rsid w:val="00B75E55"/>
    <w:rsid w:val="00B7607A"/>
    <w:rsid w:val="00B76183"/>
    <w:rsid w:val="00B76399"/>
    <w:rsid w:val="00B77584"/>
    <w:rsid w:val="00B77622"/>
    <w:rsid w:val="00B80E0C"/>
    <w:rsid w:val="00B81405"/>
    <w:rsid w:val="00B81F6F"/>
    <w:rsid w:val="00B820C9"/>
    <w:rsid w:val="00B82A54"/>
    <w:rsid w:val="00B82D25"/>
    <w:rsid w:val="00B83EB9"/>
    <w:rsid w:val="00B83FDE"/>
    <w:rsid w:val="00B86763"/>
    <w:rsid w:val="00B87942"/>
    <w:rsid w:val="00B87C36"/>
    <w:rsid w:val="00B87DF1"/>
    <w:rsid w:val="00B903E4"/>
    <w:rsid w:val="00B9088D"/>
    <w:rsid w:val="00B90D9C"/>
    <w:rsid w:val="00B91801"/>
    <w:rsid w:val="00B9192F"/>
    <w:rsid w:val="00B91A74"/>
    <w:rsid w:val="00B92055"/>
    <w:rsid w:val="00B930EB"/>
    <w:rsid w:val="00B93C1C"/>
    <w:rsid w:val="00B94F4F"/>
    <w:rsid w:val="00B95088"/>
    <w:rsid w:val="00B95160"/>
    <w:rsid w:val="00B9621C"/>
    <w:rsid w:val="00B9693B"/>
    <w:rsid w:val="00B969C7"/>
    <w:rsid w:val="00B96E03"/>
    <w:rsid w:val="00B973EC"/>
    <w:rsid w:val="00BA08F6"/>
    <w:rsid w:val="00BA09BE"/>
    <w:rsid w:val="00BA0C16"/>
    <w:rsid w:val="00BA16AD"/>
    <w:rsid w:val="00BA195C"/>
    <w:rsid w:val="00BA21B7"/>
    <w:rsid w:val="00BA2B00"/>
    <w:rsid w:val="00BA38F2"/>
    <w:rsid w:val="00BA43C9"/>
    <w:rsid w:val="00BA457D"/>
    <w:rsid w:val="00BA51D2"/>
    <w:rsid w:val="00BA52D9"/>
    <w:rsid w:val="00BA55BD"/>
    <w:rsid w:val="00BA575A"/>
    <w:rsid w:val="00BA58BF"/>
    <w:rsid w:val="00BA626B"/>
    <w:rsid w:val="00BA6721"/>
    <w:rsid w:val="00BA6BC3"/>
    <w:rsid w:val="00BA723B"/>
    <w:rsid w:val="00BB16B5"/>
    <w:rsid w:val="00BB22FC"/>
    <w:rsid w:val="00BB26CD"/>
    <w:rsid w:val="00BB2D45"/>
    <w:rsid w:val="00BB4D41"/>
    <w:rsid w:val="00BB5486"/>
    <w:rsid w:val="00BB549C"/>
    <w:rsid w:val="00BB550C"/>
    <w:rsid w:val="00BB58FA"/>
    <w:rsid w:val="00BB593C"/>
    <w:rsid w:val="00BB5DA1"/>
    <w:rsid w:val="00BB67DE"/>
    <w:rsid w:val="00BB6804"/>
    <w:rsid w:val="00BB74B1"/>
    <w:rsid w:val="00BB7531"/>
    <w:rsid w:val="00BB7749"/>
    <w:rsid w:val="00BB7915"/>
    <w:rsid w:val="00BB7C3A"/>
    <w:rsid w:val="00BC01C0"/>
    <w:rsid w:val="00BC02D5"/>
    <w:rsid w:val="00BC0916"/>
    <w:rsid w:val="00BC1135"/>
    <w:rsid w:val="00BC23AA"/>
    <w:rsid w:val="00BC24AA"/>
    <w:rsid w:val="00BC2746"/>
    <w:rsid w:val="00BC27FF"/>
    <w:rsid w:val="00BC2BBD"/>
    <w:rsid w:val="00BC3B51"/>
    <w:rsid w:val="00BC3C2F"/>
    <w:rsid w:val="00BC4960"/>
    <w:rsid w:val="00BC51B4"/>
    <w:rsid w:val="00BC5686"/>
    <w:rsid w:val="00BC5A44"/>
    <w:rsid w:val="00BC5CB2"/>
    <w:rsid w:val="00BC5D10"/>
    <w:rsid w:val="00BC6692"/>
    <w:rsid w:val="00BD074B"/>
    <w:rsid w:val="00BD0AD3"/>
    <w:rsid w:val="00BD13B6"/>
    <w:rsid w:val="00BD2002"/>
    <w:rsid w:val="00BD24A7"/>
    <w:rsid w:val="00BD2909"/>
    <w:rsid w:val="00BD2F2B"/>
    <w:rsid w:val="00BD3011"/>
    <w:rsid w:val="00BD33F4"/>
    <w:rsid w:val="00BD3750"/>
    <w:rsid w:val="00BD4AA0"/>
    <w:rsid w:val="00BD507B"/>
    <w:rsid w:val="00BD5264"/>
    <w:rsid w:val="00BD598C"/>
    <w:rsid w:val="00BD5F2E"/>
    <w:rsid w:val="00BD632A"/>
    <w:rsid w:val="00BD79D2"/>
    <w:rsid w:val="00BD7F94"/>
    <w:rsid w:val="00BE0BFD"/>
    <w:rsid w:val="00BE0C47"/>
    <w:rsid w:val="00BE169C"/>
    <w:rsid w:val="00BE1EF0"/>
    <w:rsid w:val="00BE2BE2"/>
    <w:rsid w:val="00BE2F3D"/>
    <w:rsid w:val="00BE30DA"/>
    <w:rsid w:val="00BE3580"/>
    <w:rsid w:val="00BE35D4"/>
    <w:rsid w:val="00BE3763"/>
    <w:rsid w:val="00BE3C37"/>
    <w:rsid w:val="00BE40B5"/>
    <w:rsid w:val="00BE41A5"/>
    <w:rsid w:val="00BE41F8"/>
    <w:rsid w:val="00BE45AF"/>
    <w:rsid w:val="00BE51EE"/>
    <w:rsid w:val="00BE5FC6"/>
    <w:rsid w:val="00BE6304"/>
    <w:rsid w:val="00BE6A19"/>
    <w:rsid w:val="00BE726D"/>
    <w:rsid w:val="00BE7D72"/>
    <w:rsid w:val="00BF01A3"/>
    <w:rsid w:val="00BF1B77"/>
    <w:rsid w:val="00BF21D6"/>
    <w:rsid w:val="00BF26BD"/>
    <w:rsid w:val="00BF2EED"/>
    <w:rsid w:val="00BF436D"/>
    <w:rsid w:val="00BF4CF9"/>
    <w:rsid w:val="00BF586B"/>
    <w:rsid w:val="00BF648C"/>
    <w:rsid w:val="00BF6933"/>
    <w:rsid w:val="00C00501"/>
    <w:rsid w:val="00C00F1F"/>
    <w:rsid w:val="00C013A4"/>
    <w:rsid w:val="00C025DD"/>
    <w:rsid w:val="00C0288B"/>
    <w:rsid w:val="00C02CF3"/>
    <w:rsid w:val="00C04B12"/>
    <w:rsid w:val="00C05104"/>
    <w:rsid w:val="00C05B9B"/>
    <w:rsid w:val="00C06255"/>
    <w:rsid w:val="00C0643C"/>
    <w:rsid w:val="00C065C5"/>
    <w:rsid w:val="00C06BC5"/>
    <w:rsid w:val="00C0731D"/>
    <w:rsid w:val="00C073CA"/>
    <w:rsid w:val="00C07621"/>
    <w:rsid w:val="00C07B6F"/>
    <w:rsid w:val="00C1011B"/>
    <w:rsid w:val="00C10231"/>
    <w:rsid w:val="00C1057A"/>
    <w:rsid w:val="00C11158"/>
    <w:rsid w:val="00C124AC"/>
    <w:rsid w:val="00C1269E"/>
    <w:rsid w:val="00C134DD"/>
    <w:rsid w:val="00C15D19"/>
    <w:rsid w:val="00C17457"/>
    <w:rsid w:val="00C175D0"/>
    <w:rsid w:val="00C17FD5"/>
    <w:rsid w:val="00C207D7"/>
    <w:rsid w:val="00C2080A"/>
    <w:rsid w:val="00C20961"/>
    <w:rsid w:val="00C20E93"/>
    <w:rsid w:val="00C2102F"/>
    <w:rsid w:val="00C216AC"/>
    <w:rsid w:val="00C217D3"/>
    <w:rsid w:val="00C21980"/>
    <w:rsid w:val="00C228C1"/>
    <w:rsid w:val="00C25753"/>
    <w:rsid w:val="00C25EE3"/>
    <w:rsid w:val="00C25F77"/>
    <w:rsid w:val="00C26E13"/>
    <w:rsid w:val="00C270BA"/>
    <w:rsid w:val="00C27ABC"/>
    <w:rsid w:val="00C30365"/>
    <w:rsid w:val="00C3068B"/>
    <w:rsid w:val="00C306DE"/>
    <w:rsid w:val="00C308A2"/>
    <w:rsid w:val="00C3177F"/>
    <w:rsid w:val="00C31E5A"/>
    <w:rsid w:val="00C3208D"/>
    <w:rsid w:val="00C32F3C"/>
    <w:rsid w:val="00C33056"/>
    <w:rsid w:val="00C33F39"/>
    <w:rsid w:val="00C340F0"/>
    <w:rsid w:val="00C34980"/>
    <w:rsid w:val="00C34C2C"/>
    <w:rsid w:val="00C34F93"/>
    <w:rsid w:val="00C365F7"/>
    <w:rsid w:val="00C3665D"/>
    <w:rsid w:val="00C36B28"/>
    <w:rsid w:val="00C36BD8"/>
    <w:rsid w:val="00C37180"/>
    <w:rsid w:val="00C371CA"/>
    <w:rsid w:val="00C37722"/>
    <w:rsid w:val="00C4035C"/>
    <w:rsid w:val="00C40E04"/>
    <w:rsid w:val="00C4198D"/>
    <w:rsid w:val="00C41C39"/>
    <w:rsid w:val="00C4209C"/>
    <w:rsid w:val="00C4290D"/>
    <w:rsid w:val="00C42BAE"/>
    <w:rsid w:val="00C42CFD"/>
    <w:rsid w:val="00C43005"/>
    <w:rsid w:val="00C4310D"/>
    <w:rsid w:val="00C432DE"/>
    <w:rsid w:val="00C434DD"/>
    <w:rsid w:val="00C44062"/>
    <w:rsid w:val="00C449D0"/>
    <w:rsid w:val="00C46967"/>
    <w:rsid w:val="00C46A30"/>
    <w:rsid w:val="00C47526"/>
    <w:rsid w:val="00C5010D"/>
    <w:rsid w:val="00C512CB"/>
    <w:rsid w:val="00C515A4"/>
    <w:rsid w:val="00C52388"/>
    <w:rsid w:val="00C52849"/>
    <w:rsid w:val="00C529CB"/>
    <w:rsid w:val="00C52C02"/>
    <w:rsid w:val="00C53088"/>
    <w:rsid w:val="00C5351C"/>
    <w:rsid w:val="00C53603"/>
    <w:rsid w:val="00C53ED1"/>
    <w:rsid w:val="00C54875"/>
    <w:rsid w:val="00C54ACA"/>
    <w:rsid w:val="00C54DE5"/>
    <w:rsid w:val="00C562F8"/>
    <w:rsid w:val="00C56EFF"/>
    <w:rsid w:val="00C577C9"/>
    <w:rsid w:val="00C6000F"/>
    <w:rsid w:val="00C604AB"/>
    <w:rsid w:val="00C605DA"/>
    <w:rsid w:val="00C61996"/>
    <w:rsid w:val="00C61F11"/>
    <w:rsid w:val="00C6211B"/>
    <w:rsid w:val="00C62472"/>
    <w:rsid w:val="00C626CF"/>
    <w:rsid w:val="00C6362F"/>
    <w:rsid w:val="00C63C09"/>
    <w:rsid w:val="00C63C51"/>
    <w:rsid w:val="00C63D15"/>
    <w:rsid w:val="00C6422D"/>
    <w:rsid w:val="00C64426"/>
    <w:rsid w:val="00C64769"/>
    <w:rsid w:val="00C64980"/>
    <w:rsid w:val="00C64A88"/>
    <w:rsid w:val="00C64AF9"/>
    <w:rsid w:val="00C64CA3"/>
    <w:rsid w:val="00C64FE5"/>
    <w:rsid w:val="00C6576A"/>
    <w:rsid w:val="00C66B4A"/>
    <w:rsid w:val="00C67056"/>
    <w:rsid w:val="00C6747B"/>
    <w:rsid w:val="00C67532"/>
    <w:rsid w:val="00C67D6C"/>
    <w:rsid w:val="00C70745"/>
    <w:rsid w:val="00C729F5"/>
    <w:rsid w:val="00C72F4F"/>
    <w:rsid w:val="00C73197"/>
    <w:rsid w:val="00C73B78"/>
    <w:rsid w:val="00C74573"/>
    <w:rsid w:val="00C74F74"/>
    <w:rsid w:val="00C765A2"/>
    <w:rsid w:val="00C76792"/>
    <w:rsid w:val="00C770D0"/>
    <w:rsid w:val="00C77E50"/>
    <w:rsid w:val="00C81082"/>
    <w:rsid w:val="00C811A9"/>
    <w:rsid w:val="00C816F2"/>
    <w:rsid w:val="00C81D76"/>
    <w:rsid w:val="00C81FF3"/>
    <w:rsid w:val="00C82067"/>
    <w:rsid w:val="00C82DC9"/>
    <w:rsid w:val="00C83589"/>
    <w:rsid w:val="00C8384A"/>
    <w:rsid w:val="00C83AC8"/>
    <w:rsid w:val="00C83DFF"/>
    <w:rsid w:val="00C83EA1"/>
    <w:rsid w:val="00C84B55"/>
    <w:rsid w:val="00C854B8"/>
    <w:rsid w:val="00C862B7"/>
    <w:rsid w:val="00C86906"/>
    <w:rsid w:val="00C8783C"/>
    <w:rsid w:val="00C87943"/>
    <w:rsid w:val="00C90AE4"/>
    <w:rsid w:val="00C91AF9"/>
    <w:rsid w:val="00C91DB1"/>
    <w:rsid w:val="00C923FD"/>
    <w:rsid w:val="00C92C64"/>
    <w:rsid w:val="00C9314E"/>
    <w:rsid w:val="00C93462"/>
    <w:rsid w:val="00C93536"/>
    <w:rsid w:val="00C939EE"/>
    <w:rsid w:val="00C959DA"/>
    <w:rsid w:val="00C9658F"/>
    <w:rsid w:val="00C979A7"/>
    <w:rsid w:val="00CA14A2"/>
    <w:rsid w:val="00CA2554"/>
    <w:rsid w:val="00CA2E08"/>
    <w:rsid w:val="00CA30A6"/>
    <w:rsid w:val="00CA319B"/>
    <w:rsid w:val="00CA33F6"/>
    <w:rsid w:val="00CA403A"/>
    <w:rsid w:val="00CA4E8B"/>
    <w:rsid w:val="00CA5024"/>
    <w:rsid w:val="00CA50B8"/>
    <w:rsid w:val="00CA5168"/>
    <w:rsid w:val="00CA5B6C"/>
    <w:rsid w:val="00CA609B"/>
    <w:rsid w:val="00CA653F"/>
    <w:rsid w:val="00CA78BB"/>
    <w:rsid w:val="00CA7A01"/>
    <w:rsid w:val="00CB007C"/>
    <w:rsid w:val="00CB2456"/>
    <w:rsid w:val="00CB258E"/>
    <w:rsid w:val="00CB27D3"/>
    <w:rsid w:val="00CB3FCE"/>
    <w:rsid w:val="00CB4477"/>
    <w:rsid w:val="00CB4656"/>
    <w:rsid w:val="00CB506F"/>
    <w:rsid w:val="00CB60FF"/>
    <w:rsid w:val="00CB6CFA"/>
    <w:rsid w:val="00CC0147"/>
    <w:rsid w:val="00CC0EBC"/>
    <w:rsid w:val="00CC0FBE"/>
    <w:rsid w:val="00CC11AB"/>
    <w:rsid w:val="00CC15A3"/>
    <w:rsid w:val="00CC2139"/>
    <w:rsid w:val="00CC485C"/>
    <w:rsid w:val="00CC4DC0"/>
    <w:rsid w:val="00CC618C"/>
    <w:rsid w:val="00CC6BF5"/>
    <w:rsid w:val="00CC6E0A"/>
    <w:rsid w:val="00CC702A"/>
    <w:rsid w:val="00CC7F15"/>
    <w:rsid w:val="00CD05F5"/>
    <w:rsid w:val="00CD0EA6"/>
    <w:rsid w:val="00CD1524"/>
    <w:rsid w:val="00CD187D"/>
    <w:rsid w:val="00CD3108"/>
    <w:rsid w:val="00CD3F61"/>
    <w:rsid w:val="00CD4426"/>
    <w:rsid w:val="00CD49E9"/>
    <w:rsid w:val="00CD5137"/>
    <w:rsid w:val="00CD5446"/>
    <w:rsid w:val="00CD64A0"/>
    <w:rsid w:val="00CD68D0"/>
    <w:rsid w:val="00CD6B44"/>
    <w:rsid w:val="00CD6C0C"/>
    <w:rsid w:val="00CD6FAA"/>
    <w:rsid w:val="00CE01D8"/>
    <w:rsid w:val="00CE0D3F"/>
    <w:rsid w:val="00CE1CFA"/>
    <w:rsid w:val="00CE37DF"/>
    <w:rsid w:val="00CE495B"/>
    <w:rsid w:val="00CE4DAD"/>
    <w:rsid w:val="00CE5566"/>
    <w:rsid w:val="00CE622F"/>
    <w:rsid w:val="00CE74FF"/>
    <w:rsid w:val="00CE761D"/>
    <w:rsid w:val="00CE7C48"/>
    <w:rsid w:val="00CE7DCD"/>
    <w:rsid w:val="00CF018E"/>
    <w:rsid w:val="00CF0B91"/>
    <w:rsid w:val="00CF12F4"/>
    <w:rsid w:val="00CF17A4"/>
    <w:rsid w:val="00CF221A"/>
    <w:rsid w:val="00CF3442"/>
    <w:rsid w:val="00CF4E17"/>
    <w:rsid w:val="00CF5561"/>
    <w:rsid w:val="00CF592E"/>
    <w:rsid w:val="00CF5C20"/>
    <w:rsid w:val="00CF6559"/>
    <w:rsid w:val="00CF795D"/>
    <w:rsid w:val="00D00604"/>
    <w:rsid w:val="00D006CF"/>
    <w:rsid w:val="00D00C52"/>
    <w:rsid w:val="00D01712"/>
    <w:rsid w:val="00D024A6"/>
    <w:rsid w:val="00D02799"/>
    <w:rsid w:val="00D037D8"/>
    <w:rsid w:val="00D0495A"/>
    <w:rsid w:val="00D04A45"/>
    <w:rsid w:val="00D060D2"/>
    <w:rsid w:val="00D06699"/>
    <w:rsid w:val="00D06CA8"/>
    <w:rsid w:val="00D070CF"/>
    <w:rsid w:val="00D074E7"/>
    <w:rsid w:val="00D07EF9"/>
    <w:rsid w:val="00D103EC"/>
    <w:rsid w:val="00D10EEC"/>
    <w:rsid w:val="00D115C2"/>
    <w:rsid w:val="00D1199E"/>
    <w:rsid w:val="00D1288B"/>
    <w:rsid w:val="00D13F56"/>
    <w:rsid w:val="00D14BF3"/>
    <w:rsid w:val="00D14F57"/>
    <w:rsid w:val="00D150C3"/>
    <w:rsid w:val="00D16C89"/>
    <w:rsid w:val="00D2031B"/>
    <w:rsid w:val="00D20376"/>
    <w:rsid w:val="00D204C5"/>
    <w:rsid w:val="00D2164D"/>
    <w:rsid w:val="00D21B6E"/>
    <w:rsid w:val="00D22EE1"/>
    <w:rsid w:val="00D23269"/>
    <w:rsid w:val="00D2455F"/>
    <w:rsid w:val="00D25942"/>
    <w:rsid w:val="00D2607B"/>
    <w:rsid w:val="00D26AB1"/>
    <w:rsid w:val="00D26D7F"/>
    <w:rsid w:val="00D272FD"/>
    <w:rsid w:val="00D27828"/>
    <w:rsid w:val="00D278CF"/>
    <w:rsid w:val="00D27973"/>
    <w:rsid w:val="00D27F7A"/>
    <w:rsid w:val="00D30997"/>
    <w:rsid w:val="00D30E6F"/>
    <w:rsid w:val="00D313AE"/>
    <w:rsid w:val="00D3199C"/>
    <w:rsid w:val="00D32006"/>
    <w:rsid w:val="00D32EE7"/>
    <w:rsid w:val="00D33097"/>
    <w:rsid w:val="00D3410A"/>
    <w:rsid w:val="00D34700"/>
    <w:rsid w:val="00D347D5"/>
    <w:rsid w:val="00D34C6A"/>
    <w:rsid w:val="00D3563F"/>
    <w:rsid w:val="00D3606C"/>
    <w:rsid w:val="00D36207"/>
    <w:rsid w:val="00D36A82"/>
    <w:rsid w:val="00D3727E"/>
    <w:rsid w:val="00D37C2D"/>
    <w:rsid w:val="00D37C5D"/>
    <w:rsid w:val="00D37C8C"/>
    <w:rsid w:val="00D40AA6"/>
    <w:rsid w:val="00D41765"/>
    <w:rsid w:val="00D42A1A"/>
    <w:rsid w:val="00D42CE4"/>
    <w:rsid w:val="00D443B0"/>
    <w:rsid w:val="00D4446A"/>
    <w:rsid w:val="00D44E55"/>
    <w:rsid w:val="00D45EC6"/>
    <w:rsid w:val="00D45FC0"/>
    <w:rsid w:val="00D4615F"/>
    <w:rsid w:val="00D4682B"/>
    <w:rsid w:val="00D46AD4"/>
    <w:rsid w:val="00D46F1E"/>
    <w:rsid w:val="00D472E9"/>
    <w:rsid w:val="00D47B93"/>
    <w:rsid w:val="00D501BF"/>
    <w:rsid w:val="00D52FA7"/>
    <w:rsid w:val="00D535D7"/>
    <w:rsid w:val="00D538E9"/>
    <w:rsid w:val="00D53AEA"/>
    <w:rsid w:val="00D541DD"/>
    <w:rsid w:val="00D541E6"/>
    <w:rsid w:val="00D54CF5"/>
    <w:rsid w:val="00D5532A"/>
    <w:rsid w:val="00D55BB0"/>
    <w:rsid w:val="00D5669A"/>
    <w:rsid w:val="00D56D3D"/>
    <w:rsid w:val="00D60395"/>
    <w:rsid w:val="00D604F0"/>
    <w:rsid w:val="00D60F98"/>
    <w:rsid w:val="00D61FBD"/>
    <w:rsid w:val="00D62044"/>
    <w:rsid w:val="00D62463"/>
    <w:rsid w:val="00D627A6"/>
    <w:rsid w:val="00D6299A"/>
    <w:rsid w:val="00D63121"/>
    <w:rsid w:val="00D64288"/>
    <w:rsid w:val="00D65202"/>
    <w:rsid w:val="00D65502"/>
    <w:rsid w:val="00D659F7"/>
    <w:rsid w:val="00D65F36"/>
    <w:rsid w:val="00D66743"/>
    <w:rsid w:val="00D66A81"/>
    <w:rsid w:val="00D67034"/>
    <w:rsid w:val="00D67F3D"/>
    <w:rsid w:val="00D709C5"/>
    <w:rsid w:val="00D71361"/>
    <w:rsid w:val="00D7292F"/>
    <w:rsid w:val="00D72CBE"/>
    <w:rsid w:val="00D730E5"/>
    <w:rsid w:val="00D73A03"/>
    <w:rsid w:val="00D73A19"/>
    <w:rsid w:val="00D73B4B"/>
    <w:rsid w:val="00D73CC1"/>
    <w:rsid w:val="00D74124"/>
    <w:rsid w:val="00D74D75"/>
    <w:rsid w:val="00D77EA5"/>
    <w:rsid w:val="00D80543"/>
    <w:rsid w:val="00D814EE"/>
    <w:rsid w:val="00D82B47"/>
    <w:rsid w:val="00D82CFA"/>
    <w:rsid w:val="00D83045"/>
    <w:rsid w:val="00D837FA"/>
    <w:rsid w:val="00D83BC6"/>
    <w:rsid w:val="00D83FA6"/>
    <w:rsid w:val="00D844B3"/>
    <w:rsid w:val="00D84761"/>
    <w:rsid w:val="00D850E4"/>
    <w:rsid w:val="00D85186"/>
    <w:rsid w:val="00D8523D"/>
    <w:rsid w:val="00D86011"/>
    <w:rsid w:val="00D8631B"/>
    <w:rsid w:val="00D86745"/>
    <w:rsid w:val="00D86BAA"/>
    <w:rsid w:val="00D8708C"/>
    <w:rsid w:val="00D87521"/>
    <w:rsid w:val="00D903F2"/>
    <w:rsid w:val="00D915A3"/>
    <w:rsid w:val="00D91F45"/>
    <w:rsid w:val="00D9227D"/>
    <w:rsid w:val="00D92790"/>
    <w:rsid w:val="00D92D3D"/>
    <w:rsid w:val="00D957E4"/>
    <w:rsid w:val="00D96067"/>
    <w:rsid w:val="00D96203"/>
    <w:rsid w:val="00D965B2"/>
    <w:rsid w:val="00D969BB"/>
    <w:rsid w:val="00D96B40"/>
    <w:rsid w:val="00D978FB"/>
    <w:rsid w:val="00D97CCC"/>
    <w:rsid w:val="00DA04D3"/>
    <w:rsid w:val="00DA1974"/>
    <w:rsid w:val="00DA330D"/>
    <w:rsid w:val="00DA3B52"/>
    <w:rsid w:val="00DA3E92"/>
    <w:rsid w:val="00DA3EDF"/>
    <w:rsid w:val="00DA4150"/>
    <w:rsid w:val="00DA417C"/>
    <w:rsid w:val="00DA41D9"/>
    <w:rsid w:val="00DA43B2"/>
    <w:rsid w:val="00DA582E"/>
    <w:rsid w:val="00DA63E1"/>
    <w:rsid w:val="00DA675D"/>
    <w:rsid w:val="00DB005D"/>
    <w:rsid w:val="00DB073C"/>
    <w:rsid w:val="00DB120C"/>
    <w:rsid w:val="00DB1F46"/>
    <w:rsid w:val="00DB21E2"/>
    <w:rsid w:val="00DB2359"/>
    <w:rsid w:val="00DB2893"/>
    <w:rsid w:val="00DB2DE0"/>
    <w:rsid w:val="00DB36E7"/>
    <w:rsid w:val="00DB38C1"/>
    <w:rsid w:val="00DB38DD"/>
    <w:rsid w:val="00DB402B"/>
    <w:rsid w:val="00DB48B6"/>
    <w:rsid w:val="00DB7293"/>
    <w:rsid w:val="00DB7ED8"/>
    <w:rsid w:val="00DB7F2A"/>
    <w:rsid w:val="00DC028F"/>
    <w:rsid w:val="00DC0D28"/>
    <w:rsid w:val="00DC2013"/>
    <w:rsid w:val="00DC2C0A"/>
    <w:rsid w:val="00DC2C76"/>
    <w:rsid w:val="00DC384A"/>
    <w:rsid w:val="00DC3F21"/>
    <w:rsid w:val="00DC3F35"/>
    <w:rsid w:val="00DC497D"/>
    <w:rsid w:val="00DC500C"/>
    <w:rsid w:val="00DC573D"/>
    <w:rsid w:val="00DC638D"/>
    <w:rsid w:val="00DC66A6"/>
    <w:rsid w:val="00DC6E29"/>
    <w:rsid w:val="00DC72A0"/>
    <w:rsid w:val="00DC7791"/>
    <w:rsid w:val="00DC7836"/>
    <w:rsid w:val="00DD0308"/>
    <w:rsid w:val="00DD1CF6"/>
    <w:rsid w:val="00DD2912"/>
    <w:rsid w:val="00DD2B4A"/>
    <w:rsid w:val="00DD2CBE"/>
    <w:rsid w:val="00DD36D0"/>
    <w:rsid w:val="00DD3806"/>
    <w:rsid w:val="00DD44D7"/>
    <w:rsid w:val="00DD4503"/>
    <w:rsid w:val="00DD4594"/>
    <w:rsid w:val="00DD7BDE"/>
    <w:rsid w:val="00DE015A"/>
    <w:rsid w:val="00DE1528"/>
    <w:rsid w:val="00DE154F"/>
    <w:rsid w:val="00DE1E58"/>
    <w:rsid w:val="00DE266D"/>
    <w:rsid w:val="00DE37FC"/>
    <w:rsid w:val="00DE422C"/>
    <w:rsid w:val="00DE48C9"/>
    <w:rsid w:val="00DE5F42"/>
    <w:rsid w:val="00DE6408"/>
    <w:rsid w:val="00DE6D74"/>
    <w:rsid w:val="00DE6E2A"/>
    <w:rsid w:val="00DE75B8"/>
    <w:rsid w:val="00DF15A5"/>
    <w:rsid w:val="00DF1940"/>
    <w:rsid w:val="00DF21A2"/>
    <w:rsid w:val="00DF24C7"/>
    <w:rsid w:val="00DF2D6F"/>
    <w:rsid w:val="00DF3402"/>
    <w:rsid w:val="00DF3B9C"/>
    <w:rsid w:val="00DF3EEE"/>
    <w:rsid w:val="00DF42C0"/>
    <w:rsid w:val="00DF4CBF"/>
    <w:rsid w:val="00DF529B"/>
    <w:rsid w:val="00DF5A19"/>
    <w:rsid w:val="00DF5FA6"/>
    <w:rsid w:val="00DF61CB"/>
    <w:rsid w:val="00DF62CA"/>
    <w:rsid w:val="00DF67D4"/>
    <w:rsid w:val="00DF680B"/>
    <w:rsid w:val="00DF69E0"/>
    <w:rsid w:val="00DF6C41"/>
    <w:rsid w:val="00DF6C9F"/>
    <w:rsid w:val="00DF7181"/>
    <w:rsid w:val="00DF71E4"/>
    <w:rsid w:val="00E00F37"/>
    <w:rsid w:val="00E01628"/>
    <w:rsid w:val="00E017B2"/>
    <w:rsid w:val="00E020C2"/>
    <w:rsid w:val="00E0231F"/>
    <w:rsid w:val="00E03232"/>
    <w:rsid w:val="00E03C64"/>
    <w:rsid w:val="00E03FCA"/>
    <w:rsid w:val="00E05174"/>
    <w:rsid w:val="00E05321"/>
    <w:rsid w:val="00E057A2"/>
    <w:rsid w:val="00E05930"/>
    <w:rsid w:val="00E06BC4"/>
    <w:rsid w:val="00E07859"/>
    <w:rsid w:val="00E11ADF"/>
    <w:rsid w:val="00E11F09"/>
    <w:rsid w:val="00E1249D"/>
    <w:rsid w:val="00E1252A"/>
    <w:rsid w:val="00E125C3"/>
    <w:rsid w:val="00E12BD9"/>
    <w:rsid w:val="00E1425D"/>
    <w:rsid w:val="00E14E88"/>
    <w:rsid w:val="00E1627F"/>
    <w:rsid w:val="00E162F3"/>
    <w:rsid w:val="00E16486"/>
    <w:rsid w:val="00E1680F"/>
    <w:rsid w:val="00E177DD"/>
    <w:rsid w:val="00E200B0"/>
    <w:rsid w:val="00E2065E"/>
    <w:rsid w:val="00E208F3"/>
    <w:rsid w:val="00E20C98"/>
    <w:rsid w:val="00E21D60"/>
    <w:rsid w:val="00E22534"/>
    <w:rsid w:val="00E22B4A"/>
    <w:rsid w:val="00E22C01"/>
    <w:rsid w:val="00E23E55"/>
    <w:rsid w:val="00E23FE2"/>
    <w:rsid w:val="00E24207"/>
    <w:rsid w:val="00E242DD"/>
    <w:rsid w:val="00E24ABC"/>
    <w:rsid w:val="00E24F8A"/>
    <w:rsid w:val="00E25B51"/>
    <w:rsid w:val="00E2613D"/>
    <w:rsid w:val="00E276BD"/>
    <w:rsid w:val="00E27C01"/>
    <w:rsid w:val="00E3007E"/>
    <w:rsid w:val="00E30647"/>
    <w:rsid w:val="00E307C7"/>
    <w:rsid w:val="00E307C9"/>
    <w:rsid w:val="00E31D95"/>
    <w:rsid w:val="00E32624"/>
    <w:rsid w:val="00E32BD2"/>
    <w:rsid w:val="00E33537"/>
    <w:rsid w:val="00E33B5C"/>
    <w:rsid w:val="00E34F5A"/>
    <w:rsid w:val="00E35262"/>
    <w:rsid w:val="00E3549C"/>
    <w:rsid w:val="00E356D1"/>
    <w:rsid w:val="00E35A38"/>
    <w:rsid w:val="00E35D93"/>
    <w:rsid w:val="00E35E25"/>
    <w:rsid w:val="00E36E5F"/>
    <w:rsid w:val="00E37856"/>
    <w:rsid w:val="00E379EF"/>
    <w:rsid w:val="00E37DE5"/>
    <w:rsid w:val="00E40302"/>
    <w:rsid w:val="00E40373"/>
    <w:rsid w:val="00E412C5"/>
    <w:rsid w:val="00E4192C"/>
    <w:rsid w:val="00E41DC5"/>
    <w:rsid w:val="00E42667"/>
    <w:rsid w:val="00E42796"/>
    <w:rsid w:val="00E43611"/>
    <w:rsid w:val="00E44EEC"/>
    <w:rsid w:val="00E450B6"/>
    <w:rsid w:val="00E45991"/>
    <w:rsid w:val="00E45CA4"/>
    <w:rsid w:val="00E462EB"/>
    <w:rsid w:val="00E4697D"/>
    <w:rsid w:val="00E47E00"/>
    <w:rsid w:val="00E50254"/>
    <w:rsid w:val="00E50C14"/>
    <w:rsid w:val="00E5128A"/>
    <w:rsid w:val="00E52486"/>
    <w:rsid w:val="00E52BB7"/>
    <w:rsid w:val="00E52BB8"/>
    <w:rsid w:val="00E52E81"/>
    <w:rsid w:val="00E5300A"/>
    <w:rsid w:val="00E53A88"/>
    <w:rsid w:val="00E54749"/>
    <w:rsid w:val="00E54A67"/>
    <w:rsid w:val="00E54C37"/>
    <w:rsid w:val="00E55350"/>
    <w:rsid w:val="00E577F2"/>
    <w:rsid w:val="00E57C10"/>
    <w:rsid w:val="00E605F5"/>
    <w:rsid w:val="00E608AE"/>
    <w:rsid w:val="00E60F42"/>
    <w:rsid w:val="00E613C9"/>
    <w:rsid w:val="00E61DE0"/>
    <w:rsid w:val="00E6274C"/>
    <w:rsid w:val="00E62A68"/>
    <w:rsid w:val="00E62F0C"/>
    <w:rsid w:val="00E633C7"/>
    <w:rsid w:val="00E637A4"/>
    <w:rsid w:val="00E63F24"/>
    <w:rsid w:val="00E63F9E"/>
    <w:rsid w:val="00E640A4"/>
    <w:rsid w:val="00E65851"/>
    <w:rsid w:val="00E6710B"/>
    <w:rsid w:val="00E67177"/>
    <w:rsid w:val="00E672BA"/>
    <w:rsid w:val="00E71068"/>
    <w:rsid w:val="00E7132A"/>
    <w:rsid w:val="00E716DD"/>
    <w:rsid w:val="00E72492"/>
    <w:rsid w:val="00E731D0"/>
    <w:rsid w:val="00E73CA3"/>
    <w:rsid w:val="00E75DD1"/>
    <w:rsid w:val="00E75F66"/>
    <w:rsid w:val="00E76FB7"/>
    <w:rsid w:val="00E775C9"/>
    <w:rsid w:val="00E77B3B"/>
    <w:rsid w:val="00E80968"/>
    <w:rsid w:val="00E80E90"/>
    <w:rsid w:val="00E80F4F"/>
    <w:rsid w:val="00E81E9A"/>
    <w:rsid w:val="00E83400"/>
    <w:rsid w:val="00E83B75"/>
    <w:rsid w:val="00E83FB5"/>
    <w:rsid w:val="00E8405A"/>
    <w:rsid w:val="00E8549B"/>
    <w:rsid w:val="00E87160"/>
    <w:rsid w:val="00E873AB"/>
    <w:rsid w:val="00E877A5"/>
    <w:rsid w:val="00E87A31"/>
    <w:rsid w:val="00E9171A"/>
    <w:rsid w:val="00E919E7"/>
    <w:rsid w:val="00E92107"/>
    <w:rsid w:val="00E927DD"/>
    <w:rsid w:val="00E92A06"/>
    <w:rsid w:val="00E93615"/>
    <w:rsid w:val="00E940CF"/>
    <w:rsid w:val="00E967A8"/>
    <w:rsid w:val="00E967E7"/>
    <w:rsid w:val="00E973A0"/>
    <w:rsid w:val="00E97F08"/>
    <w:rsid w:val="00EA07C6"/>
    <w:rsid w:val="00EA249E"/>
    <w:rsid w:val="00EA45CD"/>
    <w:rsid w:val="00EA4905"/>
    <w:rsid w:val="00EA593F"/>
    <w:rsid w:val="00EA5BB4"/>
    <w:rsid w:val="00EA629F"/>
    <w:rsid w:val="00EA704D"/>
    <w:rsid w:val="00EA7083"/>
    <w:rsid w:val="00EA792E"/>
    <w:rsid w:val="00EA7B31"/>
    <w:rsid w:val="00EA7C51"/>
    <w:rsid w:val="00EB0820"/>
    <w:rsid w:val="00EB0FBB"/>
    <w:rsid w:val="00EB1891"/>
    <w:rsid w:val="00EB1FD4"/>
    <w:rsid w:val="00EB20E4"/>
    <w:rsid w:val="00EB20EF"/>
    <w:rsid w:val="00EB2159"/>
    <w:rsid w:val="00EB34C2"/>
    <w:rsid w:val="00EB4540"/>
    <w:rsid w:val="00EB4EF2"/>
    <w:rsid w:val="00EB5AC1"/>
    <w:rsid w:val="00EB607A"/>
    <w:rsid w:val="00EB6325"/>
    <w:rsid w:val="00EB6481"/>
    <w:rsid w:val="00EB655A"/>
    <w:rsid w:val="00EB6A80"/>
    <w:rsid w:val="00EB7351"/>
    <w:rsid w:val="00EB79F6"/>
    <w:rsid w:val="00EC0380"/>
    <w:rsid w:val="00EC060B"/>
    <w:rsid w:val="00EC11AD"/>
    <w:rsid w:val="00EC1BB7"/>
    <w:rsid w:val="00EC1BEB"/>
    <w:rsid w:val="00EC1D18"/>
    <w:rsid w:val="00EC259C"/>
    <w:rsid w:val="00EC26F1"/>
    <w:rsid w:val="00EC284A"/>
    <w:rsid w:val="00EC30CB"/>
    <w:rsid w:val="00EC36BD"/>
    <w:rsid w:val="00EC3CF4"/>
    <w:rsid w:val="00EC406B"/>
    <w:rsid w:val="00EC4FA4"/>
    <w:rsid w:val="00EC5D6E"/>
    <w:rsid w:val="00EC63A7"/>
    <w:rsid w:val="00EC7F2B"/>
    <w:rsid w:val="00ED020C"/>
    <w:rsid w:val="00ED0331"/>
    <w:rsid w:val="00ED066C"/>
    <w:rsid w:val="00ED0C56"/>
    <w:rsid w:val="00ED0CF9"/>
    <w:rsid w:val="00ED1E5C"/>
    <w:rsid w:val="00ED225A"/>
    <w:rsid w:val="00ED25D0"/>
    <w:rsid w:val="00ED29D8"/>
    <w:rsid w:val="00ED29DD"/>
    <w:rsid w:val="00ED431B"/>
    <w:rsid w:val="00ED4AA8"/>
    <w:rsid w:val="00ED506E"/>
    <w:rsid w:val="00ED5CD0"/>
    <w:rsid w:val="00ED5D9F"/>
    <w:rsid w:val="00ED6E25"/>
    <w:rsid w:val="00ED6E90"/>
    <w:rsid w:val="00ED7065"/>
    <w:rsid w:val="00ED7288"/>
    <w:rsid w:val="00ED7708"/>
    <w:rsid w:val="00ED7AE3"/>
    <w:rsid w:val="00ED7B56"/>
    <w:rsid w:val="00EE18CD"/>
    <w:rsid w:val="00EE276F"/>
    <w:rsid w:val="00EE2BBE"/>
    <w:rsid w:val="00EE3A17"/>
    <w:rsid w:val="00EE3FA6"/>
    <w:rsid w:val="00EE4EFE"/>
    <w:rsid w:val="00EE5829"/>
    <w:rsid w:val="00EE6ABD"/>
    <w:rsid w:val="00EF0E62"/>
    <w:rsid w:val="00EF137B"/>
    <w:rsid w:val="00EF1465"/>
    <w:rsid w:val="00EF304B"/>
    <w:rsid w:val="00EF37A8"/>
    <w:rsid w:val="00EF3BE3"/>
    <w:rsid w:val="00EF40DD"/>
    <w:rsid w:val="00EF428E"/>
    <w:rsid w:val="00EF4A2F"/>
    <w:rsid w:val="00EF4AF4"/>
    <w:rsid w:val="00EF5A25"/>
    <w:rsid w:val="00EF7023"/>
    <w:rsid w:val="00EF74E1"/>
    <w:rsid w:val="00F0002D"/>
    <w:rsid w:val="00F002F3"/>
    <w:rsid w:val="00F005A7"/>
    <w:rsid w:val="00F00E5C"/>
    <w:rsid w:val="00F01071"/>
    <w:rsid w:val="00F01218"/>
    <w:rsid w:val="00F01AD6"/>
    <w:rsid w:val="00F01E0D"/>
    <w:rsid w:val="00F01EF2"/>
    <w:rsid w:val="00F022A1"/>
    <w:rsid w:val="00F0234D"/>
    <w:rsid w:val="00F02592"/>
    <w:rsid w:val="00F02CDF"/>
    <w:rsid w:val="00F02E32"/>
    <w:rsid w:val="00F02E91"/>
    <w:rsid w:val="00F033D2"/>
    <w:rsid w:val="00F03413"/>
    <w:rsid w:val="00F0424B"/>
    <w:rsid w:val="00F04689"/>
    <w:rsid w:val="00F04927"/>
    <w:rsid w:val="00F04DE3"/>
    <w:rsid w:val="00F05204"/>
    <w:rsid w:val="00F05D87"/>
    <w:rsid w:val="00F05E6C"/>
    <w:rsid w:val="00F06CF1"/>
    <w:rsid w:val="00F06F86"/>
    <w:rsid w:val="00F0712C"/>
    <w:rsid w:val="00F07297"/>
    <w:rsid w:val="00F07375"/>
    <w:rsid w:val="00F0739C"/>
    <w:rsid w:val="00F0781F"/>
    <w:rsid w:val="00F078F8"/>
    <w:rsid w:val="00F103F8"/>
    <w:rsid w:val="00F10D73"/>
    <w:rsid w:val="00F119C1"/>
    <w:rsid w:val="00F11F17"/>
    <w:rsid w:val="00F129C6"/>
    <w:rsid w:val="00F12D0F"/>
    <w:rsid w:val="00F12ED1"/>
    <w:rsid w:val="00F13191"/>
    <w:rsid w:val="00F13D68"/>
    <w:rsid w:val="00F14084"/>
    <w:rsid w:val="00F150C0"/>
    <w:rsid w:val="00F1538B"/>
    <w:rsid w:val="00F15CDC"/>
    <w:rsid w:val="00F17323"/>
    <w:rsid w:val="00F1752F"/>
    <w:rsid w:val="00F202F9"/>
    <w:rsid w:val="00F20433"/>
    <w:rsid w:val="00F20BD0"/>
    <w:rsid w:val="00F21087"/>
    <w:rsid w:val="00F21317"/>
    <w:rsid w:val="00F2172B"/>
    <w:rsid w:val="00F21732"/>
    <w:rsid w:val="00F21E2D"/>
    <w:rsid w:val="00F22B8F"/>
    <w:rsid w:val="00F230E9"/>
    <w:rsid w:val="00F23497"/>
    <w:rsid w:val="00F23571"/>
    <w:rsid w:val="00F23DD0"/>
    <w:rsid w:val="00F24526"/>
    <w:rsid w:val="00F25128"/>
    <w:rsid w:val="00F25651"/>
    <w:rsid w:val="00F269F7"/>
    <w:rsid w:val="00F27084"/>
    <w:rsid w:val="00F27367"/>
    <w:rsid w:val="00F3084E"/>
    <w:rsid w:val="00F30A28"/>
    <w:rsid w:val="00F30AFE"/>
    <w:rsid w:val="00F30C0A"/>
    <w:rsid w:val="00F31046"/>
    <w:rsid w:val="00F31A90"/>
    <w:rsid w:val="00F31D76"/>
    <w:rsid w:val="00F3202D"/>
    <w:rsid w:val="00F323B2"/>
    <w:rsid w:val="00F326A2"/>
    <w:rsid w:val="00F33532"/>
    <w:rsid w:val="00F33993"/>
    <w:rsid w:val="00F34083"/>
    <w:rsid w:val="00F34B31"/>
    <w:rsid w:val="00F34C53"/>
    <w:rsid w:val="00F36929"/>
    <w:rsid w:val="00F3748D"/>
    <w:rsid w:val="00F4062C"/>
    <w:rsid w:val="00F40ADC"/>
    <w:rsid w:val="00F40C59"/>
    <w:rsid w:val="00F40F3C"/>
    <w:rsid w:val="00F40FDC"/>
    <w:rsid w:val="00F43AB9"/>
    <w:rsid w:val="00F43C71"/>
    <w:rsid w:val="00F4409F"/>
    <w:rsid w:val="00F44296"/>
    <w:rsid w:val="00F46864"/>
    <w:rsid w:val="00F46917"/>
    <w:rsid w:val="00F46B80"/>
    <w:rsid w:val="00F47456"/>
    <w:rsid w:val="00F50B31"/>
    <w:rsid w:val="00F50D6A"/>
    <w:rsid w:val="00F52410"/>
    <w:rsid w:val="00F525FB"/>
    <w:rsid w:val="00F52789"/>
    <w:rsid w:val="00F52BD8"/>
    <w:rsid w:val="00F548FF"/>
    <w:rsid w:val="00F55A2F"/>
    <w:rsid w:val="00F56699"/>
    <w:rsid w:val="00F579D6"/>
    <w:rsid w:val="00F57F3D"/>
    <w:rsid w:val="00F60298"/>
    <w:rsid w:val="00F60520"/>
    <w:rsid w:val="00F60FA5"/>
    <w:rsid w:val="00F6107C"/>
    <w:rsid w:val="00F6188C"/>
    <w:rsid w:val="00F623D7"/>
    <w:rsid w:val="00F640CE"/>
    <w:rsid w:val="00F6489B"/>
    <w:rsid w:val="00F6526C"/>
    <w:rsid w:val="00F657F9"/>
    <w:rsid w:val="00F65AB4"/>
    <w:rsid w:val="00F66189"/>
    <w:rsid w:val="00F66881"/>
    <w:rsid w:val="00F66D86"/>
    <w:rsid w:val="00F67E99"/>
    <w:rsid w:val="00F70DDF"/>
    <w:rsid w:val="00F714BD"/>
    <w:rsid w:val="00F71982"/>
    <w:rsid w:val="00F71A83"/>
    <w:rsid w:val="00F720EC"/>
    <w:rsid w:val="00F7380C"/>
    <w:rsid w:val="00F73C03"/>
    <w:rsid w:val="00F74751"/>
    <w:rsid w:val="00F74B7D"/>
    <w:rsid w:val="00F74D46"/>
    <w:rsid w:val="00F75C70"/>
    <w:rsid w:val="00F76429"/>
    <w:rsid w:val="00F7669B"/>
    <w:rsid w:val="00F778A2"/>
    <w:rsid w:val="00F77AD7"/>
    <w:rsid w:val="00F80003"/>
    <w:rsid w:val="00F815CA"/>
    <w:rsid w:val="00F81CFF"/>
    <w:rsid w:val="00F820CA"/>
    <w:rsid w:val="00F82318"/>
    <w:rsid w:val="00F82B17"/>
    <w:rsid w:val="00F8396A"/>
    <w:rsid w:val="00F83B0A"/>
    <w:rsid w:val="00F845BE"/>
    <w:rsid w:val="00F84CC0"/>
    <w:rsid w:val="00F86335"/>
    <w:rsid w:val="00F8658D"/>
    <w:rsid w:val="00F86EE2"/>
    <w:rsid w:val="00F87784"/>
    <w:rsid w:val="00F879B9"/>
    <w:rsid w:val="00F903C4"/>
    <w:rsid w:val="00F917EA"/>
    <w:rsid w:val="00F91FC5"/>
    <w:rsid w:val="00F92458"/>
    <w:rsid w:val="00F92CAE"/>
    <w:rsid w:val="00F93F9E"/>
    <w:rsid w:val="00F93FB9"/>
    <w:rsid w:val="00F94515"/>
    <w:rsid w:val="00F9461E"/>
    <w:rsid w:val="00F95519"/>
    <w:rsid w:val="00F955A1"/>
    <w:rsid w:val="00F96161"/>
    <w:rsid w:val="00F976E8"/>
    <w:rsid w:val="00F97E52"/>
    <w:rsid w:val="00FA0416"/>
    <w:rsid w:val="00FA1686"/>
    <w:rsid w:val="00FA288E"/>
    <w:rsid w:val="00FA37D6"/>
    <w:rsid w:val="00FA3A38"/>
    <w:rsid w:val="00FA4720"/>
    <w:rsid w:val="00FA4F02"/>
    <w:rsid w:val="00FA5BA7"/>
    <w:rsid w:val="00FA5C4C"/>
    <w:rsid w:val="00FA5CD2"/>
    <w:rsid w:val="00FA5E7D"/>
    <w:rsid w:val="00FA64A2"/>
    <w:rsid w:val="00FA6ED8"/>
    <w:rsid w:val="00FA70B2"/>
    <w:rsid w:val="00FB03F6"/>
    <w:rsid w:val="00FB3022"/>
    <w:rsid w:val="00FB4759"/>
    <w:rsid w:val="00FB52C3"/>
    <w:rsid w:val="00FB5600"/>
    <w:rsid w:val="00FB565D"/>
    <w:rsid w:val="00FB5EE4"/>
    <w:rsid w:val="00FB7208"/>
    <w:rsid w:val="00FC1D74"/>
    <w:rsid w:val="00FC2044"/>
    <w:rsid w:val="00FC2D3B"/>
    <w:rsid w:val="00FC307B"/>
    <w:rsid w:val="00FC4620"/>
    <w:rsid w:val="00FC46B7"/>
    <w:rsid w:val="00FC4FD3"/>
    <w:rsid w:val="00FC5455"/>
    <w:rsid w:val="00FC5923"/>
    <w:rsid w:val="00FC5F0C"/>
    <w:rsid w:val="00FC67DE"/>
    <w:rsid w:val="00FC7EA3"/>
    <w:rsid w:val="00FD02D6"/>
    <w:rsid w:val="00FD0A80"/>
    <w:rsid w:val="00FD0FDE"/>
    <w:rsid w:val="00FD1000"/>
    <w:rsid w:val="00FD1326"/>
    <w:rsid w:val="00FD1BCC"/>
    <w:rsid w:val="00FD2A91"/>
    <w:rsid w:val="00FD42F5"/>
    <w:rsid w:val="00FD4723"/>
    <w:rsid w:val="00FD688C"/>
    <w:rsid w:val="00FD6F49"/>
    <w:rsid w:val="00FD7AED"/>
    <w:rsid w:val="00FD7B67"/>
    <w:rsid w:val="00FE0298"/>
    <w:rsid w:val="00FE0728"/>
    <w:rsid w:val="00FE09B7"/>
    <w:rsid w:val="00FE2A1E"/>
    <w:rsid w:val="00FE2EEE"/>
    <w:rsid w:val="00FE3257"/>
    <w:rsid w:val="00FE41C3"/>
    <w:rsid w:val="00FE4BB4"/>
    <w:rsid w:val="00FE4E7C"/>
    <w:rsid w:val="00FE4F7E"/>
    <w:rsid w:val="00FE5A63"/>
    <w:rsid w:val="00FE6497"/>
    <w:rsid w:val="00FE6837"/>
    <w:rsid w:val="00FE6A58"/>
    <w:rsid w:val="00FE6D28"/>
    <w:rsid w:val="00FE6FDA"/>
    <w:rsid w:val="00FE7789"/>
    <w:rsid w:val="00FE7978"/>
    <w:rsid w:val="00FE7E81"/>
    <w:rsid w:val="00FF0D18"/>
    <w:rsid w:val="00FF2FF5"/>
    <w:rsid w:val="00FF37C0"/>
    <w:rsid w:val="00FF3AC6"/>
    <w:rsid w:val="00FF69E9"/>
    <w:rsid w:val="00FF73F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5B5D02B"/>
  <w15:chartTrackingRefBased/>
  <w15:docId w15:val="{9E3BF375-216A-4CCA-A472-0C7E66A01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95010C"/>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sz w:val="22"/>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rPr>
  </w:style>
  <w:style w:type="paragraph" w:styleId="Naslov4">
    <w:name w:val="heading 4"/>
    <w:basedOn w:val="Navaden"/>
    <w:next w:val="Navaden"/>
    <w:link w:val="Naslov4Znak"/>
    <w:qFormat/>
    <w:rsid w:val="007C70A1"/>
    <w:pPr>
      <w:keepNext/>
      <w:jc w:val="center"/>
      <w:outlineLvl w:val="3"/>
    </w:pPr>
    <w:rPr>
      <w:rFonts w:ascii="Arial" w:hAnsi="Arial"/>
      <w:b/>
      <w:sz w:val="32"/>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sz w:val="22"/>
    </w:rPr>
  </w:style>
  <w:style w:type="paragraph" w:styleId="Naslov6">
    <w:name w:val="heading 6"/>
    <w:basedOn w:val="Navaden"/>
    <w:next w:val="Navaden"/>
    <w:link w:val="Naslov6Znak"/>
    <w:qFormat/>
    <w:rsid w:val="007C70A1"/>
    <w:pPr>
      <w:keepNext/>
      <w:jc w:val="center"/>
      <w:outlineLvl w:val="5"/>
    </w:pPr>
    <w:rPr>
      <w:b/>
      <w:sz w:val="24"/>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rPr>
  </w:style>
  <w:style w:type="paragraph" w:styleId="Naslov9">
    <w:name w:val="heading 9"/>
    <w:basedOn w:val="Navaden"/>
    <w:next w:val="Navaden"/>
    <w:link w:val="Naslov9Znak"/>
    <w:qFormat/>
    <w:rsid w:val="007C70A1"/>
    <w:pPr>
      <w:keepNext/>
      <w:tabs>
        <w:tab w:val="left" w:pos="567"/>
      </w:tabs>
      <w:ind w:left="1133" w:hanging="425"/>
      <w:outlineLvl w:val="8"/>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
    <w:basedOn w:val="Navaden"/>
    <w:link w:val="GlavaZnak"/>
    <w:uiPriority w:val="99"/>
    <w:rsid w:val="007C70A1"/>
    <w:pPr>
      <w:tabs>
        <w:tab w:val="center" w:pos="4536"/>
        <w:tab w:val="right" w:pos="9072"/>
      </w:tabs>
    </w:pPr>
    <w:rPr>
      <w:sz w:val="24"/>
    </w:rPr>
  </w:style>
  <w:style w:type="character" w:customStyle="1" w:styleId="GlavaZnak">
    <w:name w:val="Glava Znak"/>
    <w:aliases w:val="E-PVO-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uiPriority w:val="99"/>
    <w:rsid w:val="007C70A1"/>
    <w:pPr>
      <w:tabs>
        <w:tab w:val="center" w:pos="4536"/>
        <w:tab w:val="right" w:pos="9072"/>
      </w:tabs>
    </w:pPr>
    <w:rPr>
      <w:sz w:val="24"/>
    </w:rPr>
  </w:style>
  <w:style w:type="character" w:customStyle="1" w:styleId="NogaZnak">
    <w:name w:val="Noga Znak"/>
    <w:link w:val="Noga"/>
    <w:uiPriority w:val="99"/>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sz w:val="22"/>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sz w:val="22"/>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sz w:val="22"/>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aliases w:val="Tabela - mreža"/>
    <w:basedOn w:val="Navadnatabela"/>
    <w:uiPriority w:val="59"/>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cs="Tahoma"/>
      <w:sz w:val="16"/>
      <w:szCs w:val="16"/>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1">
    <w:name w:val="Pripomba – besedilo Znak1"/>
    <w:aliases w:val="Komentar - besedilo Znak,Pripomba – besedilo1 Znak"/>
    <w:link w:val="Pripombabesedilo"/>
    <w:rsid w:val="007C70A1"/>
    <w:rPr>
      <w:rFonts w:ascii="Times New Roman" w:eastAsia="Times New Roman" w:hAnsi="Times New Roman" w:cs="Times New Roman"/>
      <w:sz w:val="20"/>
      <w:szCs w:val="20"/>
      <w:lang w:eastAsia="sl-SI"/>
    </w:rPr>
  </w:style>
  <w:style w:type="paragraph" w:styleId="Pripombabesedilo">
    <w:name w:val="annotation text"/>
    <w:aliases w:val="Komentar - besedilo,Pripomba – besedilo1"/>
    <w:basedOn w:val="Navaden"/>
    <w:link w:val="PripombabesediloZnak1"/>
    <w:uiPriority w:val="99"/>
    <w:rsid w:val="007C70A1"/>
  </w:style>
  <w:style w:type="character" w:customStyle="1" w:styleId="ZadevapripombeZnak1">
    <w:name w:val="Zadeva pripombe Znak1"/>
    <w:aliases w:val="Zadeva komentarja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aliases w:val="Zadeva komentarja"/>
    <w:basedOn w:val="Pripombabesedilo"/>
    <w:next w:val="Pripombabesedilo"/>
    <w:link w:val="ZadevapripombeZnak1"/>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6F53DE"/>
    <w:pPr>
      <w:ind w:left="708"/>
    </w:pPr>
  </w:style>
  <w:style w:type="paragraph" w:customStyle="1" w:styleId="Telobesedila210">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0">
    <w:name w:val="Odstavek seznama1"/>
    <w:basedOn w:val="Navaden"/>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character" w:styleId="Pripombasklic">
    <w:name w:val="annotation reference"/>
    <w:uiPriority w:val="99"/>
    <w:semiHidden/>
    <w:unhideWhenUsed/>
    <w:rsid w:val="00A90F6F"/>
    <w:rPr>
      <w:sz w:val="16"/>
      <w:szCs w:val="16"/>
    </w:rPr>
  </w:style>
  <w:style w:type="numbering" w:customStyle="1" w:styleId="Brezseznama1">
    <w:name w:val="Brez seznama1"/>
    <w:next w:val="Brezseznama"/>
    <w:uiPriority w:val="99"/>
    <w:semiHidden/>
    <w:unhideWhenUsed/>
    <w:rsid w:val="00832A7F"/>
  </w:style>
  <w:style w:type="paragraph" w:customStyle="1" w:styleId="1">
    <w:name w:val="1"/>
    <w:basedOn w:val="Pripombabesedilo"/>
    <w:next w:val="Pripombabesedilo"/>
    <w:rsid w:val="00832A7F"/>
    <w:rPr>
      <w:b/>
      <w:bCs/>
    </w:rPr>
  </w:style>
  <w:style w:type="character" w:customStyle="1" w:styleId="BesedilooblakaZnak1">
    <w:name w:val="Besedilo oblačka Znak1"/>
    <w:uiPriority w:val="99"/>
    <w:semiHidden/>
    <w:rsid w:val="00832A7F"/>
    <w:rPr>
      <w:rFonts w:ascii="Tahoma" w:eastAsia="Times New Roman" w:hAnsi="Tahoma" w:cs="Tahoma"/>
      <w:sz w:val="16"/>
      <w:szCs w:val="16"/>
    </w:rPr>
  </w:style>
  <w:style w:type="table" w:customStyle="1" w:styleId="Tabelamrea1">
    <w:name w:val="Tabela – mreža1"/>
    <w:basedOn w:val="Navadnatabela"/>
    <w:next w:val="Tabelamrea"/>
    <w:uiPriority w:val="99"/>
    <w:rsid w:val="00832A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ipombabesediloZnak">
    <w:name w:val="Pripomba – besedilo Znak"/>
    <w:aliases w:val="Komentar - besedilo Znak1,Pripomba – besedilo1 Znak1"/>
    <w:uiPriority w:val="99"/>
    <w:rsid w:val="00832A7F"/>
    <w:rPr>
      <w:rFonts w:ascii="Times New Roman" w:eastAsia="Times New Roman" w:hAnsi="Times New Roman"/>
    </w:rPr>
  </w:style>
  <w:style w:type="character" w:customStyle="1" w:styleId="ZadevapripombeZnak">
    <w:name w:val="Zadeva pripombe Znak"/>
    <w:semiHidden/>
    <w:rsid w:val="00832A7F"/>
    <w:rPr>
      <w:rFonts w:ascii="Times New Roman" w:eastAsia="Times New Roman" w:hAnsi="Times New Roman" w:cs="Times New Roman"/>
      <w:b/>
      <w:bCs/>
      <w:sz w:val="20"/>
      <w:szCs w:val="20"/>
      <w:lang w:eastAsia="sl-SI"/>
    </w:rPr>
  </w:style>
  <w:style w:type="paragraph" w:styleId="Citat">
    <w:name w:val="Quote"/>
    <w:basedOn w:val="Navaden"/>
    <w:next w:val="Navaden"/>
    <w:link w:val="CitatZnak"/>
    <w:uiPriority w:val="29"/>
    <w:qFormat/>
    <w:rsid w:val="00544171"/>
    <w:pPr>
      <w:spacing w:after="200" w:line="276" w:lineRule="auto"/>
    </w:pPr>
    <w:rPr>
      <w:rFonts w:ascii="Calibri" w:hAnsi="Calibri"/>
      <w:i/>
      <w:iCs/>
      <w:color w:val="000000"/>
      <w:sz w:val="22"/>
      <w:szCs w:val="22"/>
    </w:rPr>
  </w:style>
  <w:style w:type="character" w:customStyle="1" w:styleId="CitatZnak">
    <w:name w:val="Citat Znak"/>
    <w:link w:val="Citat"/>
    <w:uiPriority w:val="29"/>
    <w:rsid w:val="00544171"/>
    <w:rPr>
      <w:rFonts w:eastAsia="Times New Roman"/>
      <w:i/>
      <w:iCs/>
      <w:color w:val="000000"/>
      <w:sz w:val="22"/>
      <w:szCs w:val="22"/>
    </w:rPr>
  </w:style>
  <w:style w:type="paragraph" w:customStyle="1" w:styleId="Telobesedila33">
    <w:name w:val="Telo besedila 33"/>
    <w:basedOn w:val="Navaden"/>
    <w:rsid w:val="003B36DC"/>
    <w:pPr>
      <w:tabs>
        <w:tab w:val="left" w:pos="142"/>
      </w:tabs>
      <w:suppressAutoHyphens/>
      <w:jc w:val="both"/>
    </w:pPr>
    <w:rPr>
      <w:sz w:val="22"/>
      <w:lang w:eastAsia="ar-SA"/>
    </w:rPr>
  </w:style>
  <w:style w:type="character" w:customStyle="1" w:styleId="BalloonTextChar1">
    <w:name w:val="Balloon Text Char1"/>
    <w:uiPriority w:val="99"/>
    <w:semiHidden/>
    <w:rsid w:val="00FD1000"/>
    <w:rPr>
      <w:rFonts w:ascii="Times New Roman" w:eastAsia="Times New Roman" w:hAnsi="Times New Roman"/>
      <w:sz w:val="0"/>
      <w:szCs w:val="0"/>
    </w:rPr>
  </w:style>
  <w:style w:type="table" w:customStyle="1" w:styleId="Tabelamrea2">
    <w:name w:val="Tabela – mreža2"/>
    <w:basedOn w:val="Navadnatabela"/>
    <w:next w:val="Tabelamrea"/>
    <w:rsid w:val="00470CD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otnaopomba-besedilo">
    <w:name w:val="footnote text"/>
    <w:basedOn w:val="Navaden"/>
    <w:link w:val="Sprotnaopomba-besediloZnak"/>
    <w:unhideWhenUsed/>
    <w:rsid w:val="00F05E6C"/>
  </w:style>
  <w:style w:type="character" w:customStyle="1" w:styleId="Sprotnaopomba-besediloZnak">
    <w:name w:val="Sprotna opomba - besedilo Znak"/>
    <w:link w:val="Sprotnaopomba-besedilo"/>
    <w:rsid w:val="00F05E6C"/>
    <w:rPr>
      <w:rFonts w:ascii="Times New Roman" w:eastAsia="Times New Roman" w:hAnsi="Times New Roman"/>
    </w:rPr>
  </w:style>
  <w:style w:type="character" w:styleId="Sprotnaopomba-sklic">
    <w:name w:val="footnote reference"/>
    <w:uiPriority w:val="99"/>
    <w:semiHidden/>
    <w:unhideWhenUsed/>
    <w:rsid w:val="00F05E6C"/>
    <w:rPr>
      <w:vertAlign w:val="superscript"/>
    </w:rPr>
  </w:style>
  <w:style w:type="character" w:customStyle="1" w:styleId="PripombabesediloZnak2">
    <w:name w:val="Pripomba – besedilo Znak2"/>
    <w:basedOn w:val="Privzetapisavaodstavka"/>
    <w:rsid w:val="00CB007C"/>
    <w:rPr>
      <w:lang w:eastAsia="en-US"/>
    </w:rPr>
  </w:style>
  <w:style w:type="character" w:customStyle="1" w:styleId="OdstavekseznamaZnak">
    <w:name w:val="Odstavek seznama Znak"/>
    <w:aliases w:val="za tekst Znak,Odstavek seznama_IP Znak"/>
    <w:link w:val="Odstavekseznama"/>
    <w:uiPriority w:val="34"/>
    <w:qFormat/>
    <w:rsid w:val="00C47526"/>
    <w:rPr>
      <w:rFonts w:ascii="Times New Roman" w:eastAsia="Times New Roman" w:hAnsi="Times New Roman"/>
    </w:rPr>
  </w:style>
  <w:style w:type="numbering" w:customStyle="1" w:styleId="Brezseznama2">
    <w:name w:val="Brez seznama2"/>
    <w:next w:val="Brezseznama"/>
    <w:uiPriority w:val="99"/>
    <w:semiHidden/>
    <w:unhideWhenUsed/>
    <w:rsid w:val="00581ECB"/>
  </w:style>
  <w:style w:type="table" w:customStyle="1" w:styleId="Tabelamrea3">
    <w:name w:val="Tabela – mreža3"/>
    <w:basedOn w:val="Navadnatabela"/>
    <w:next w:val="Tabelamrea"/>
    <w:rsid w:val="00581EC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11">
    <w:name w:val="Telo besedila 211"/>
    <w:basedOn w:val="Navaden"/>
    <w:rsid w:val="00581ECB"/>
    <w:pPr>
      <w:suppressAutoHyphens/>
      <w:jc w:val="both"/>
    </w:pPr>
    <w:rPr>
      <w:sz w:val="24"/>
      <w:szCs w:val="24"/>
      <w:lang w:eastAsia="ar-SA"/>
    </w:rPr>
  </w:style>
  <w:style w:type="paragraph" w:customStyle="1" w:styleId="Odstavekseznama11">
    <w:name w:val="Odstavek seznama11"/>
    <w:basedOn w:val="Navaden"/>
    <w:uiPriority w:val="34"/>
    <w:qFormat/>
    <w:rsid w:val="00581ECB"/>
    <w:pPr>
      <w:ind w:left="720"/>
      <w:contextualSpacing/>
    </w:pPr>
    <w:rPr>
      <w:sz w:val="24"/>
      <w:szCs w:val="24"/>
    </w:rPr>
  </w:style>
  <w:style w:type="paragraph" w:customStyle="1" w:styleId="Zoran2">
    <w:name w:val="Zoran 2"/>
    <w:basedOn w:val="Naslov2"/>
    <w:rsid w:val="00581ECB"/>
    <w:pPr>
      <w:numPr>
        <w:numId w:val="14"/>
      </w:numPr>
      <w:tabs>
        <w:tab w:val="clear" w:pos="567"/>
        <w:tab w:val="clear" w:pos="1134"/>
        <w:tab w:val="clear" w:pos="8080"/>
      </w:tabs>
    </w:pPr>
    <w:rPr>
      <w:rFonts w:ascii="Arial" w:eastAsia="Calibri" w:hAnsi="Arial" w:cs="Arial"/>
      <w:bCs/>
      <w:iCs/>
      <w:sz w:val="22"/>
      <w:szCs w:val="22"/>
    </w:rPr>
  </w:style>
  <w:style w:type="paragraph" w:customStyle="1" w:styleId="western">
    <w:name w:val="western"/>
    <w:basedOn w:val="Navaden"/>
    <w:rsid w:val="00581ECB"/>
    <w:pPr>
      <w:spacing w:before="100" w:beforeAutospacing="1"/>
      <w:ind w:right="57"/>
      <w:jc w:val="both"/>
    </w:pPr>
    <w:rPr>
      <w:rFonts w:ascii="Arial" w:hAnsi="Arial" w:cs="Arial"/>
      <w:sz w:val="24"/>
      <w:szCs w:val="24"/>
    </w:rPr>
  </w:style>
  <w:style w:type="numbering" w:customStyle="1" w:styleId="Brezseznama3">
    <w:name w:val="Brez seznama3"/>
    <w:next w:val="Brezseznama"/>
    <w:uiPriority w:val="99"/>
    <w:semiHidden/>
    <w:unhideWhenUsed/>
    <w:rsid w:val="0020520B"/>
  </w:style>
  <w:style w:type="table" w:customStyle="1" w:styleId="Tabelamrea4">
    <w:name w:val="Tabela – mreža4"/>
    <w:basedOn w:val="Navadnatabela"/>
    <w:next w:val="Tabelamrea"/>
    <w:uiPriority w:val="59"/>
    <w:rsid w:val="0020520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12">
    <w:name w:val="Telo besedila 212"/>
    <w:basedOn w:val="Navaden"/>
    <w:rsid w:val="0092422A"/>
    <w:pPr>
      <w:suppressAutoHyphens/>
      <w:jc w:val="both"/>
    </w:pPr>
    <w:rPr>
      <w:sz w:val="24"/>
      <w:szCs w:val="24"/>
      <w:lang w:eastAsia="ar-SA"/>
    </w:rPr>
  </w:style>
  <w:style w:type="table" w:customStyle="1" w:styleId="Tabela-mrea1">
    <w:name w:val="Tabela - mreža1"/>
    <w:basedOn w:val="Navadnatabela"/>
    <w:next w:val="Tabelamrea"/>
    <w:rsid w:val="00092EA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darek">
    <w:name w:val="Emphasis"/>
    <w:basedOn w:val="Privzetapisavaodstavka"/>
    <w:uiPriority w:val="20"/>
    <w:qFormat/>
    <w:rsid w:val="00F548FF"/>
    <w:rPr>
      <w:i/>
      <w:iCs/>
    </w:rPr>
  </w:style>
  <w:style w:type="paragraph" w:customStyle="1" w:styleId="Textbody">
    <w:name w:val="Text body"/>
    <w:rsid w:val="009D212E"/>
    <w:pPr>
      <w:suppressAutoHyphens/>
      <w:autoSpaceDN w:val="0"/>
      <w:spacing w:before="100" w:after="100"/>
      <w:textAlignment w:val="baseline"/>
    </w:pPr>
    <w:rPr>
      <w:rFonts w:ascii="Times New Roman" w:eastAsia="Times New Roman" w:hAnsi="Times New Roman"/>
      <w:kern w:val="3"/>
      <w:sz w:val="24"/>
      <w:szCs w:val="24"/>
    </w:rPr>
  </w:style>
  <w:style w:type="paragraph" w:customStyle="1" w:styleId="WW-BodyText3">
    <w:name w:val="WW-Body Text 3"/>
    <w:basedOn w:val="Navaden"/>
    <w:uiPriority w:val="99"/>
    <w:rsid w:val="0079245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jc w:val="both"/>
    </w:pPr>
    <w:rPr>
      <w:sz w:val="24"/>
      <w:szCs w:val="24"/>
      <w:lang w:eastAsia="en-US"/>
    </w:rPr>
  </w:style>
  <w:style w:type="paragraph" w:styleId="Brezrazmikov">
    <w:name w:val="No Spacing"/>
    <w:uiPriority w:val="1"/>
    <w:qFormat/>
    <w:rsid w:val="00C06255"/>
    <w:rPr>
      <w:rFonts w:ascii="Frutiger" w:eastAsia="Frutiger" w:hAnsi="Frutige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836807">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333382062">
      <w:bodyDiv w:val="1"/>
      <w:marLeft w:val="0"/>
      <w:marRight w:val="0"/>
      <w:marTop w:val="0"/>
      <w:marBottom w:val="0"/>
      <w:divBdr>
        <w:top w:val="none" w:sz="0" w:space="0" w:color="auto"/>
        <w:left w:val="none" w:sz="0" w:space="0" w:color="auto"/>
        <w:bottom w:val="none" w:sz="0" w:space="0" w:color="auto"/>
        <w:right w:val="none" w:sz="0" w:space="0" w:color="auto"/>
      </w:divBdr>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442575932">
      <w:bodyDiv w:val="1"/>
      <w:marLeft w:val="0"/>
      <w:marRight w:val="0"/>
      <w:marTop w:val="0"/>
      <w:marBottom w:val="0"/>
      <w:divBdr>
        <w:top w:val="none" w:sz="0" w:space="0" w:color="auto"/>
        <w:left w:val="none" w:sz="0" w:space="0" w:color="auto"/>
        <w:bottom w:val="none" w:sz="0" w:space="0" w:color="auto"/>
        <w:right w:val="none" w:sz="0" w:space="0" w:color="auto"/>
      </w:divBdr>
    </w:div>
    <w:div w:id="552041851">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673872772">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786656495">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83658976">
      <w:bodyDiv w:val="1"/>
      <w:marLeft w:val="0"/>
      <w:marRight w:val="0"/>
      <w:marTop w:val="0"/>
      <w:marBottom w:val="0"/>
      <w:divBdr>
        <w:top w:val="none" w:sz="0" w:space="0" w:color="auto"/>
        <w:left w:val="none" w:sz="0" w:space="0" w:color="auto"/>
        <w:bottom w:val="none" w:sz="0" w:space="0" w:color="auto"/>
        <w:right w:val="none" w:sz="0" w:space="0" w:color="auto"/>
      </w:divBdr>
    </w:div>
    <w:div w:id="993147838">
      <w:bodyDiv w:val="1"/>
      <w:marLeft w:val="0"/>
      <w:marRight w:val="0"/>
      <w:marTop w:val="0"/>
      <w:marBottom w:val="0"/>
      <w:divBdr>
        <w:top w:val="none" w:sz="0" w:space="0" w:color="auto"/>
        <w:left w:val="none" w:sz="0" w:space="0" w:color="auto"/>
        <w:bottom w:val="none" w:sz="0" w:space="0" w:color="auto"/>
        <w:right w:val="none" w:sz="0" w:space="0" w:color="auto"/>
      </w:divBdr>
    </w:div>
    <w:div w:id="1063676756">
      <w:bodyDiv w:val="1"/>
      <w:marLeft w:val="0"/>
      <w:marRight w:val="0"/>
      <w:marTop w:val="0"/>
      <w:marBottom w:val="0"/>
      <w:divBdr>
        <w:top w:val="none" w:sz="0" w:space="0" w:color="auto"/>
        <w:left w:val="none" w:sz="0" w:space="0" w:color="auto"/>
        <w:bottom w:val="none" w:sz="0" w:space="0" w:color="auto"/>
        <w:right w:val="none" w:sz="0" w:space="0" w:color="auto"/>
      </w:divBdr>
    </w:div>
    <w:div w:id="1266576729">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40954853">
      <w:bodyDiv w:val="1"/>
      <w:marLeft w:val="0"/>
      <w:marRight w:val="0"/>
      <w:marTop w:val="0"/>
      <w:marBottom w:val="0"/>
      <w:divBdr>
        <w:top w:val="none" w:sz="0" w:space="0" w:color="auto"/>
        <w:left w:val="none" w:sz="0" w:space="0" w:color="auto"/>
        <w:bottom w:val="none" w:sz="0" w:space="0" w:color="auto"/>
        <w:right w:val="none" w:sz="0" w:space="0" w:color="auto"/>
      </w:divBdr>
    </w:div>
    <w:div w:id="1458134755">
      <w:bodyDiv w:val="1"/>
      <w:marLeft w:val="0"/>
      <w:marRight w:val="0"/>
      <w:marTop w:val="0"/>
      <w:marBottom w:val="0"/>
      <w:divBdr>
        <w:top w:val="none" w:sz="0" w:space="0" w:color="auto"/>
        <w:left w:val="none" w:sz="0" w:space="0" w:color="auto"/>
        <w:bottom w:val="none" w:sz="0" w:space="0" w:color="auto"/>
        <w:right w:val="none" w:sz="0" w:space="0" w:color="auto"/>
      </w:divBdr>
    </w:div>
    <w:div w:id="1514569672">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81084857">
      <w:bodyDiv w:val="1"/>
      <w:marLeft w:val="0"/>
      <w:marRight w:val="0"/>
      <w:marTop w:val="0"/>
      <w:marBottom w:val="0"/>
      <w:divBdr>
        <w:top w:val="none" w:sz="0" w:space="0" w:color="auto"/>
        <w:left w:val="none" w:sz="0" w:space="0" w:color="auto"/>
        <w:bottom w:val="none" w:sz="0" w:space="0" w:color="auto"/>
        <w:right w:val="none" w:sz="0" w:space="0" w:color="auto"/>
      </w:divBdr>
    </w:div>
    <w:div w:id="1753156727">
      <w:bodyDiv w:val="1"/>
      <w:marLeft w:val="0"/>
      <w:marRight w:val="0"/>
      <w:marTop w:val="0"/>
      <w:marBottom w:val="0"/>
      <w:divBdr>
        <w:top w:val="none" w:sz="0" w:space="0" w:color="auto"/>
        <w:left w:val="none" w:sz="0" w:space="0" w:color="auto"/>
        <w:bottom w:val="none" w:sz="0" w:space="0" w:color="auto"/>
        <w:right w:val="none" w:sz="0" w:space="0" w:color="auto"/>
      </w:divBdr>
    </w:div>
    <w:div w:id="1764108384">
      <w:bodyDiv w:val="1"/>
      <w:marLeft w:val="0"/>
      <w:marRight w:val="0"/>
      <w:marTop w:val="0"/>
      <w:marBottom w:val="0"/>
      <w:divBdr>
        <w:top w:val="none" w:sz="0" w:space="0" w:color="auto"/>
        <w:left w:val="none" w:sz="0" w:space="0" w:color="auto"/>
        <w:bottom w:val="none" w:sz="0" w:space="0" w:color="auto"/>
        <w:right w:val="none" w:sz="0" w:space="0" w:color="auto"/>
      </w:divBdr>
    </w:div>
    <w:div w:id="1767265922">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16747166">
      <w:bodyDiv w:val="1"/>
      <w:marLeft w:val="0"/>
      <w:marRight w:val="0"/>
      <w:marTop w:val="0"/>
      <w:marBottom w:val="0"/>
      <w:divBdr>
        <w:top w:val="none" w:sz="0" w:space="0" w:color="auto"/>
        <w:left w:val="none" w:sz="0" w:space="0" w:color="auto"/>
        <w:bottom w:val="none" w:sz="0" w:space="0" w:color="auto"/>
        <w:right w:val="none" w:sz="0" w:space="0" w:color="auto"/>
      </w:divBdr>
    </w:div>
    <w:div w:id="2001811622">
      <w:bodyDiv w:val="1"/>
      <w:marLeft w:val="0"/>
      <w:marRight w:val="0"/>
      <w:marTop w:val="0"/>
      <w:marBottom w:val="0"/>
      <w:divBdr>
        <w:top w:val="none" w:sz="0" w:space="0" w:color="auto"/>
        <w:left w:val="none" w:sz="0" w:space="0" w:color="auto"/>
        <w:bottom w:val="none" w:sz="0" w:space="0" w:color="auto"/>
        <w:right w:val="none" w:sz="0" w:space="0" w:color="auto"/>
      </w:divBdr>
    </w:div>
    <w:div w:id="2105028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 TargetMode="External"/><Relationship Id="rId18" Type="http://schemas.openxmlformats.org/officeDocument/2006/relationships/hyperlink" Target="https://ejn.gov.si/eJN2" TargetMode="Externa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s://ejn.gov.si/eJN2" TargetMode="External"/><Relationship Id="rId17" Type="http://schemas.openxmlformats.org/officeDocument/2006/relationships/hyperlink" Target="https://ejn.gov.si/eJN2"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jn.gov.si/eJN2"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s://ejn.gov.si/eJN2" TargetMode="Externa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s://www.kpk-rs.si/sl/pogosta-vprasanj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espd/" TargetMode="External"/><Relationship Id="rId22"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wmf"/></Relationships>
</file>

<file path=word/_rels/header4.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076152-43E0-4A89-82E2-259F2E9ABD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57</Pages>
  <Words>21140</Words>
  <Characters>120503</Characters>
  <Application>Microsoft Office Word</Application>
  <DocSecurity>0</DocSecurity>
  <Lines>1004</Lines>
  <Paragraphs>282</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141361</CharactersWithSpaces>
  <SharedDoc>false</SharedDoc>
  <HLinks>
    <vt:vector size="24" baseType="variant">
      <vt:variant>
        <vt:i4>2818154</vt:i4>
      </vt:variant>
      <vt:variant>
        <vt:i4>12</vt:i4>
      </vt:variant>
      <vt:variant>
        <vt:i4>0</vt:i4>
      </vt:variant>
      <vt:variant>
        <vt:i4>5</vt:i4>
      </vt:variant>
      <vt:variant>
        <vt:lpwstr>https://www.kpk-rs.si/sl/pogosta-vprasanja</vt:lpwstr>
      </vt:variant>
      <vt:variant>
        <vt:lpwstr/>
      </vt:variant>
      <vt:variant>
        <vt:i4>655454</vt:i4>
      </vt:variant>
      <vt:variant>
        <vt:i4>9</vt:i4>
      </vt:variant>
      <vt:variant>
        <vt:i4>0</vt:i4>
      </vt:variant>
      <vt:variant>
        <vt:i4>5</vt:i4>
      </vt:variant>
      <vt:variant>
        <vt:lpwstr>http://www.jhl.si/javna-narocila-iz-podjetij</vt:lpwstr>
      </vt:variant>
      <vt:variant>
        <vt:lpwstr/>
      </vt:variant>
      <vt:variant>
        <vt:i4>4456557</vt:i4>
      </vt:variant>
      <vt:variant>
        <vt:i4>6</vt:i4>
      </vt:variant>
      <vt:variant>
        <vt:i4>0</vt:i4>
      </vt:variant>
      <vt:variant>
        <vt:i4>5</vt:i4>
      </vt:variant>
      <vt:variant>
        <vt:lpwstr>http://www.enarocanje.si/_ESPD/</vt:lpwstr>
      </vt:variant>
      <vt:variant>
        <vt:lpwstr/>
      </vt:variant>
      <vt:variant>
        <vt:i4>655454</vt:i4>
      </vt:variant>
      <vt:variant>
        <vt:i4>3</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subject>RD LPT 02-09 semaforska oprema</dc:subject>
  <dc:creator>SJN</dc:creator>
  <cp:keywords/>
  <cp:lastModifiedBy>Jana Nahtigal</cp:lastModifiedBy>
  <cp:revision>5</cp:revision>
  <cp:lastPrinted>2025-02-21T10:25:00Z</cp:lastPrinted>
  <dcterms:created xsi:type="dcterms:W3CDTF">2025-03-13T13:03:00Z</dcterms:created>
  <dcterms:modified xsi:type="dcterms:W3CDTF">2025-03-13T13:16:00Z</dcterms:modified>
</cp:coreProperties>
</file>